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2D1" w:rsidRPr="00BC4516" w:rsidRDefault="00BC4516" w:rsidP="00BC4516">
      <w:pPr>
        <w:pStyle w:val="a0"/>
        <w:jc w:val="center"/>
        <w:rPr>
          <w:rFonts w:cs="Times New Roman"/>
          <w:b/>
          <w:sz w:val="84"/>
          <w:szCs w:val="84"/>
        </w:rPr>
      </w:pPr>
      <w:r w:rsidRPr="00BC4516">
        <w:rPr>
          <w:rFonts w:cs="Times New Roman"/>
          <w:b/>
          <w:sz w:val="84"/>
          <w:szCs w:val="84"/>
        </w:rPr>
        <w:t>WSCmdApp Protocol Interface D</w:t>
      </w:r>
      <w:r w:rsidR="00E45DBC" w:rsidRPr="00BC4516">
        <w:rPr>
          <w:rFonts w:cs="Times New Roman"/>
          <w:b/>
          <w:sz w:val="84"/>
          <w:szCs w:val="84"/>
        </w:rPr>
        <w:t>escription</w:t>
      </w:r>
    </w:p>
    <w:p w:rsidR="007812D1" w:rsidRPr="00A87816" w:rsidRDefault="007812D1">
      <w:pPr>
        <w:pStyle w:val="a0"/>
        <w:rPr>
          <w:rFonts w:cs="Times New Roman"/>
        </w:rPr>
      </w:pPr>
    </w:p>
    <w:p w:rsidR="007812D1" w:rsidRPr="00BC4516" w:rsidRDefault="00E45DBC" w:rsidP="00BC4516">
      <w:pPr>
        <w:pStyle w:val="a0"/>
        <w:jc w:val="center"/>
        <w:rPr>
          <w:rFonts w:cs="Times New Roman"/>
          <w:b/>
          <w:sz w:val="72"/>
          <w:szCs w:val="72"/>
        </w:rPr>
      </w:pPr>
      <w:r w:rsidRPr="00BC4516">
        <w:rPr>
          <w:rFonts w:cs="Times New Roman"/>
          <w:b/>
          <w:sz w:val="72"/>
          <w:szCs w:val="72"/>
        </w:rPr>
        <w:t>Ver5.1.3</w:t>
      </w:r>
    </w:p>
    <w:p w:rsidR="00BC4516" w:rsidRDefault="00E45DBC">
      <w:pPr>
        <w:pStyle w:val="a0"/>
        <w:rPr>
          <w:rFonts w:cs="Times New Roman"/>
        </w:rPr>
      </w:pPr>
      <w:r w:rsidRPr="00A87816">
        <w:rPr>
          <w:rFonts w:cs="Times New Roman"/>
        </w:rPr>
        <w:br/>
      </w:r>
      <w:r w:rsidRPr="00A87816">
        <w:rPr>
          <w:rFonts w:cs="Times New Roman"/>
        </w:rPr>
        <w:br/>
      </w:r>
      <w:r w:rsidRPr="00A87816">
        <w:rPr>
          <w:rFonts w:cs="Times New Roman"/>
        </w:rPr>
        <w:br/>
      </w:r>
      <w:r w:rsidRPr="00A87816">
        <w:rPr>
          <w:rFonts w:cs="Times New Roman"/>
        </w:rPr>
        <w:br/>
      </w:r>
      <w:r w:rsidRPr="00A87816">
        <w:rPr>
          <w:rFonts w:cs="Times New Roman"/>
        </w:rPr>
        <w:br/>
      </w:r>
    </w:p>
    <w:p w:rsidR="00BC4516" w:rsidRDefault="00BC4516">
      <w:pPr>
        <w:pStyle w:val="a0"/>
        <w:rPr>
          <w:rFonts w:cs="Times New Roman"/>
        </w:rPr>
      </w:pPr>
    </w:p>
    <w:p w:rsidR="00BC4516" w:rsidRDefault="00BC4516">
      <w:pPr>
        <w:pStyle w:val="a0"/>
        <w:rPr>
          <w:rFonts w:cs="Times New Roman"/>
        </w:rPr>
      </w:pPr>
    </w:p>
    <w:p w:rsidR="00BC4516" w:rsidRDefault="00BC4516">
      <w:pPr>
        <w:pStyle w:val="a0"/>
        <w:rPr>
          <w:rFonts w:cs="Times New Roman"/>
        </w:rPr>
      </w:pPr>
    </w:p>
    <w:p w:rsidR="00BC4516" w:rsidRDefault="00BC4516">
      <w:pPr>
        <w:pStyle w:val="a0"/>
        <w:rPr>
          <w:rFonts w:cs="Times New Roman"/>
        </w:rPr>
      </w:pPr>
    </w:p>
    <w:p w:rsidR="00BC4516" w:rsidRDefault="00BC4516">
      <w:pPr>
        <w:pStyle w:val="a0"/>
        <w:rPr>
          <w:rFonts w:cs="Times New Roman"/>
        </w:rPr>
      </w:pPr>
    </w:p>
    <w:p w:rsidR="00BC4516" w:rsidRDefault="00BC4516">
      <w:pPr>
        <w:pStyle w:val="a0"/>
        <w:rPr>
          <w:rFonts w:cs="Times New Roman"/>
        </w:rPr>
      </w:pPr>
    </w:p>
    <w:p w:rsidR="00BC4516" w:rsidRDefault="00BC4516">
      <w:pPr>
        <w:pStyle w:val="a0"/>
        <w:rPr>
          <w:rFonts w:cs="Times New Roman"/>
        </w:rPr>
      </w:pPr>
    </w:p>
    <w:p w:rsidR="007812D1" w:rsidRPr="00A87816" w:rsidRDefault="00E45DBC">
      <w:pPr>
        <w:pStyle w:val="a0"/>
        <w:rPr>
          <w:rFonts w:cs="Times New Roman"/>
        </w:rPr>
      </w:pPr>
      <w:r w:rsidRPr="00A87816">
        <w:rPr>
          <w:rFonts w:cs="Times New Roman"/>
        </w:rPr>
        <w:br/>
      </w:r>
      <w:r w:rsidRPr="00A87816">
        <w:rPr>
          <w:rFonts w:cs="Times New Roman"/>
        </w:rPr>
        <w:br/>
      </w:r>
      <w:r w:rsidRPr="00A87816">
        <w:rPr>
          <w:rFonts w:cs="Times New Roman"/>
        </w:rPr>
        <w:br/>
      </w:r>
      <w:r w:rsidRPr="00A87816">
        <w:rPr>
          <w:rFonts w:cs="Times New Roman"/>
        </w:rPr>
        <w:br/>
      </w:r>
      <w:r w:rsidRPr="00A87816">
        <w:rPr>
          <w:rFonts w:cs="Times New Roman"/>
        </w:rPr>
        <w:br/>
      </w:r>
      <w:r w:rsidRPr="00A87816">
        <w:rPr>
          <w:rFonts w:cs="Times New Roman"/>
        </w:rPr>
        <w:br/>
      </w:r>
    </w:p>
    <w:p w:rsidR="00BC4516" w:rsidRPr="00BC4516" w:rsidRDefault="00E45DBC" w:rsidP="00BC4516">
      <w:pPr>
        <w:pStyle w:val="a0"/>
        <w:jc w:val="center"/>
        <w:rPr>
          <w:rFonts w:cs="Times New Roman"/>
          <w:b/>
          <w:sz w:val="32"/>
          <w:szCs w:val="32"/>
        </w:rPr>
      </w:pPr>
      <w:r w:rsidRPr="00BC4516">
        <w:rPr>
          <w:rFonts w:cs="Times New Roman"/>
          <w:b/>
          <w:sz w:val="32"/>
          <w:szCs w:val="32"/>
        </w:rPr>
        <w:t xml:space="preserve">Changsha </w:t>
      </w:r>
      <w:r w:rsidR="00BC4516" w:rsidRPr="00BC4516">
        <w:rPr>
          <w:rFonts w:cs="Times New Roman"/>
          <w:b/>
          <w:sz w:val="32"/>
          <w:szCs w:val="32"/>
        </w:rPr>
        <w:t xml:space="preserve">SunVote </w:t>
      </w:r>
      <w:r w:rsidRPr="00BC4516">
        <w:rPr>
          <w:rFonts w:cs="Times New Roman"/>
          <w:b/>
          <w:sz w:val="32"/>
          <w:szCs w:val="32"/>
        </w:rPr>
        <w:t>Ltd.</w:t>
      </w:r>
    </w:p>
    <w:p w:rsidR="007812D1" w:rsidRPr="00BC4516" w:rsidRDefault="00BC4516" w:rsidP="00BC4516">
      <w:pPr>
        <w:pStyle w:val="a0"/>
        <w:jc w:val="center"/>
        <w:rPr>
          <w:rFonts w:cs="Times New Roman"/>
          <w:b/>
          <w:sz w:val="32"/>
          <w:szCs w:val="32"/>
        </w:rPr>
      </w:pPr>
      <w:r>
        <w:rPr>
          <w:rFonts w:cs="Times New Roman"/>
          <w:b/>
          <w:sz w:val="32"/>
          <w:szCs w:val="32"/>
        </w:rPr>
        <w:t>Novem</w:t>
      </w:r>
      <w:r w:rsidR="00E45DBC" w:rsidRPr="00BC4516">
        <w:rPr>
          <w:rFonts w:cs="Times New Roman"/>
          <w:b/>
          <w:sz w:val="32"/>
          <w:szCs w:val="32"/>
        </w:rPr>
        <w:t>ber 2023</w:t>
      </w:r>
    </w:p>
    <w:p w:rsidR="007812D1" w:rsidRPr="00A87816" w:rsidRDefault="00E45DBC" w:rsidP="00BC4516">
      <w:pPr>
        <w:pStyle w:val="a0"/>
        <w:rPr>
          <w:rFonts w:cs="Times New Roman"/>
        </w:rPr>
      </w:pPr>
      <w:r w:rsidRPr="00A87816">
        <w:rPr>
          <w:rFonts w:cs="Times New Roman"/>
        </w:rPr>
        <w:br/>
      </w:r>
      <w:r w:rsidRPr="00A87816">
        <w:rPr>
          <w:rFonts w:cs="Times New Roman"/>
        </w:rPr>
        <w:br/>
      </w:r>
    </w:p>
    <w:p w:rsidR="007812D1" w:rsidRPr="00A87816" w:rsidRDefault="00BC4516">
      <w:pPr>
        <w:pStyle w:val="a0"/>
        <w:rPr>
          <w:rFonts w:cs="Times New Roman"/>
        </w:rPr>
      </w:pPr>
      <w:r>
        <w:rPr>
          <w:rFonts w:cs="Times New Roman"/>
        </w:rPr>
        <w:lastRenderedPageBreak/>
        <w:t>D</w:t>
      </w:r>
      <w:r w:rsidR="00E45DBC" w:rsidRPr="00A87816">
        <w:rPr>
          <w:rFonts w:cs="Times New Roman"/>
        </w:rPr>
        <w:t>ocument Control:</w:t>
      </w:r>
    </w:p>
    <w:p w:rsidR="007812D1" w:rsidRPr="00A87816" w:rsidRDefault="00BC4516">
      <w:pPr>
        <w:pStyle w:val="a0"/>
        <w:rPr>
          <w:rFonts w:cs="Times New Roman"/>
        </w:rPr>
      </w:pPr>
      <w:r>
        <w:rPr>
          <w:rFonts w:cs="Times New Roman"/>
        </w:rPr>
        <w:t>File name: WSCmdApp Interface D</w:t>
      </w:r>
      <w:r w:rsidR="00E45DBC" w:rsidRPr="00A87816">
        <w:rPr>
          <w:rFonts w:cs="Times New Roman"/>
        </w:rPr>
        <w:t>escription</w:t>
      </w:r>
    </w:p>
    <w:p w:rsidR="007812D1" w:rsidRPr="00A87816" w:rsidRDefault="00E45DBC">
      <w:pPr>
        <w:pStyle w:val="a0"/>
        <w:rPr>
          <w:rFonts w:cs="Times New Roman"/>
        </w:rPr>
      </w:pPr>
      <w:r w:rsidRPr="00A87816">
        <w:rPr>
          <w:rFonts w:cs="Times New Roman"/>
        </w:rPr>
        <w:t>Drafter: Chen Dingmin</w:t>
      </w:r>
    </w:p>
    <w:p w:rsidR="00BC4516" w:rsidRPr="00A87816" w:rsidRDefault="00E45DBC">
      <w:pPr>
        <w:pStyle w:val="a0"/>
        <w:rPr>
          <w:rFonts w:cs="Times New Roman"/>
        </w:rPr>
      </w:pPr>
      <w:r w:rsidRPr="00A87816">
        <w:rPr>
          <w:rFonts w:cs="Times New Roman"/>
        </w:rPr>
        <w:t>Author of the latest</w:t>
      </w:r>
      <w:r w:rsidR="00BC4516">
        <w:rPr>
          <w:rFonts w:cs="Times New Roman"/>
        </w:rPr>
        <w:t xml:space="preserve"> version: Chen Dingmin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983"/>
        <w:gridCol w:w="616"/>
        <w:gridCol w:w="830"/>
        <w:gridCol w:w="1796"/>
      </w:tblGrid>
      <w:tr w:rsidR="007812D1" w:rsidRPr="00A87816" w:rsidTr="00850C67">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Document version</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date</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author</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Release Notes</w:t>
            </w:r>
          </w:p>
        </w:tc>
      </w:tr>
      <w:tr w:rsidR="007812D1" w:rsidRPr="00A87816" w:rsidTr="00850C67">
        <w:tc>
          <w:tcPr>
            <w:tcW w:w="0" w:type="auto"/>
          </w:tcPr>
          <w:p w:rsidR="007812D1" w:rsidRPr="00A87816" w:rsidRDefault="007812D1">
            <w:pPr>
              <w:pStyle w:val="Compact"/>
              <w:rPr>
                <w:rFonts w:cs="Times New Roman"/>
              </w:rPr>
            </w:pPr>
          </w:p>
        </w:tc>
        <w:tc>
          <w:tcPr>
            <w:tcW w:w="0" w:type="auto"/>
          </w:tcPr>
          <w:p w:rsidR="007812D1" w:rsidRPr="00A87816" w:rsidRDefault="007812D1">
            <w:pPr>
              <w:pStyle w:val="Compact"/>
              <w:rPr>
                <w:rFonts w:cs="Times New Roman"/>
              </w:rPr>
            </w:pPr>
          </w:p>
        </w:tc>
        <w:tc>
          <w:tcPr>
            <w:tcW w:w="0" w:type="auto"/>
          </w:tcPr>
          <w:p w:rsidR="007812D1" w:rsidRPr="00A87816" w:rsidRDefault="007812D1">
            <w:pPr>
              <w:pStyle w:val="Compact"/>
              <w:rPr>
                <w:rFonts w:cs="Times New Roman"/>
              </w:rPr>
            </w:pPr>
          </w:p>
        </w:tc>
        <w:tc>
          <w:tcPr>
            <w:tcW w:w="0" w:type="auto"/>
          </w:tcPr>
          <w:p w:rsidR="007812D1" w:rsidRPr="00A87816" w:rsidRDefault="00E45DBC">
            <w:pPr>
              <w:pStyle w:val="Compact"/>
              <w:rPr>
                <w:rFonts w:cs="Times New Roman"/>
              </w:rPr>
            </w:pPr>
            <w:r w:rsidRPr="00A87816">
              <w:rPr>
                <w:rFonts w:cs="Times New Roman"/>
              </w:rPr>
              <w:t>1. Initial version</w:t>
            </w:r>
          </w:p>
        </w:tc>
      </w:tr>
    </w:tbl>
    <w:p w:rsidR="007812D1" w:rsidRDefault="007812D1">
      <w:pPr>
        <w:pStyle w:val="a0"/>
        <w:rPr>
          <w:rFonts w:cs="Times New Roman"/>
        </w:rPr>
      </w:pPr>
      <w:bookmarkStart w:id="0" w:name="toc"/>
    </w:p>
    <w:p w:rsidR="003F2E10" w:rsidRDefault="003F2E10">
      <w:pPr>
        <w:pStyle w:val="a0"/>
        <w:rPr>
          <w:rFonts w:cs="Times New Roman"/>
        </w:rPr>
      </w:pPr>
    </w:p>
    <w:p w:rsidR="003F2E10" w:rsidRDefault="003F2E10">
      <w:pPr>
        <w:pStyle w:val="a0"/>
        <w:rPr>
          <w:rFonts w:cs="Times New Roman"/>
        </w:rPr>
      </w:pPr>
    </w:p>
    <w:p w:rsidR="003F2E10" w:rsidRDefault="003F2E10">
      <w:pPr>
        <w:pStyle w:val="a0"/>
        <w:rPr>
          <w:rFonts w:cs="Times New Roman"/>
        </w:rPr>
      </w:pPr>
    </w:p>
    <w:p w:rsidR="003F2E10" w:rsidRDefault="003F2E10">
      <w:pPr>
        <w:pStyle w:val="a0"/>
        <w:rPr>
          <w:rFonts w:cs="Times New Roman"/>
        </w:rPr>
      </w:pPr>
    </w:p>
    <w:p w:rsidR="003F2E10" w:rsidRDefault="003F2E10">
      <w:pPr>
        <w:pStyle w:val="a0"/>
        <w:rPr>
          <w:rFonts w:cs="Times New Roman"/>
        </w:rPr>
      </w:pPr>
    </w:p>
    <w:p w:rsidR="003F2E10" w:rsidRDefault="003F2E10">
      <w:pPr>
        <w:pStyle w:val="a0"/>
        <w:rPr>
          <w:rFonts w:cs="Times New Roman"/>
        </w:rPr>
      </w:pPr>
    </w:p>
    <w:p w:rsidR="003F2E10" w:rsidRDefault="003F2E10">
      <w:pPr>
        <w:pStyle w:val="a0"/>
        <w:rPr>
          <w:rFonts w:cs="Times New Roman"/>
        </w:rPr>
      </w:pPr>
    </w:p>
    <w:p w:rsidR="003F2E10" w:rsidRDefault="003F2E10">
      <w:pPr>
        <w:pStyle w:val="a0"/>
        <w:rPr>
          <w:rFonts w:cs="Times New Roman"/>
        </w:rPr>
      </w:pPr>
    </w:p>
    <w:p w:rsidR="003F2E10" w:rsidRDefault="003F2E10">
      <w:pPr>
        <w:pStyle w:val="a0"/>
        <w:rPr>
          <w:rFonts w:cs="Times New Roman"/>
        </w:rPr>
      </w:pPr>
    </w:p>
    <w:p w:rsidR="003F2E10" w:rsidRDefault="003F2E10">
      <w:pPr>
        <w:pStyle w:val="a0"/>
        <w:rPr>
          <w:rFonts w:cs="Times New Roman"/>
        </w:rPr>
      </w:pPr>
    </w:p>
    <w:p w:rsidR="003F2E10" w:rsidRDefault="003F2E10">
      <w:pPr>
        <w:pStyle w:val="a0"/>
        <w:rPr>
          <w:rFonts w:cs="Times New Roman"/>
        </w:rPr>
      </w:pPr>
    </w:p>
    <w:p w:rsidR="003F2E10" w:rsidRDefault="003F2E10">
      <w:pPr>
        <w:pStyle w:val="a0"/>
        <w:rPr>
          <w:rFonts w:cs="Times New Roman"/>
        </w:rPr>
      </w:pPr>
    </w:p>
    <w:p w:rsidR="003F2E10" w:rsidRDefault="003F2E10">
      <w:pPr>
        <w:pStyle w:val="a0"/>
        <w:rPr>
          <w:rFonts w:cs="Times New Roman"/>
        </w:rPr>
      </w:pPr>
    </w:p>
    <w:p w:rsidR="003F2E10" w:rsidRDefault="003F2E10">
      <w:pPr>
        <w:pStyle w:val="a0"/>
        <w:rPr>
          <w:rFonts w:cs="Times New Roman"/>
        </w:rPr>
      </w:pPr>
    </w:p>
    <w:p w:rsidR="003F2E10" w:rsidRDefault="003F2E10">
      <w:pPr>
        <w:pStyle w:val="a0"/>
        <w:rPr>
          <w:rFonts w:cs="Times New Roman"/>
        </w:rPr>
      </w:pPr>
    </w:p>
    <w:p w:rsidR="003F2E10" w:rsidRDefault="003F2E10">
      <w:pPr>
        <w:pStyle w:val="a0"/>
        <w:rPr>
          <w:rFonts w:cs="Times New Roman"/>
        </w:rPr>
      </w:pPr>
    </w:p>
    <w:p w:rsidR="003F2E10" w:rsidRDefault="003F2E10">
      <w:pPr>
        <w:pStyle w:val="a0"/>
        <w:rPr>
          <w:rFonts w:cs="Times New Roman"/>
        </w:rPr>
      </w:pPr>
    </w:p>
    <w:bookmarkStart w:id="1" w:name="_Toc153615948" w:displacedByCustomXml="next"/>
    <w:sdt>
      <w:sdtPr>
        <w:rPr>
          <w:rFonts w:eastAsiaTheme="minorEastAsia" w:cstheme="minorBidi"/>
          <w:b w:val="0"/>
          <w:bCs w:val="0"/>
          <w:color w:val="auto"/>
          <w:sz w:val="24"/>
          <w:szCs w:val="24"/>
          <w:lang w:val="zh-CN" w:eastAsia="zh-CN"/>
        </w:rPr>
        <w:id w:val="2042787015"/>
        <w:docPartObj>
          <w:docPartGallery w:val="Table of Contents"/>
          <w:docPartUnique/>
        </w:docPartObj>
      </w:sdtPr>
      <w:sdtEndPr>
        <w:rPr>
          <w:lang w:eastAsia="en-US"/>
        </w:rPr>
      </w:sdtEndPr>
      <w:sdtContent>
        <w:p w:rsidR="007F2425" w:rsidRPr="007F2425" w:rsidRDefault="007F2425" w:rsidP="007F2425">
          <w:pPr>
            <w:pStyle w:val="1"/>
            <w:numPr>
              <w:ilvl w:val="0"/>
              <w:numId w:val="0"/>
            </w:numPr>
            <w:jc w:val="center"/>
            <w:rPr>
              <w:rFonts w:cs="Times New Roman"/>
            </w:rPr>
          </w:pPr>
          <w:r w:rsidRPr="007F2425">
            <w:rPr>
              <w:rFonts w:eastAsia="宋体" w:cs="Times New Roman"/>
              <w:lang w:val="zh-CN" w:eastAsia="zh-CN"/>
            </w:rPr>
            <w:t>Content</w:t>
          </w:r>
          <w:r>
            <w:rPr>
              <w:rFonts w:eastAsia="宋体" w:cs="Times New Roman"/>
              <w:lang w:val="zh-CN" w:eastAsia="zh-CN"/>
            </w:rPr>
            <w:t>s</w:t>
          </w:r>
          <w:bookmarkEnd w:id="1"/>
        </w:p>
        <w:p w:rsidR="007F2425" w:rsidRDefault="007F2425">
          <w:pPr>
            <w:pStyle w:val="10"/>
            <w:tabs>
              <w:tab w:val="right" w:leader="dot" w:pos="8630"/>
            </w:tabs>
            <w:rPr>
              <w:rFonts w:asciiTheme="minorHAnsi" w:hAnsiTheme="minorHAnsi"/>
              <w:noProof/>
              <w:kern w:val="2"/>
              <w:sz w:val="21"/>
              <w:szCs w:val="22"/>
              <w:lang w:val="en-US" w:eastAsia="zh-CN"/>
            </w:rPr>
          </w:pPr>
          <w:r>
            <w:rPr>
              <w:b/>
              <w:bCs/>
              <w:lang w:val="zh-CN"/>
            </w:rPr>
            <w:fldChar w:fldCharType="begin"/>
          </w:r>
          <w:r>
            <w:rPr>
              <w:b/>
              <w:bCs/>
              <w:lang w:val="zh-CN"/>
            </w:rPr>
            <w:instrText xml:space="preserve"> TOC \o "1-3" \h \z \u </w:instrText>
          </w:r>
          <w:r>
            <w:rPr>
              <w:b/>
              <w:bCs/>
              <w:lang w:val="zh-CN"/>
            </w:rPr>
            <w:fldChar w:fldCharType="separate"/>
          </w:r>
        </w:p>
        <w:p w:rsidR="007F2425" w:rsidRDefault="002A45B4">
          <w:pPr>
            <w:pStyle w:val="10"/>
            <w:tabs>
              <w:tab w:val="left" w:pos="420"/>
              <w:tab w:val="right" w:leader="dot" w:pos="8630"/>
            </w:tabs>
            <w:rPr>
              <w:rFonts w:asciiTheme="minorHAnsi" w:hAnsiTheme="minorHAnsi"/>
              <w:noProof/>
              <w:kern w:val="2"/>
              <w:sz w:val="21"/>
              <w:szCs w:val="22"/>
              <w:lang w:val="en-US" w:eastAsia="zh-CN"/>
            </w:rPr>
          </w:pPr>
          <w:hyperlink w:anchor="_Toc153615949" w:history="1">
            <w:r w:rsidR="007F2425" w:rsidRPr="00644966">
              <w:rPr>
                <w:rStyle w:val="ac"/>
                <w:noProof/>
              </w:rPr>
              <w:t>1.</w:t>
            </w:r>
            <w:r w:rsidR="007F2425">
              <w:rPr>
                <w:rFonts w:asciiTheme="minorHAnsi" w:hAnsiTheme="minorHAnsi"/>
                <w:noProof/>
                <w:kern w:val="2"/>
                <w:sz w:val="21"/>
                <w:szCs w:val="22"/>
                <w:lang w:val="en-US" w:eastAsia="zh-CN"/>
              </w:rPr>
              <w:tab/>
            </w:r>
            <w:r w:rsidR="007F2425" w:rsidRPr="00644966">
              <w:rPr>
                <w:rStyle w:val="ac"/>
                <w:noProof/>
              </w:rPr>
              <w:t>System Overview</w:t>
            </w:r>
            <w:r w:rsidR="007F2425">
              <w:rPr>
                <w:noProof/>
                <w:webHidden/>
              </w:rPr>
              <w:tab/>
            </w:r>
            <w:r w:rsidR="007F2425">
              <w:rPr>
                <w:noProof/>
                <w:webHidden/>
              </w:rPr>
              <w:fldChar w:fldCharType="begin"/>
            </w:r>
            <w:r w:rsidR="007F2425">
              <w:rPr>
                <w:noProof/>
                <w:webHidden/>
              </w:rPr>
              <w:instrText xml:space="preserve"> PAGEREF _Toc153615949 \h </w:instrText>
            </w:r>
            <w:r w:rsidR="007F2425">
              <w:rPr>
                <w:noProof/>
                <w:webHidden/>
              </w:rPr>
            </w:r>
            <w:r w:rsidR="007F2425">
              <w:rPr>
                <w:noProof/>
                <w:webHidden/>
              </w:rPr>
              <w:fldChar w:fldCharType="separate"/>
            </w:r>
            <w:r w:rsidR="00466B19">
              <w:rPr>
                <w:noProof/>
                <w:webHidden/>
              </w:rPr>
              <w:t>5</w:t>
            </w:r>
            <w:r w:rsidR="007F2425">
              <w:rPr>
                <w:noProof/>
                <w:webHidden/>
              </w:rPr>
              <w:fldChar w:fldCharType="end"/>
            </w:r>
          </w:hyperlink>
        </w:p>
        <w:p w:rsidR="007F2425" w:rsidRDefault="002A45B4">
          <w:pPr>
            <w:pStyle w:val="10"/>
            <w:tabs>
              <w:tab w:val="left" w:pos="420"/>
              <w:tab w:val="right" w:leader="dot" w:pos="8630"/>
            </w:tabs>
            <w:rPr>
              <w:rFonts w:asciiTheme="minorHAnsi" w:hAnsiTheme="minorHAnsi"/>
              <w:noProof/>
              <w:kern w:val="2"/>
              <w:sz w:val="21"/>
              <w:szCs w:val="22"/>
              <w:lang w:val="en-US" w:eastAsia="zh-CN"/>
            </w:rPr>
          </w:pPr>
          <w:hyperlink w:anchor="_Toc153615950" w:history="1">
            <w:r w:rsidR="007F2425" w:rsidRPr="00644966">
              <w:rPr>
                <w:rStyle w:val="ac"/>
                <w:noProof/>
              </w:rPr>
              <w:t>2.</w:t>
            </w:r>
            <w:r w:rsidR="007F2425">
              <w:rPr>
                <w:rFonts w:asciiTheme="minorHAnsi" w:hAnsiTheme="minorHAnsi"/>
                <w:noProof/>
                <w:kern w:val="2"/>
                <w:sz w:val="21"/>
                <w:szCs w:val="22"/>
                <w:lang w:val="en-US" w:eastAsia="zh-CN"/>
              </w:rPr>
              <w:tab/>
            </w:r>
            <w:r w:rsidR="007F2425" w:rsidRPr="00644966">
              <w:rPr>
                <w:rStyle w:val="ac"/>
                <w:noProof/>
              </w:rPr>
              <w:t>Design Purpose</w:t>
            </w:r>
            <w:r w:rsidR="007F2425">
              <w:rPr>
                <w:noProof/>
                <w:webHidden/>
              </w:rPr>
              <w:tab/>
            </w:r>
            <w:r w:rsidR="007F2425">
              <w:rPr>
                <w:noProof/>
                <w:webHidden/>
              </w:rPr>
              <w:fldChar w:fldCharType="begin"/>
            </w:r>
            <w:r w:rsidR="007F2425">
              <w:rPr>
                <w:noProof/>
                <w:webHidden/>
              </w:rPr>
              <w:instrText xml:space="preserve"> PAGEREF _Toc153615950 \h </w:instrText>
            </w:r>
            <w:r w:rsidR="007F2425">
              <w:rPr>
                <w:noProof/>
                <w:webHidden/>
              </w:rPr>
            </w:r>
            <w:r w:rsidR="007F2425">
              <w:rPr>
                <w:noProof/>
                <w:webHidden/>
              </w:rPr>
              <w:fldChar w:fldCharType="separate"/>
            </w:r>
            <w:r w:rsidR="00466B19">
              <w:rPr>
                <w:noProof/>
                <w:webHidden/>
              </w:rPr>
              <w:t>6</w:t>
            </w:r>
            <w:r w:rsidR="007F2425">
              <w:rPr>
                <w:noProof/>
                <w:webHidden/>
              </w:rPr>
              <w:fldChar w:fldCharType="end"/>
            </w:r>
          </w:hyperlink>
        </w:p>
        <w:p w:rsidR="007F2425" w:rsidRDefault="002A45B4">
          <w:pPr>
            <w:pStyle w:val="10"/>
            <w:tabs>
              <w:tab w:val="left" w:pos="420"/>
              <w:tab w:val="right" w:leader="dot" w:pos="8630"/>
            </w:tabs>
            <w:rPr>
              <w:rFonts w:asciiTheme="minorHAnsi" w:hAnsiTheme="minorHAnsi"/>
              <w:noProof/>
              <w:kern w:val="2"/>
              <w:sz w:val="21"/>
              <w:szCs w:val="22"/>
              <w:lang w:val="en-US" w:eastAsia="zh-CN"/>
            </w:rPr>
          </w:pPr>
          <w:hyperlink w:anchor="_Toc153615951" w:history="1">
            <w:r w:rsidR="007F2425" w:rsidRPr="00644966">
              <w:rPr>
                <w:rStyle w:val="ac"/>
                <w:noProof/>
              </w:rPr>
              <w:t>3.</w:t>
            </w:r>
            <w:r w:rsidR="007F2425">
              <w:rPr>
                <w:rFonts w:asciiTheme="minorHAnsi" w:hAnsiTheme="minorHAnsi"/>
                <w:noProof/>
                <w:kern w:val="2"/>
                <w:sz w:val="21"/>
                <w:szCs w:val="22"/>
                <w:lang w:val="en-US" w:eastAsia="zh-CN"/>
              </w:rPr>
              <w:tab/>
            </w:r>
            <w:r w:rsidR="007F2425" w:rsidRPr="00644966">
              <w:rPr>
                <w:rStyle w:val="ac"/>
                <w:noProof/>
              </w:rPr>
              <w:t>Communication Interface Design Outline</w:t>
            </w:r>
            <w:r w:rsidR="007F2425">
              <w:rPr>
                <w:noProof/>
                <w:webHidden/>
              </w:rPr>
              <w:tab/>
            </w:r>
            <w:r w:rsidR="007F2425">
              <w:rPr>
                <w:noProof/>
                <w:webHidden/>
              </w:rPr>
              <w:fldChar w:fldCharType="begin"/>
            </w:r>
            <w:r w:rsidR="007F2425">
              <w:rPr>
                <w:noProof/>
                <w:webHidden/>
              </w:rPr>
              <w:instrText xml:space="preserve"> PAGEREF _Toc153615951 \h </w:instrText>
            </w:r>
            <w:r w:rsidR="007F2425">
              <w:rPr>
                <w:noProof/>
                <w:webHidden/>
              </w:rPr>
            </w:r>
            <w:r w:rsidR="007F2425">
              <w:rPr>
                <w:noProof/>
                <w:webHidden/>
              </w:rPr>
              <w:fldChar w:fldCharType="separate"/>
            </w:r>
            <w:r w:rsidR="00466B19">
              <w:rPr>
                <w:noProof/>
                <w:webHidden/>
              </w:rPr>
              <w:t>7</w:t>
            </w:r>
            <w:r w:rsidR="007F2425">
              <w:rPr>
                <w:noProof/>
                <w:webHidden/>
              </w:rPr>
              <w:fldChar w:fldCharType="end"/>
            </w:r>
          </w:hyperlink>
        </w:p>
        <w:p w:rsidR="007F2425" w:rsidRDefault="002A45B4">
          <w:pPr>
            <w:pStyle w:val="10"/>
            <w:tabs>
              <w:tab w:val="left" w:pos="420"/>
              <w:tab w:val="right" w:leader="dot" w:pos="8630"/>
            </w:tabs>
            <w:rPr>
              <w:rFonts w:asciiTheme="minorHAnsi" w:hAnsiTheme="minorHAnsi"/>
              <w:noProof/>
              <w:kern w:val="2"/>
              <w:sz w:val="21"/>
              <w:szCs w:val="22"/>
              <w:lang w:val="en-US" w:eastAsia="zh-CN"/>
            </w:rPr>
          </w:pPr>
          <w:hyperlink w:anchor="_Toc153615952" w:history="1">
            <w:r w:rsidR="007F2425" w:rsidRPr="00644966">
              <w:rPr>
                <w:rStyle w:val="ac"/>
                <w:noProof/>
              </w:rPr>
              <w:t>4.</w:t>
            </w:r>
            <w:r w:rsidR="007F2425">
              <w:rPr>
                <w:rFonts w:asciiTheme="minorHAnsi" w:hAnsiTheme="minorHAnsi"/>
                <w:noProof/>
                <w:kern w:val="2"/>
                <w:sz w:val="21"/>
                <w:szCs w:val="22"/>
                <w:lang w:val="en-US" w:eastAsia="zh-CN"/>
              </w:rPr>
              <w:tab/>
            </w:r>
            <w:r w:rsidR="007F2425" w:rsidRPr="00644966">
              <w:rPr>
                <w:rStyle w:val="ac"/>
                <w:noProof/>
              </w:rPr>
              <w:t>Communication Method</w:t>
            </w:r>
            <w:r w:rsidR="007F2425">
              <w:rPr>
                <w:noProof/>
                <w:webHidden/>
              </w:rPr>
              <w:tab/>
            </w:r>
            <w:r w:rsidR="007F2425">
              <w:rPr>
                <w:noProof/>
                <w:webHidden/>
              </w:rPr>
              <w:fldChar w:fldCharType="begin"/>
            </w:r>
            <w:r w:rsidR="007F2425">
              <w:rPr>
                <w:noProof/>
                <w:webHidden/>
              </w:rPr>
              <w:instrText xml:space="preserve"> PAGEREF _Toc153615952 \h </w:instrText>
            </w:r>
            <w:r w:rsidR="007F2425">
              <w:rPr>
                <w:noProof/>
                <w:webHidden/>
              </w:rPr>
            </w:r>
            <w:r w:rsidR="007F2425">
              <w:rPr>
                <w:noProof/>
                <w:webHidden/>
              </w:rPr>
              <w:fldChar w:fldCharType="separate"/>
            </w:r>
            <w:r w:rsidR="00466B19">
              <w:rPr>
                <w:noProof/>
                <w:webHidden/>
              </w:rPr>
              <w:t>8</w:t>
            </w:r>
            <w:r w:rsidR="007F2425">
              <w:rPr>
                <w:noProof/>
                <w:webHidden/>
              </w:rPr>
              <w:fldChar w:fldCharType="end"/>
            </w:r>
          </w:hyperlink>
        </w:p>
        <w:p w:rsidR="007F2425" w:rsidRDefault="002A45B4">
          <w:pPr>
            <w:pStyle w:val="10"/>
            <w:tabs>
              <w:tab w:val="left" w:pos="420"/>
              <w:tab w:val="right" w:leader="dot" w:pos="8630"/>
            </w:tabs>
            <w:rPr>
              <w:rFonts w:asciiTheme="minorHAnsi" w:hAnsiTheme="minorHAnsi"/>
              <w:noProof/>
              <w:kern w:val="2"/>
              <w:sz w:val="21"/>
              <w:szCs w:val="22"/>
              <w:lang w:val="en-US" w:eastAsia="zh-CN"/>
            </w:rPr>
          </w:pPr>
          <w:hyperlink w:anchor="_Toc153615953" w:history="1">
            <w:r w:rsidR="007F2425" w:rsidRPr="00644966">
              <w:rPr>
                <w:rStyle w:val="ac"/>
                <w:noProof/>
              </w:rPr>
              <w:t>5.</w:t>
            </w:r>
            <w:r w:rsidR="007F2425">
              <w:rPr>
                <w:rFonts w:asciiTheme="minorHAnsi" w:hAnsiTheme="minorHAnsi"/>
                <w:noProof/>
                <w:kern w:val="2"/>
                <w:sz w:val="21"/>
                <w:szCs w:val="22"/>
                <w:lang w:val="en-US" w:eastAsia="zh-CN"/>
              </w:rPr>
              <w:tab/>
            </w:r>
            <w:r w:rsidR="007F2425" w:rsidRPr="00644966">
              <w:rPr>
                <w:rStyle w:val="ac"/>
                <w:noProof/>
              </w:rPr>
              <w:t>Programming Process Description</w:t>
            </w:r>
            <w:r w:rsidR="007F2425">
              <w:rPr>
                <w:noProof/>
                <w:webHidden/>
              </w:rPr>
              <w:tab/>
            </w:r>
            <w:r w:rsidR="007F2425">
              <w:rPr>
                <w:noProof/>
                <w:webHidden/>
              </w:rPr>
              <w:fldChar w:fldCharType="begin"/>
            </w:r>
            <w:r w:rsidR="007F2425">
              <w:rPr>
                <w:noProof/>
                <w:webHidden/>
              </w:rPr>
              <w:instrText xml:space="preserve"> PAGEREF _Toc153615953 \h </w:instrText>
            </w:r>
            <w:r w:rsidR="007F2425">
              <w:rPr>
                <w:noProof/>
                <w:webHidden/>
              </w:rPr>
            </w:r>
            <w:r w:rsidR="007F2425">
              <w:rPr>
                <w:noProof/>
                <w:webHidden/>
              </w:rPr>
              <w:fldChar w:fldCharType="separate"/>
            </w:r>
            <w:r w:rsidR="00466B19">
              <w:rPr>
                <w:noProof/>
                <w:webHidden/>
              </w:rPr>
              <w:t>8</w:t>
            </w:r>
            <w:r w:rsidR="007F2425">
              <w:rPr>
                <w:noProof/>
                <w:webHidden/>
              </w:rPr>
              <w:fldChar w:fldCharType="end"/>
            </w:r>
          </w:hyperlink>
        </w:p>
        <w:p w:rsidR="007F2425" w:rsidRDefault="002A45B4">
          <w:pPr>
            <w:pStyle w:val="10"/>
            <w:tabs>
              <w:tab w:val="left" w:pos="420"/>
              <w:tab w:val="right" w:leader="dot" w:pos="8630"/>
            </w:tabs>
            <w:rPr>
              <w:rFonts w:asciiTheme="minorHAnsi" w:hAnsiTheme="minorHAnsi"/>
              <w:noProof/>
              <w:kern w:val="2"/>
              <w:sz w:val="21"/>
              <w:szCs w:val="22"/>
              <w:lang w:val="en-US" w:eastAsia="zh-CN"/>
            </w:rPr>
          </w:pPr>
          <w:hyperlink w:anchor="_Toc153615954" w:history="1">
            <w:r w:rsidR="007F2425" w:rsidRPr="00644966">
              <w:rPr>
                <w:rStyle w:val="ac"/>
                <w:noProof/>
              </w:rPr>
              <w:t>6.</w:t>
            </w:r>
            <w:r w:rsidR="007F2425">
              <w:rPr>
                <w:rFonts w:asciiTheme="minorHAnsi" w:hAnsiTheme="minorHAnsi"/>
                <w:noProof/>
                <w:kern w:val="2"/>
                <w:sz w:val="21"/>
                <w:szCs w:val="22"/>
                <w:lang w:val="en-US" w:eastAsia="zh-CN"/>
              </w:rPr>
              <w:tab/>
            </w:r>
            <w:r w:rsidR="007F2425" w:rsidRPr="00644966">
              <w:rPr>
                <w:rStyle w:val="ac"/>
                <w:noProof/>
              </w:rPr>
              <w:t>JSON Command Description</w:t>
            </w:r>
            <w:r w:rsidR="007F2425">
              <w:rPr>
                <w:noProof/>
                <w:webHidden/>
              </w:rPr>
              <w:tab/>
            </w:r>
            <w:r w:rsidR="007F2425">
              <w:rPr>
                <w:noProof/>
                <w:webHidden/>
              </w:rPr>
              <w:fldChar w:fldCharType="begin"/>
            </w:r>
            <w:r w:rsidR="007F2425">
              <w:rPr>
                <w:noProof/>
                <w:webHidden/>
              </w:rPr>
              <w:instrText xml:space="preserve"> PAGEREF _Toc153615954 \h </w:instrText>
            </w:r>
            <w:r w:rsidR="007F2425">
              <w:rPr>
                <w:noProof/>
                <w:webHidden/>
              </w:rPr>
            </w:r>
            <w:r w:rsidR="007F2425">
              <w:rPr>
                <w:noProof/>
                <w:webHidden/>
              </w:rPr>
              <w:fldChar w:fldCharType="separate"/>
            </w:r>
            <w:r w:rsidR="00466B19">
              <w:rPr>
                <w:noProof/>
                <w:webHidden/>
              </w:rPr>
              <w:t>8</w:t>
            </w:r>
            <w:r w:rsidR="007F2425">
              <w:rPr>
                <w:noProof/>
                <w:webHidden/>
              </w:rPr>
              <w:fldChar w:fldCharType="end"/>
            </w:r>
          </w:hyperlink>
        </w:p>
        <w:p w:rsidR="007F2425" w:rsidRDefault="002A45B4">
          <w:pPr>
            <w:pStyle w:val="20"/>
            <w:tabs>
              <w:tab w:val="left" w:pos="1050"/>
              <w:tab w:val="right" w:leader="dot" w:pos="8630"/>
            </w:tabs>
            <w:ind w:left="480"/>
            <w:rPr>
              <w:rFonts w:asciiTheme="minorHAnsi" w:hAnsiTheme="minorHAnsi"/>
              <w:noProof/>
              <w:kern w:val="2"/>
              <w:sz w:val="21"/>
              <w:szCs w:val="22"/>
              <w:lang w:val="en-US" w:eastAsia="zh-CN"/>
            </w:rPr>
          </w:pPr>
          <w:hyperlink w:anchor="_Toc153615955" w:history="1">
            <w:r w:rsidR="007F2425" w:rsidRPr="00644966">
              <w:rPr>
                <w:rStyle w:val="ac"/>
                <w:noProof/>
              </w:rPr>
              <w:t>6.1</w:t>
            </w:r>
            <w:r w:rsidR="007F2425">
              <w:rPr>
                <w:rFonts w:asciiTheme="minorHAnsi" w:hAnsiTheme="minorHAnsi"/>
                <w:noProof/>
                <w:kern w:val="2"/>
                <w:sz w:val="21"/>
                <w:szCs w:val="22"/>
                <w:lang w:val="en-US" w:eastAsia="zh-CN"/>
              </w:rPr>
              <w:tab/>
            </w:r>
            <w:r w:rsidR="007F2425" w:rsidRPr="00644966">
              <w:rPr>
                <w:rStyle w:val="ac"/>
                <w:noProof/>
              </w:rPr>
              <w:t>Heartbeat</w:t>
            </w:r>
            <w:r w:rsidR="007F2425">
              <w:rPr>
                <w:noProof/>
                <w:webHidden/>
              </w:rPr>
              <w:tab/>
            </w:r>
            <w:r w:rsidR="007F2425">
              <w:rPr>
                <w:noProof/>
                <w:webHidden/>
              </w:rPr>
              <w:fldChar w:fldCharType="begin"/>
            </w:r>
            <w:r w:rsidR="007F2425">
              <w:rPr>
                <w:noProof/>
                <w:webHidden/>
              </w:rPr>
              <w:instrText xml:space="preserve"> PAGEREF _Toc153615955 \h </w:instrText>
            </w:r>
            <w:r w:rsidR="007F2425">
              <w:rPr>
                <w:noProof/>
                <w:webHidden/>
              </w:rPr>
            </w:r>
            <w:r w:rsidR="007F2425">
              <w:rPr>
                <w:noProof/>
                <w:webHidden/>
              </w:rPr>
              <w:fldChar w:fldCharType="separate"/>
            </w:r>
            <w:r w:rsidR="00466B19">
              <w:rPr>
                <w:noProof/>
                <w:webHidden/>
              </w:rPr>
              <w:t>10</w:t>
            </w:r>
            <w:r w:rsidR="007F2425">
              <w:rPr>
                <w:noProof/>
                <w:webHidden/>
              </w:rPr>
              <w:fldChar w:fldCharType="end"/>
            </w:r>
          </w:hyperlink>
        </w:p>
        <w:p w:rsidR="007F2425" w:rsidRDefault="002A45B4">
          <w:pPr>
            <w:pStyle w:val="20"/>
            <w:tabs>
              <w:tab w:val="left" w:pos="1050"/>
              <w:tab w:val="right" w:leader="dot" w:pos="8630"/>
            </w:tabs>
            <w:ind w:left="480"/>
            <w:rPr>
              <w:rFonts w:asciiTheme="minorHAnsi" w:hAnsiTheme="minorHAnsi"/>
              <w:noProof/>
              <w:kern w:val="2"/>
              <w:sz w:val="21"/>
              <w:szCs w:val="22"/>
              <w:lang w:val="en-US" w:eastAsia="zh-CN"/>
            </w:rPr>
          </w:pPr>
          <w:hyperlink w:anchor="_Toc153615956" w:history="1">
            <w:r w:rsidR="007F2425" w:rsidRPr="00644966">
              <w:rPr>
                <w:rStyle w:val="ac"/>
                <w:noProof/>
              </w:rPr>
              <w:t>6.2</w:t>
            </w:r>
            <w:r w:rsidR="007F2425">
              <w:rPr>
                <w:rFonts w:asciiTheme="minorHAnsi" w:hAnsiTheme="minorHAnsi"/>
                <w:noProof/>
                <w:kern w:val="2"/>
                <w:sz w:val="21"/>
                <w:szCs w:val="22"/>
                <w:lang w:val="en-US" w:eastAsia="zh-CN"/>
              </w:rPr>
              <w:tab/>
            </w:r>
            <w:r w:rsidR="007F2425" w:rsidRPr="00644966">
              <w:rPr>
                <w:rStyle w:val="ac"/>
                <w:noProof/>
              </w:rPr>
              <w:t>Base Station Connection, Disconnection and Reset</w:t>
            </w:r>
            <w:r w:rsidR="007F2425">
              <w:rPr>
                <w:noProof/>
                <w:webHidden/>
              </w:rPr>
              <w:tab/>
            </w:r>
            <w:r w:rsidR="007F2425">
              <w:rPr>
                <w:noProof/>
                <w:webHidden/>
              </w:rPr>
              <w:fldChar w:fldCharType="begin"/>
            </w:r>
            <w:r w:rsidR="007F2425">
              <w:rPr>
                <w:noProof/>
                <w:webHidden/>
              </w:rPr>
              <w:instrText xml:space="preserve"> PAGEREF _Toc153615956 \h </w:instrText>
            </w:r>
            <w:r w:rsidR="007F2425">
              <w:rPr>
                <w:noProof/>
                <w:webHidden/>
              </w:rPr>
            </w:r>
            <w:r w:rsidR="007F2425">
              <w:rPr>
                <w:noProof/>
                <w:webHidden/>
              </w:rPr>
              <w:fldChar w:fldCharType="separate"/>
            </w:r>
            <w:r w:rsidR="00466B19">
              <w:rPr>
                <w:noProof/>
                <w:webHidden/>
              </w:rPr>
              <w:t>10</w:t>
            </w:r>
            <w:r w:rsidR="007F2425">
              <w:rPr>
                <w:noProof/>
                <w:webHidden/>
              </w:rPr>
              <w:fldChar w:fldCharType="end"/>
            </w:r>
          </w:hyperlink>
        </w:p>
        <w:p w:rsidR="007F2425" w:rsidRDefault="002A45B4">
          <w:pPr>
            <w:pStyle w:val="30"/>
            <w:tabs>
              <w:tab w:val="left" w:pos="1680"/>
              <w:tab w:val="right" w:leader="dot" w:pos="8630"/>
            </w:tabs>
            <w:ind w:left="960"/>
            <w:rPr>
              <w:rFonts w:asciiTheme="minorHAnsi" w:hAnsiTheme="minorHAnsi"/>
              <w:noProof/>
              <w:kern w:val="2"/>
              <w:sz w:val="21"/>
              <w:szCs w:val="22"/>
              <w:lang w:val="en-US" w:eastAsia="zh-CN"/>
            </w:rPr>
          </w:pPr>
          <w:hyperlink w:anchor="_Toc153615957" w:history="1">
            <w:r w:rsidR="007F2425" w:rsidRPr="00644966">
              <w:rPr>
                <w:rStyle w:val="ac"/>
                <w:noProof/>
              </w:rPr>
              <w:t>6.2.1</w:t>
            </w:r>
            <w:r w:rsidR="007F2425">
              <w:rPr>
                <w:rFonts w:asciiTheme="minorHAnsi" w:hAnsiTheme="minorHAnsi"/>
                <w:noProof/>
                <w:kern w:val="2"/>
                <w:sz w:val="21"/>
                <w:szCs w:val="22"/>
                <w:lang w:val="en-US" w:eastAsia="zh-CN"/>
              </w:rPr>
              <w:tab/>
            </w:r>
            <w:r w:rsidR="007F2425" w:rsidRPr="00644966">
              <w:rPr>
                <w:rStyle w:val="ac"/>
                <w:noProof/>
              </w:rPr>
              <w:t>Connect to Base Station</w:t>
            </w:r>
            <w:r w:rsidR="007F2425">
              <w:rPr>
                <w:noProof/>
                <w:webHidden/>
              </w:rPr>
              <w:tab/>
            </w:r>
            <w:r w:rsidR="007F2425">
              <w:rPr>
                <w:noProof/>
                <w:webHidden/>
              </w:rPr>
              <w:fldChar w:fldCharType="begin"/>
            </w:r>
            <w:r w:rsidR="007F2425">
              <w:rPr>
                <w:noProof/>
                <w:webHidden/>
              </w:rPr>
              <w:instrText xml:space="preserve"> PAGEREF _Toc153615957 \h </w:instrText>
            </w:r>
            <w:r w:rsidR="007F2425">
              <w:rPr>
                <w:noProof/>
                <w:webHidden/>
              </w:rPr>
            </w:r>
            <w:r w:rsidR="007F2425">
              <w:rPr>
                <w:noProof/>
                <w:webHidden/>
              </w:rPr>
              <w:fldChar w:fldCharType="separate"/>
            </w:r>
            <w:r w:rsidR="00466B19">
              <w:rPr>
                <w:noProof/>
                <w:webHidden/>
              </w:rPr>
              <w:t>10</w:t>
            </w:r>
            <w:r w:rsidR="007F2425">
              <w:rPr>
                <w:noProof/>
                <w:webHidden/>
              </w:rPr>
              <w:fldChar w:fldCharType="end"/>
            </w:r>
          </w:hyperlink>
        </w:p>
        <w:p w:rsidR="007F2425" w:rsidRDefault="002A45B4">
          <w:pPr>
            <w:pStyle w:val="30"/>
            <w:tabs>
              <w:tab w:val="left" w:pos="1680"/>
              <w:tab w:val="right" w:leader="dot" w:pos="8630"/>
            </w:tabs>
            <w:ind w:left="960"/>
            <w:rPr>
              <w:rFonts w:asciiTheme="minorHAnsi" w:hAnsiTheme="minorHAnsi"/>
              <w:noProof/>
              <w:kern w:val="2"/>
              <w:sz w:val="21"/>
              <w:szCs w:val="22"/>
              <w:lang w:val="en-US" w:eastAsia="zh-CN"/>
            </w:rPr>
          </w:pPr>
          <w:hyperlink w:anchor="_Toc153615958" w:history="1">
            <w:r w:rsidR="007F2425" w:rsidRPr="00644966">
              <w:rPr>
                <w:rStyle w:val="ac"/>
                <w:noProof/>
              </w:rPr>
              <w:t>6.2.2</w:t>
            </w:r>
            <w:r w:rsidR="007F2425">
              <w:rPr>
                <w:rFonts w:asciiTheme="minorHAnsi" w:hAnsiTheme="minorHAnsi"/>
                <w:noProof/>
                <w:kern w:val="2"/>
                <w:sz w:val="21"/>
                <w:szCs w:val="22"/>
                <w:lang w:val="en-US" w:eastAsia="zh-CN"/>
              </w:rPr>
              <w:tab/>
            </w:r>
            <w:r w:rsidR="007F2425" w:rsidRPr="00644966">
              <w:rPr>
                <w:rStyle w:val="ac"/>
                <w:noProof/>
              </w:rPr>
              <w:t>Disconnect Base Station</w:t>
            </w:r>
            <w:r w:rsidR="007F2425">
              <w:rPr>
                <w:noProof/>
                <w:webHidden/>
              </w:rPr>
              <w:tab/>
            </w:r>
            <w:r w:rsidR="007F2425">
              <w:rPr>
                <w:noProof/>
                <w:webHidden/>
              </w:rPr>
              <w:fldChar w:fldCharType="begin"/>
            </w:r>
            <w:r w:rsidR="007F2425">
              <w:rPr>
                <w:noProof/>
                <w:webHidden/>
              </w:rPr>
              <w:instrText xml:space="preserve"> PAGEREF _Toc153615958 \h </w:instrText>
            </w:r>
            <w:r w:rsidR="007F2425">
              <w:rPr>
                <w:noProof/>
                <w:webHidden/>
              </w:rPr>
            </w:r>
            <w:r w:rsidR="007F2425">
              <w:rPr>
                <w:noProof/>
                <w:webHidden/>
              </w:rPr>
              <w:fldChar w:fldCharType="separate"/>
            </w:r>
            <w:r w:rsidR="00466B19">
              <w:rPr>
                <w:noProof/>
                <w:webHidden/>
              </w:rPr>
              <w:t>11</w:t>
            </w:r>
            <w:r w:rsidR="007F2425">
              <w:rPr>
                <w:noProof/>
                <w:webHidden/>
              </w:rPr>
              <w:fldChar w:fldCharType="end"/>
            </w:r>
          </w:hyperlink>
        </w:p>
        <w:p w:rsidR="007F2425" w:rsidRDefault="002A45B4">
          <w:pPr>
            <w:pStyle w:val="30"/>
            <w:tabs>
              <w:tab w:val="left" w:pos="1680"/>
              <w:tab w:val="right" w:leader="dot" w:pos="8630"/>
            </w:tabs>
            <w:ind w:left="960"/>
            <w:rPr>
              <w:rFonts w:asciiTheme="minorHAnsi" w:hAnsiTheme="minorHAnsi"/>
              <w:noProof/>
              <w:kern w:val="2"/>
              <w:sz w:val="21"/>
              <w:szCs w:val="22"/>
              <w:lang w:val="en-US" w:eastAsia="zh-CN"/>
            </w:rPr>
          </w:pPr>
          <w:hyperlink w:anchor="_Toc153615959" w:history="1">
            <w:r w:rsidR="007F2425" w:rsidRPr="00644966">
              <w:rPr>
                <w:rStyle w:val="ac"/>
                <w:noProof/>
              </w:rPr>
              <w:t>6.2.3</w:t>
            </w:r>
            <w:r w:rsidR="007F2425">
              <w:rPr>
                <w:rFonts w:asciiTheme="minorHAnsi" w:hAnsiTheme="minorHAnsi"/>
                <w:noProof/>
                <w:kern w:val="2"/>
                <w:sz w:val="21"/>
                <w:szCs w:val="22"/>
                <w:lang w:val="en-US" w:eastAsia="zh-CN"/>
              </w:rPr>
              <w:tab/>
            </w:r>
            <w:r w:rsidR="007F2425" w:rsidRPr="00644966">
              <w:rPr>
                <w:rStyle w:val="ac"/>
                <w:noProof/>
              </w:rPr>
              <w:t>Reset Base Station</w:t>
            </w:r>
            <w:r w:rsidR="007F2425">
              <w:rPr>
                <w:noProof/>
                <w:webHidden/>
              </w:rPr>
              <w:tab/>
            </w:r>
            <w:r w:rsidR="007F2425">
              <w:rPr>
                <w:noProof/>
                <w:webHidden/>
              </w:rPr>
              <w:fldChar w:fldCharType="begin"/>
            </w:r>
            <w:r w:rsidR="007F2425">
              <w:rPr>
                <w:noProof/>
                <w:webHidden/>
              </w:rPr>
              <w:instrText xml:space="preserve"> PAGEREF _Toc153615959 \h </w:instrText>
            </w:r>
            <w:r w:rsidR="007F2425">
              <w:rPr>
                <w:noProof/>
                <w:webHidden/>
              </w:rPr>
            </w:r>
            <w:r w:rsidR="007F2425">
              <w:rPr>
                <w:noProof/>
                <w:webHidden/>
              </w:rPr>
              <w:fldChar w:fldCharType="separate"/>
            </w:r>
            <w:r w:rsidR="00466B19">
              <w:rPr>
                <w:noProof/>
                <w:webHidden/>
              </w:rPr>
              <w:t>12</w:t>
            </w:r>
            <w:r w:rsidR="007F2425">
              <w:rPr>
                <w:noProof/>
                <w:webHidden/>
              </w:rPr>
              <w:fldChar w:fldCharType="end"/>
            </w:r>
          </w:hyperlink>
        </w:p>
        <w:p w:rsidR="007F2425" w:rsidRDefault="002A45B4">
          <w:pPr>
            <w:pStyle w:val="20"/>
            <w:tabs>
              <w:tab w:val="left" w:pos="1050"/>
              <w:tab w:val="right" w:leader="dot" w:pos="8630"/>
            </w:tabs>
            <w:ind w:left="480"/>
            <w:rPr>
              <w:rFonts w:asciiTheme="minorHAnsi" w:hAnsiTheme="minorHAnsi"/>
              <w:noProof/>
              <w:kern w:val="2"/>
              <w:sz w:val="21"/>
              <w:szCs w:val="22"/>
              <w:lang w:val="en-US" w:eastAsia="zh-CN"/>
            </w:rPr>
          </w:pPr>
          <w:hyperlink w:anchor="_Toc153615960" w:history="1">
            <w:r w:rsidR="007F2425" w:rsidRPr="00644966">
              <w:rPr>
                <w:rStyle w:val="ac"/>
                <w:noProof/>
              </w:rPr>
              <w:t>6.3</w:t>
            </w:r>
            <w:r w:rsidR="007F2425">
              <w:rPr>
                <w:rFonts w:asciiTheme="minorHAnsi" w:hAnsiTheme="minorHAnsi"/>
                <w:noProof/>
                <w:kern w:val="2"/>
                <w:sz w:val="21"/>
                <w:szCs w:val="22"/>
                <w:lang w:val="en-US" w:eastAsia="zh-CN"/>
              </w:rPr>
              <w:tab/>
            </w:r>
            <w:r w:rsidR="007F2425" w:rsidRPr="00644966">
              <w:rPr>
                <w:rStyle w:val="ac"/>
                <w:noProof/>
              </w:rPr>
              <w:t>Answer questions</w:t>
            </w:r>
            <w:r w:rsidR="007F2425">
              <w:rPr>
                <w:noProof/>
                <w:webHidden/>
              </w:rPr>
              <w:tab/>
            </w:r>
            <w:r w:rsidR="007F2425">
              <w:rPr>
                <w:noProof/>
                <w:webHidden/>
              </w:rPr>
              <w:fldChar w:fldCharType="begin"/>
            </w:r>
            <w:r w:rsidR="007F2425">
              <w:rPr>
                <w:noProof/>
                <w:webHidden/>
              </w:rPr>
              <w:instrText xml:space="preserve"> PAGEREF _Toc153615960 \h </w:instrText>
            </w:r>
            <w:r w:rsidR="007F2425">
              <w:rPr>
                <w:noProof/>
                <w:webHidden/>
              </w:rPr>
            </w:r>
            <w:r w:rsidR="007F2425">
              <w:rPr>
                <w:noProof/>
                <w:webHidden/>
              </w:rPr>
              <w:fldChar w:fldCharType="separate"/>
            </w:r>
            <w:r w:rsidR="00466B19">
              <w:rPr>
                <w:noProof/>
                <w:webHidden/>
              </w:rPr>
              <w:t>12</w:t>
            </w:r>
            <w:r w:rsidR="007F2425">
              <w:rPr>
                <w:noProof/>
                <w:webHidden/>
              </w:rPr>
              <w:fldChar w:fldCharType="end"/>
            </w:r>
          </w:hyperlink>
        </w:p>
        <w:p w:rsidR="007F2425" w:rsidRDefault="002A45B4">
          <w:pPr>
            <w:pStyle w:val="30"/>
            <w:tabs>
              <w:tab w:val="left" w:pos="1680"/>
              <w:tab w:val="right" w:leader="dot" w:pos="8630"/>
            </w:tabs>
            <w:ind w:left="960"/>
            <w:rPr>
              <w:rFonts w:asciiTheme="minorHAnsi" w:hAnsiTheme="minorHAnsi"/>
              <w:noProof/>
              <w:kern w:val="2"/>
              <w:sz w:val="21"/>
              <w:szCs w:val="22"/>
              <w:lang w:val="en-US" w:eastAsia="zh-CN"/>
            </w:rPr>
          </w:pPr>
          <w:hyperlink w:anchor="_Toc153615961" w:history="1">
            <w:r w:rsidR="007F2425" w:rsidRPr="00644966">
              <w:rPr>
                <w:rStyle w:val="ac"/>
                <w:noProof/>
              </w:rPr>
              <w:t>6.3.1</w:t>
            </w:r>
            <w:r w:rsidR="007F2425">
              <w:rPr>
                <w:rFonts w:asciiTheme="minorHAnsi" w:hAnsiTheme="minorHAnsi"/>
                <w:noProof/>
                <w:kern w:val="2"/>
                <w:sz w:val="21"/>
                <w:szCs w:val="22"/>
                <w:lang w:val="en-US" w:eastAsia="zh-CN"/>
              </w:rPr>
              <w:tab/>
            </w:r>
            <w:r w:rsidR="007F2425" w:rsidRPr="00644966">
              <w:rPr>
                <w:rStyle w:val="ac"/>
                <w:noProof/>
              </w:rPr>
              <w:t>Sign-in equipment</w:t>
            </w:r>
            <w:r w:rsidR="007F2425">
              <w:rPr>
                <w:noProof/>
                <w:webHidden/>
              </w:rPr>
              <w:tab/>
            </w:r>
            <w:r w:rsidR="007F2425">
              <w:rPr>
                <w:noProof/>
                <w:webHidden/>
              </w:rPr>
              <w:fldChar w:fldCharType="begin"/>
            </w:r>
            <w:r w:rsidR="007F2425">
              <w:rPr>
                <w:noProof/>
                <w:webHidden/>
              </w:rPr>
              <w:instrText xml:space="preserve"> PAGEREF _Toc153615961 \h </w:instrText>
            </w:r>
            <w:r w:rsidR="007F2425">
              <w:rPr>
                <w:noProof/>
                <w:webHidden/>
              </w:rPr>
            </w:r>
            <w:r w:rsidR="007F2425">
              <w:rPr>
                <w:noProof/>
                <w:webHidden/>
              </w:rPr>
              <w:fldChar w:fldCharType="separate"/>
            </w:r>
            <w:r w:rsidR="00466B19">
              <w:rPr>
                <w:noProof/>
                <w:webHidden/>
              </w:rPr>
              <w:t>15</w:t>
            </w:r>
            <w:r w:rsidR="007F2425">
              <w:rPr>
                <w:noProof/>
                <w:webHidden/>
              </w:rPr>
              <w:fldChar w:fldCharType="end"/>
            </w:r>
          </w:hyperlink>
        </w:p>
        <w:p w:rsidR="007F2425" w:rsidRDefault="002A45B4">
          <w:pPr>
            <w:pStyle w:val="30"/>
            <w:tabs>
              <w:tab w:val="left" w:pos="1680"/>
              <w:tab w:val="right" w:leader="dot" w:pos="8630"/>
            </w:tabs>
            <w:ind w:left="960"/>
            <w:rPr>
              <w:rFonts w:asciiTheme="minorHAnsi" w:hAnsiTheme="minorHAnsi"/>
              <w:noProof/>
              <w:kern w:val="2"/>
              <w:sz w:val="21"/>
              <w:szCs w:val="22"/>
              <w:lang w:val="en-US" w:eastAsia="zh-CN"/>
            </w:rPr>
          </w:pPr>
          <w:hyperlink w:anchor="_Toc153615962" w:history="1">
            <w:r w:rsidR="007F2425" w:rsidRPr="00644966">
              <w:rPr>
                <w:rStyle w:val="ac"/>
                <w:noProof/>
              </w:rPr>
              <w:t>6.3.2</w:t>
            </w:r>
            <w:r w:rsidR="007F2425">
              <w:rPr>
                <w:rFonts w:asciiTheme="minorHAnsi" w:hAnsiTheme="minorHAnsi"/>
                <w:noProof/>
                <w:kern w:val="2"/>
                <w:sz w:val="21"/>
                <w:szCs w:val="22"/>
                <w:lang w:val="en-US" w:eastAsia="zh-CN"/>
              </w:rPr>
              <w:tab/>
            </w:r>
            <w:r w:rsidR="007F2425" w:rsidRPr="00644966">
              <w:rPr>
                <w:rStyle w:val="ac"/>
                <w:noProof/>
              </w:rPr>
              <w:t>Choice Questions</w:t>
            </w:r>
            <w:r w:rsidR="007F2425">
              <w:rPr>
                <w:noProof/>
                <w:webHidden/>
              </w:rPr>
              <w:tab/>
            </w:r>
            <w:r w:rsidR="007F2425">
              <w:rPr>
                <w:noProof/>
                <w:webHidden/>
              </w:rPr>
              <w:fldChar w:fldCharType="begin"/>
            </w:r>
            <w:r w:rsidR="007F2425">
              <w:rPr>
                <w:noProof/>
                <w:webHidden/>
              </w:rPr>
              <w:instrText xml:space="preserve"> PAGEREF _Toc153615962 \h </w:instrText>
            </w:r>
            <w:r w:rsidR="007F2425">
              <w:rPr>
                <w:noProof/>
                <w:webHidden/>
              </w:rPr>
            </w:r>
            <w:r w:rsidR="007F2425">
              <w:rPr>
                <w:noProof/>
                <w:webHidden/>
              </w:rPr>
              <w:fldChar w:fldCharType="separate"/>
            </w:r>
            <w:r w:rsidR="00466B19">
              <w:rPr>
                <w:noProof/>
                <w:webHidden/>
              </w:rPr>
              <w:t>17</w:t>
            </w:r>
            <w:r w:rsidR="007F2425">
              <w:rPr>
                <w:noProof/>
                <w:webHidden/>
              </w:rPr>
              <w:fldChar w:fldCharType="end"/>
            </w:r>
          </w:hyperlink>
        </w:p>
        <w:p w:rsidR="007F2425" w:rsidRDefault="002A45B4">
          <w:pPr>
            <w:pStyle w:val="30"/>
            <w:tabs>
              <w:tab w:val="left" w:pos="1680"/>
              <w:tab w:val="right" w:leader="dot" w:pos="8630"/>
            </w:tabs>
            <w:ind w:left="960"/>
            <w:rPr>
              <w:rFonts w:asciiTheme="minorHAnsi" w:hAnsiTheme="minorHAnsi"/>
              <w:noProof/>
              <w:kern w:val="2"/>
              <w:sz w:val="21"/>
              <w:szCs w:val="22"/>
              <w:lang w:val="en-US" w:eastAsia="zh-CN"/>
            </w:rPr>
          </w:pPr>
          <w:hyperlink w:anchor="_Toc153615963" w:history="1">
            <w:r w:rsidR="007F2425" w:rsidRPr="00644966">
              <w:rPr>
                <w:rStyle w:val="ac"/>
                <w:noProof/>
              </w:rPr>
              <w:t>6.3.3</w:t>
            </w:r>
            <w:r w:rsidR="007F2425">
              <w:rPr>
                <w:rFonts w:asciiTheme="minorHAnsi" w:hAnsiTheme="minorHAnsi"/>
                <w:noProof/>
                <w:kern w:val="2"/>
                <w:sz w:val="21"/>
                <w:szCs w:val="22"/>
                <w:lang w:val="en-US" w:eastAsia="zh-CN"/>
              </w:rPr>
              <w:tab/>
            </w:r>
            <w:r w:rsidR="007F2425" w:rsidRPr="00644966">
              <w:rPr>
                <w:rStyle w:val="ac"/>
                <w:noProof/>
              </w:rPr>
              <w:t>True or False Question</w:t>
            </w:r>
            <w:r w:rsidR="007F2425">
              <w:rPr>
                <w:noProof/>
                <w:webHidden/>
              </w:rPr>
              <w:tab/>
            </w:r>
            <w:r w:rsidR="007F2425">
              <w:rPr>
                <w:noProof/>
                <w:webHidden/>
              </w:rPr>
              <w:fldChar w:fldCharType="begin"/>
            </w:r>
            <w:r w:rsidR="007F2425">
              <w:rPr>
                <w:noProof/>
                <w:webHidden/>
              </w:rPr>
              <w:instrText xml:space="preserve"> PAGEREF _Toc153615963 \h </w:instrText>
            </w:r>
            <w:r w:rsidR="007F2425">
              <w:rPr>
                <w:noProof/>
                <w:webHidden/>
              </w:rPr>
            </w:r>
            <w:r w:rsidR="007F2425">
              <w:rPr>
                <w:noProof/>
                <w:webHidden/>
              </w:rPr>
              <w:fldChar w:fldCharType="separate"/>
            </w:r>
            <w:r w:rsidR="00466B19">
              <w:rPr>
                <w:noProof/>
                <w:webHidden/>
              </w:rPr>
              <w:t>20</w:t>
            </w:r>
            <w:r w:rsidR="007F2425">
              <w:rPr>
                <w:noProof/>
                <w:webHidden/>
              </w:rPr>
              <w:fldChar w:fldCharType="end"/>
            </w:r>
          </w:hyperlink>
        </w:p>
        <w:p w:rsidR="007F2425" w:rsidRDefault="002A45B4">
          <w:pPr>
            <w:pStyle w:val="30"/>
            <w:tabs>
              <w:tab w:val="left" w:pos="1680"/>
              <w:tab w:val="right" w:leader="dot" w:pos="8630"/>
            </w:tabs>
            <w:ind w:left="960"/>
            <w:rPr>
              <w:rFonts w:asciiTheme="minorHAnsi" w:hAnsiTheme="minorHAnsi"/>
              <w:noProof/>
              <w:kern w:val="2"/>
              <w:sz w:val="21"/>
              <w:szCs w:val="22"/>
              <w:lang w:val="en-US" w:eastAsia="zh-CN"/>
            </w:rPr>
          </w:pPr>
          <w:hyperlink w:anchor="_Toc153615964" w:history="1">
            <w:r w:rsidR="007F2425" w:rsidRPr="00644966">
              <w:rPr>
                <w:rStyle w:val="ac"/>
                <w:noProof/>
              </w:rPr>
              <w:t>6.3.4</w:t>
            </w:r>
            <w:r w:rsidR="007F2425">
              <w:rPr>
                <w:rFonts w:asciiTheme="minorHAnsi" w:hAnsiTheme="minorHAnsi"/>
                <w:noProof/>
                <w:kern w:val="2"/>
                <w:sz w:val="21"/>
                <w:szCs w:val="22"/>
                <w:lang w:val="en-US" w:eastAsia="zh-CN"/>
              </w:rPr>
              <w:tab/>
            </w:r>
            <w:r w:rsidR="007F2425" w:rsidRPr="00644966">
              <w:rPr>
                <w:rStyle w:val="ac"/>
                <w:noProof/>
              </w:rPr>
              <w:t>Quick answers to multiple questions</w:t>
            </w:r>
            <w:r w:rsidR="007F2425">
              <w:rPr>
                <w:noProof/>
                <w:webHidden/>
              </w:rPr>
              <w:tab/>
            </w:r>
            <w:r w:rsidR="007F2425">
              <w:rPr>
                <w:noProof/>
                <w:webHidden/>
              </w:rPr>
              <w:fldChar w:fldCharType="begin"/>
            </w:r>
            <w:r w:rsidR="007F2425">
              <w:rPr>
                <w:noProof/>
                <w:webHidden/>
              </w:rPr>
              <w:instrText xml:space="preserve"> PAGEREF _Toc153615964 \h </w:instrText>
            </w:r>
            <w:r w:rsidR="007F2425">
              <w:rPr>
                <w:noProof/>
                <w:webHidden/>
              </w:rPr>
            </w:r>
            <w:r w:rsidR="007F2425">
              <w:rPr>
                <w:noProof/>
                <w:webHidden/>
              </w:rPr>
              <w:fldChar w:fldCharType="separate"/>
            </w:r>
            <w:r w:rsidR="00466B19">
              <w:rPr>
                <w:noProof/>
                <w:webHidden/>
              </w:rPr>
              <w:t>22</w:t>
            </w:r>
            <w:r w:rsidR="007F2425">
              <w:rPr>
                <w:noProof/>
                <w:webHidden/>
              </w:rPr>
              <w:fldChar w:fldCharType="end"/>
            </w:r>
          </w:hyperlink>
        </w:p>
        <w:p w:rsidR="007F2425" w:rsidRDefault="002A45B4">
          <w:pPr>
            <w:pStyle w:val="30"/>
            <w:tabs>
              <w:tab w:val="left" w:pos="1680"/>
              <w:tab w:val="right" w:leader="dot" w:pos="8630"/>
            </w:tabs>
            <w:ind w:left="960"/>
            <w:rPr>
              <w:rFonts w:asciiTheme="minorHAnsi" w:hAnsiTheme="minorHAnsi"/>
              <w:noProof/>
              <w:kern w:val="2"/>
              <w:sz w:val="21"/>
              <w:szCs w:val="22"/>
              <w:lang w:val="en-US" w:eastAsia="zh-CN"/>
            </w:rPr>
          </w:pPr>
          <w:hyperlink w:anchor="_Toc153615965" w:history="1">
            <w:r w:rsidR="007F2425" w:rsidRPr="00644966">
              <w:rPr>
                <w:rStyle w:val="ac"/>
                <w:noProof/>
              </w:rPr>
              <w:t>6.3.5</w:t>
            </w:r>
            <w:r w:rsidR="007F2425">
              <w:rPr>
                <w:rFonts w:asciiTheme="minorHAnsi" w:hAnsiTheme="minorHAnsi"/>
                <w:noProof/>
                <w:kern w:val="2"/>
                <w:sz w:val="21"/>
                <w:szCs w:val="22"/>
                <w:lang w:val="en-US" w:eastAsia="zh-CN"/>
              </w:rPr>
              <w:tab/>
            </w:r>
            <w:r w:rsidR="007F2425" w:rsidRPr="00644966">
              <w:rPr>
                <w:rStyle w:val="ac"/>
                <w:noProof/>
              </w:rPr>
              <w:t>Voice question</w:t>
            </w:r>
            <w:r w:rsidR="007F2425">
              <w:rPr>
                <w:noProof/>
                <w:webHidden/>
              </w:rPr>
              <w:tab/>
            </w:r>
            <w:r w:rsidR="007F2425">
              <w:rPr>
                <w:noProof/>
                <w:webHidden/>
              </w:rPr>
              <w:fldChar w:fldCharType="begin"/>
            </w:r>
            <w:r w:rsidR="007F2425">
              <w:rPr>
                <w:noProof/>
                <w:webHidden/>
              </w:rPr>
              <w:instrText xml:space="preserve"> PAGEREF _Toc153615965 \h </w:instrText>
            </w:r>
            <w:r w:rsidR="007F2425">
              <w:rPr>
                <w:noProof/>
                <w:webHidden/>
              </w:rPr>
            </w:r>
            <w:r w:rsidR="007F2425">
              <w:rPr>
                <w:noProof/>
                <w:webHidden/>
              </w:rPr>
              <w:fldChar w:fldCharType="separate"/>
            </w:r>
            <w:r w:rsidR="00466B19">
              <w:rPr>
                <w:noProof/>
                <w:webHidden/>
              </w:rPr>
              <w:t>24</w:t>
            </w:r>
            <w:r w:rsidR="007F2425">
              <w:rPr>
                <w:noProof/>
                <w:webHidden/>
              </w:rPr>
              <w:fldChar w:fldCharType="end"/>
            </w:r>
          </w:hyperlink>
        </w:p>
        <w:p w:rsidR="007F2425" w:rsidRDefault="002A45B4">
          <w:pPr>
            <w:pStyle w:val="30"/>
            <w:tabs>
              <w:tab w:val="left" w:pos="1680"/>
              <w:tab w:val="right" w:leader="dot" w:pos="8630"/>
            </w:tabs>
            <w:ind w:left="960"/>
            <w:rPr>
              <w:rFonts w:asciiTheme="minorHAnsi" w:hAnsiTheme="minorHAnsi"/>
              <w:noProof/>
              <w:kern w:val="2"/>
              <w:sz w:val="21"/>
              <w:szCs w:val="22"/>
              <w:lang w:val="en-US" w:eastAsia="zh-CN"/>
            </w:rPr>
          </w:pPr>
          <w:hyperlink w:anchor="_Toc153615966" w:history="1">
            <w:r w:rsidR="007F2425" w:rsidRPr="00644966">
              <w:rPr>
                <w:rStyle w:val="ac"/>
                <w:noProof/>
              </w:rPr>
              <w:t>6.3.6</w:t>
            </w:r>
            <w:r w:rsidR="007F2425">
              <w:rPr>
                <w:rFonts w:asciiTheme="minorHAnsi" w:hAnsiTheme="minorHAnsi"/>
                <w:noProof/>
                <w:kern w:val="2"/>
                <w:sz w:val="21"/>
                <w:szCs w:val="22"/>
                <w:lang w:val="en-US" w:eastAsia="zh-CN"/>
              </w:rPr>
              <w:tab/>
            </w:r>
            <w:r w:rsidR="007F2425" w:rsidRPr="00644966">
              <w:rPr>
                <w:rStyle w:val="ac"/>
                <w:noProof/>
              </w:rPr>
              <w:t>Rush answer questions</w:t>
            </w:r>
            <w:r w:rsidR="007F2425">
              <w:rPr>
                <w:noProof/>
                <w:webHidden/>
              </w:rPr>
              <w:tab/>
            </w:r>
            <w:r w:rsidR="007F2425">
              <w:rPr>
                <w:noProof/>
                <w:webHidden/>
              </w:rPr>
              <w:fldChar w:fldCharType="begin"/>
            </w:r>
            <w:r w:rsidR="007F2425">
              <w:rPr>
                <w:noProof/>
                <w:webHidden/>
              </w:rPr>
              <w:instrText xml:space="preserve"> PAGEREF _Toc153615966 \h </w:instrText>
            </w:r>
            <w:r w:rsidR="007F2425">
              <w:rPr>
                <w:noProof/>
                <w:webHidden/>
              </w:rPr>
            </w:r>
            <w:r w:rsidR="007F2425">
              <w:rPr>
                <w:noProof/>
                <w:webHidden/>
              </w:rPr>
              <w:fldChar w:fldCharType="separate"/>
            </w:r>
            <w:r w:rsidR="00466B19">
              <w:rPr>
                <w:noProof/>
                <w:webHidden/>
              </w:rPr>
              <w:t>29</w:t>
            </w:r>
            <w:r w:rsidR="007F2425">
              <w:rPr>
                <w:noProof/>
                <w:webHidden/>
              </w:rPr>
              <w:fldChar w:fldCharType="end"/>
            </w:r>
          </w:hyperlink>
        </w:p>
        <w:p w:rsidR="007F2425" w:rsidRDefault="002A45B4">
          <w:pPr>
            <w:pStyle w:val="30"/>
            <w:tabs>
              <w:tab w:val="left" w:pos="1680"/>
              <w:tab w:val="right" w:leader="dot" w:pos="8630"/>
            </w:tabs>
            <w:ind w:left="960"/>
            <w:rPr>
              <w:rFonts w:asciiTheme="minorHAnsi" w:hAnsiTheme="minorHAnsi"/>
              <w:noProof/>
              <w:kern w:val="2"/>
              <w:sz w:val="21"/>
              <w:szCs w:val="22"/>
              <w:lang w:val="en-US" w:eastAsia="zh-CN"/>
            </w:rPr>
          </w:pPr>
          <w:hyperlink w:anchor="_Toc153615967" w:history="1">
            <w:r w:rsidR="007F2425" w:rsidRPr="00644966">
              <w:rPr>
                <w:rStyle w:val="ac"/>
                <w:noProof/>
              </w:rPr>
              <w:t>6.3.7</w:t>
            </w:r>
            <w:r w:rsidR="007F2425">
              <w:rPr>
                <w:rFonts w:asciiTheme="minorHAnsi" w:hAnsiTheme="minorHAnsi"/>
                <w:noProof/>
                <w:kern w:val="2"/>
                <w:sz w:val="21"/>
                <w:szCs w:val="22"/>
                <w:lang w:val="en-US" w:eastAsia="zh-CN"/>
              </w:rPr>
              <w:tab/>
            </w:r>
            <w:r w:rsidR="007F2425" w:rsidRPr="00644966">
              <w:rPr>
                <w:rStyle w:val="ac"/>
                <w:noProof/>
              </w:rPr>
              <w:t>Number questions</w:t>
            </w:r>
            <w:r w:rsidR="007F2425">
              <w:rPr>
                <w:noProof/>
                <w:webHidden/>
              </w:rPr>
              <w:tab/>
            </w:r>
            <w:r w:rsidR="007F2425">
              <w:rPr>
                <w:noProof/>
                <w:webHidden/>
              </w:rPr>
              <w:fldChar w:fldCharType="begin"/>
            </w:r>
            <w:r w:rsidR="007F2425">
              <w:rPr>
                <w:noProof/>
                <w:webHidden/>
              </w:rPr>
              <w:instrText xml:space="preserve"> PAGEREF _Toc153615967 \h </w:instrText>
            </w:r>
            <w:r w:rsidR="007F2425">
              <w:rPr>
                <w:noProof/>
                <w:webHidden/>
              </w:rPr>
            </w:r>
            <w:r w:rsidR="007F2425">
              <w:rPr>
                <w:noProof/>
                <w:webHidden/>
              </w:rPr>
              <w:fldChar w:fldCharType="separate"/>
            </w:r>
            <w:r w:rsidR="00466B19">
              <w:rPr>
                <w:noProof/>
                <w:webHidden/>
              </w:rPr>
              <w:t>31</w:t>
            </w:r>
            <w:r w:rsidR="007F2425">
              <w:rPr>
                <w:noProof/>
                <w:webHidden/>
              </w:rPr>
              <w:fldChar w:fldCharType="end"/>
            </w:r>
          </w:hyperlink>
        </w:p>
        <w:p w:rsidR="007F2425" w:rsidRDefault="002A45B4">
          <w:pPr>
            <w:pStyle w:val="30"/>
            <w:tabs>
              <w:tab w:val="left" w:pos="1680"/>
              <w:tab w:val="right" w:leader="dot" w:pos="8630"/>
            </w:tabs>
            <w:ind w:left="960"/>
            <w:rPr>
              <w:rFonts w:asciiTheme="minorHAnsi" w:hAnsiTheme="minorHAnsi"/>
              <w:noProof/>
              <w:kern w:val="2"/>
              <w:sz w:val="21"/>
              <w:szCs w:val="22"/>
              <w:lang w:val="en-US" w:eastAsia="zh-CN"/>
            </w:rPr>
          </w:pPr>
          <w:hyperlink w:anchor="_Toc153615968" w:history="1">
            <w:r w:rsidR="007F2425" w:rsidRPr="00644966">
              <w:rPr>
                <w:rStyle w:val="ac"/>
                <w:noProof/>
              </w:rPr>
              <w:t>6.3.8</w:t>
            </w:r>
            <w:r w:rsidR="007F2425">
              <w:rPr>
                <w:rFonts w:asciiTheme="minorHAnsi" w:hAnsiTheme="minorHAnsi"/>
                <w:noProof/>
                <w:kern w:val="2"/>
                <w:sz w:val="21"/>
                <w:szCs w:val="22"/>
                <w:lang w:val="en-US" w:eastAsia="zh-CN"/>
              </w:rPr>
              <w:tab/>
            </w:r>
            <w:r w:rsidR="007F2425" w:rsidRPr="00644966">
              <w:rPr>
                <w:rStyle w:val="ac"/>
                <w:noProof/>
              </w:rPr>
              <w:t>Test questions</w:t>
            </w:r>
            <w:r w:rsidR="007F2425">
              <w:rPr>
                <w:noProof/>
                <w:webHidden/>
              </w:rPr>
              <w:tab/>
            </w:r>
            <w:r w:rsidR="007F2425">
              <w:rPr>
                <w:noProof/>
                <w:webHidden/>
              </w:rPr>
              <w:fldChar w:fldCharType="begin"/>
            </w:r>
            <w:r w:rsidR="007F2425">
              <w:rPr>
                <w:noProof/>
                <w:webHidden/>
              </w:rPr>
              <w:instrText xml:space="preserve"> PAGEREF _Toc153615968 \h </w:instrText>
            </w:r>
            <w:r w:rsidR="007F2425">
              <w:rPr>
                <w:noProof/>
                <w:webHidden/>
              </w:rPr>
            </w:r>
            <w:r w:rsidR="007F2425">
              <w:rPr>
                <w:noProof/>
                <w:webHidden/>
              </w:rPr>
              <w:fldChar w:fldCharType="separate"/>
            </w:r>
            <w:r w:rsidR="00466B19">
              <w:rPr>
                <w:noProof/>
                <w:webHidden/>
              </w:rPr>
              <w:t>34</w:t>
            </w:r>
            <w:r w:rsidR="007F2425">
              <w:rPr>
                <w:noProof/>
                <w:webHidden/>
              </w:rPr>
              <w:fldChar w:fldCharType="end"/>
            </w:r>
          </w:hyperlink>
        </w:p>
        <w:p w:rsidR="007F2425" w:rsidRDefault="002A45B4">
          <w:pPr>
            <w:pStyle w:val="30"/>
            <w:tabs>
              <w:tab w:val="left" w:pos="1680"/>
              <w:tab w:val="right" w:leader="dot" w:pos="8630"/>
            </w:tabs>
            <w:ind w:left="960"/>
            <w:rPr>
              <w:rFonts w:asciiTheme="minorHAnsi" w:hAnsiTheme="minorHAnsi"/>
              <w:noProof/>
              <w:kern w:val="2"/>
              <w:sz w:val="21"/>
              <w:szCs w:val="22"/>
              <w:lang w:val="en-US" w:eastAsia="zh-CN"/>
            </w:rPr>
          </w:pPr>
          <w:hyperlink w:anchor="_Toc153615969" w:history="1">
            <w:r w:rsidR="007F2425" w:rsidRPr="00644966">
              <w:rPr>
                <w:rStyle w:val="ac"/>
                <w:noProof/>
              </w:rPr>
              <w:t>6.3.9</w:t>
            </w:r>
            <w:r w:rsidR="007F2425">
              <w:rPr>
                <w:rFonts w:asciiTheme="minorHAnsi" w:hAnsiTheme="minorHAnsi"/>
                <w:noProof/>
                <w:kern w:val="2"/>
                <w:sz w:val="21"/>
                <w:szCs w:val="22"/>
                <w:lang w:val="en-US" w:eastAsia="zh-CN"/>
              </w:rPr>
              <w:tab/>
            </w:r>
            <w:r w:rsidR="007F2425" w:rsidRPr="00644966">
              <w:rPr>
                <w:rStyle w:val="ac"/>
                <w:noProof/>
              </w:rPr>
              <w:t>Fill in the blanks</w:t>
            </w:r>
            <w:r w:rsidR="007F2425">
              <w:rPr>
                <w:noProof/>
                <w:webHidden/>
              </w:rPr>
              <w:tab/>
            </w:r>
            <w:r w:rsidR="007F2425">
              <w:rPr>
                <w:noProof/>
                <w:webHidden/>
              </w:rPr>
              <w:fldChar w:fldCharType="begin"/>
            </w:r>
            <w:r w:rsidR="007F2425">
              <w:rPr>
                <w:noProof/>
                <w:webHidden/>
              </w:rPr>
              <w:instrText xml:space="preserve"> PAGEREF _Toc153615969 \h </w:instrText>
            </w:r>
            <w:r w:rsidR="007F2425">
              <w:rPr>
                <w:noProof/>
                <w:webHidden/>
              </w:rPr>
            </w:r>
            <w:r w:rsidR="007F2425">
              <w:rPr>
                <w:noProof/>
                <w:webHidden/>
              </w:rPr>
              <w:fldChar w:fldCharType="separate"/>
            </w:r>
            <w:r w:rsidR="00466B19">
              <w:rPr>
                <w:noProof/>
                <w:webHidden/>
              </w:rPr>
              <w:t>57</w:t>
            </w:r>
            <w:r w:rsidR="007F2425">
              <w:rPr>
                <w:noProof/>
                <w:webHidden/>
              </w:rPr>
              <w:fldChar w:fldCharType="end"/>
            </w:r>
          </w:hyperlink>
        </w:p>
        <w:p w:rsidR="007F2425" w:rsidRDefault="002A45B4">
          <w:pPr>
            <w:pStyle w:val="30"/>
            <w:tabs>
              <w:tab w:val="left" w:pos="1680"/>
              <w:tab w:val="right" w:leader="dot" w:pos="8630"/>
            </w:tabs>
            <w:ind w:left="960"/>
            <w:rPr>
              <w:rFonts w:asciiTheme="minorHAnsi" w:hAnsiTheme="minorHAnsi"/>
              <w:noProof/>
              <w:kern w:val="2"/>
              <w:sz w:val="21"/>
              <w:szCs w:val="22"/>
              <w:lang w:val="en-US" w:eastAsia="zh-CN"/>
            </w:rPr>
          </w:pPr>
          <w:hyperlink w:anchor="_Toc153615970" w:history="1">
            <w:r w:rsidR="007F2425" w:rsidRPr="00644966">
              <w:rPr>
                <w:rStyle w:val="ac"/>
                <w:noProof/>
              </w:rPr>
              <w:t>6.3.10</w:t>
            </w:r>
            <w:r w:rsidR="007F2425">
              <w:rPr>
                <w:rFonts w:asciiTheme="minorHAnsi" w:hAnsiTheme="minorHAnsi"/>
                <w:noProof/>
                <w:kern w:val="2"/>
                <w:sz w:val="21"/>
                <w:szCs w:val="22"/>
                <w:lang w:val="en-US" w:eastAsia="zh-CN"/>
              </w:rPr>
              <w:tab/>
            </w:r>
            <w:r w:rsidR="007F2425" w:rsidRPr="00644966">
              <w:rPr>
                <w:rStyle w:val="ac"/>
                <w:noProof/>
              </w:rPr>
              <w:t>Free question type</w:t>
            </w:r>
            <w:r w:rsidR="007F2425">
              <w:rPr>
                <w:noProof/>
                <w:webHidden/>
              </w:rPr>
              <w:tab/>
            </w:r>
            <w:r w:rsidR="007F2425">
              <w:rPr>
                <w:noProof/>
                <w:webHidden/>
              </w:rPr>
              <w:fldChar w:fldCharType="begin"/>
            </w:r>
            <w:r w:rsidR="007F2425">
              <w:rPr>
                <w:noProof/>
                <w:webHidden/>
              </w:rPr>
              <w:instrText xml:space="preserve"> PAGEREF _Toc153615970 \h </w:instrText>
            </w:r>
            <w:r w:rsidR="007F2425">
              <w:rPr>
                <w:noProof/>
                <w:webHidden/>
              </w:rPr>
            </w:r>
            <w:r w:rsidR="007F2425">
              <w:rPr>
                <w:noProof/>
                <w:webHidden/>
              </w:rPr>
              <w:fldChar w:fldCharType="separate"/>
            </w:r>
            <w:r w:rsidR="00466B19">
              <w:rPr>
                <w:noProof/>
                <w:webHidden/>
              </w:rPr>
              <w:t>59</w:t>
            </w:r>
            <w:r w:rsidR="007F2425">
              <w:rPr>
                <w:noProof/>
                <w:webHidden/>
              </w:rPr>
              <w:fldChar w:fldCharType="end"/>
            </w:r>
          </w:hyperlink>
        </w:p>
        <w:p w:rsidR="007F2425" w:rsidRDefault="002A45B4">
          <w:pPr>
            <w:pStyle w:val="20"/>
            <w:tabs>
              <w:tab w:val="left" w:pos="1050"/>
              <w:tab w:val="right" w:leader="dot" w:pos="8630"/>
            </w:tabs>
            <w:ind w:left="480"/>
            <w:rPr>
              <w:rFonts w:asciiTheme="minorHAnsi" w:hAnsiTheme="minorHAnsi"/>
              <w:noProof/>
              <w:kern w:val="2"/>
              <w:sz w:val="21"/>
              <w:szCs w:val="22"/>
              <w:lang w:val="en-US" w:eastAsia="zh-CN"/>
            </w:rPr>
          </w:pPr>
          <w:hyperlink w:anchor="_Toc153615971" w:history="1">
            <w:r w:rsidR="007F2425" w:rsidRPr="00644966">
              <w:rPr>
                <w:rStyle w:val="ac"/>
                <w:noProof/>
              </w:rPr>
              <w:t>6.4</w:t>
            </w:r>
            <w:r w:rsidR="007F2425">
              <w:rPr>
                <w:rFonts w:asciiTheme="minorHAnsi" w:hAnsiTheme="minorHAnsi"/>
                <w:noProof/>
                <w:kern w:val="2"/>
                <w:sz w:val="21"/>
                <w:szCs w:val="22"/>
                <w:lang w:val="en-US" w:eastAsia="zh-CN"/>
              </w:rPr>
              <w:tab/>
            </w:r>
            <w:r w:rsidR="007F2425" w:rsidRPr="00644966">
              <w:rPr>
                <w:rStyle w:val="ac"/>
                <w:noProof/>
              </w:rPr>
              <w:t>Swipe card</w:t>
            </w:r>
            <w:r w:rsidR="007F2425">
              <w:rPr>
                <w:noProof/>
                <w:webHidden/>
              </w:rPr>
              <w:tab/>
            </w:r>
            <w:r w:rsidR="007F2425">
              <w:rPr>
                <w:noProof/>
                <w:webHidden/>
              </w:rPr>
              <w:fldChar w:fldCharType="begin"/>
            </w:r>
            <w:r w:rsidR="007F2425">
              <w:rPr>
                <w:noProof/>
                <w:webHidden/>
              </w:rPr>
              <w:instrText xml:space="preserve"> PAGEREF _Toc153615971 \h </w:instrText>
            </w:r>
            <w:r w:rsidR="007F2425">
              <w:rPr>
                <w:noProof/>
                <w:webHidden/>
              </w:rPr>
            </w:r>
            <w:r w:rsidR="007F2425">
              <w:rPr>
                <w:noProof/>
                <w:webHidden/>
              </w:rPr>
              <w:fldChar w:fldCharType="separate"/>
            </w:r>
            <w:r w:rsidR="00466B19">
              <w:rPr>
                <w:noProof/>
                <w:webHidden/>
              </w:rPr>
              <w:t>61</w:t>
            </w:r>
            <w:r w:rsidR="007F2425">
              <w:rPr>
                <w:noProof/>
                <w:webHidden/>
              </w:rPr>
              <w:fldChar w:fldCharType="end"/>
            </w:r>
          </w:hyperlink>
        </w:p>
        <w:p w:rsidR="007F2425" w:rsidRDefault="002A45B4">
          <w:pPr>
            <w:pStyle w:val="30"/>
            <w:tabs>
              <w:tab w:val="left" w:pos="1680"/>
              <w:tab w:val="right" w:leader="dot" w:pos="8630"/>
            </w:tabs>
            <w:ind w:left="960"/>
            <w:rPr>
              <w:rFonts w:asciiTheme="minorHAnsi" w:hAnsiTheme="minorHAnsi"/>
              <w:noProof/>
              <w:kern w:val="2"/>
              <w:sz w:val="21"/>
              <w:szCs w:val="22"/>
              <w:lang w:val="en-US" w:eastAsia="zh-CN"/>
            </w:rPr>
          </w:pPr>
          <w:hyperlink w:anchor="_Toc153615972" w:history="1">
            <w:r w:rsidR="007F2425" w:rsidRPr="00644966">
              <w:rPr>
                <w:rStyle w:val="ac"/>
                <w:noProof/>
              </w:rPr>
              <w:t>6.4.1</w:t>
            </w:r>
            <w:r w:rsidR="007F2425">
              <w:rPr>
                <w:rFonts w:asciiTheme="minorHAnsi" w:hAnsiTheme="minorHAnsi"/>
                <w:noProof/>
                <w:kern w:val="2"/>
                <w:sz w:val="21"/>
                <w:szCs w:val="22"/>
                <w:lang w:val="en-US" w:eastAsia="zh-CN"/>
              </w:rPr>
              <w:tab/>
            </w:r>
            <w:r w:rsidR="007F2425" w:rsidRPr="00644966">
              <w:rPr>
                <w:rStyle w:val="ac"/>
                <w:noProof/>
              </w:rPr>
              <w:t>Write card data</w:t>
            </w:r>
            <w:r w:rsidR="007F2425">
              <w:rPr>
                <w:noProof/>
                <w:webHidden/>
              </w:rPr>
              <w:tab/>
            </w:r>
            <w:r w:rsidR="007F2425">
              <w:rPr>
                <w:noProof/>
                <w:webHidden/>
              </w:rPr>
              <w:fldChar w:fldCharType="begin"/>
            </w:r>
            <w:r w:rsidR="007F2425">
              <w:rPr>
                <w:noProof/>
                <w:webHidden/>
              </w:rPr>
              <w:instrText xml:space="preserve"> PAGEREF _Toc153615972 \h </w:instrText>
            </w:r>
            <w:r w:rsidR="007F2425">
              <w:rPr>
                <w:noProof/>
                <w:webHidden/>
              </w:rPr>
            </w:r>
            <w:r w:rsidR="007F2425">
              <w:rPr>
                <w:noProof/>
                <w:webHidden/>
              </w:rPr>
              <w:fldChar w:fldCharType="separate"/>
            </w:r>
            <w:r w:rsidR="00466B19">
              <w:rPr>
                <w:noProof/>
                <w:webHidden/>
              </w:rPr>
              <w:t>62</w:t>
            </w:r>
            <w:r w:rsidR="007F2425">
              <w:rPr>
                <w:noProof/>
                <w:webHidden/>
              </w:rPr>
              <w:fldChar w:fldCharType="end"/>
            </w:r>
          </w:hyperlink>
        </w:p>
        <w:p w:rsidR="007F2425" w:rsidRDefault="002A45B4">
          <w:pPr>
            <w:pStyle w:val="30"/>
            <w:tabs>
              <w:tab w:val="left" w:pos="1680"/>
              <w:tab w:val="right" w:leader="dot" w:pos="8630"/>
            </w:tabs>
            <w:ind w:left="960"/>
            <w:rPr>
              <w:rFonts w:asciiTheme="minorHAnsi" w:hAnsiTheme="minorHAnsi"/>
              <w:noProof/>
              <w:kern w:val="2"/>
              <w:sz w:val="21"/>
              <w:szCs w:val="22"/>
              <w:lang w:val="en-US" w:eastAsia="zh-CN"/>
            </w:rPr>
          </w:pPr>
          <w:hyperlink w:anchor="_Toc153615973" w:history="1">
            <w:r w:rsidR="007F2425" w:rsidRPr="00644966">
              <w:rPr>
                <w:rStyle w:val="ac"/>
                <w:noProof/>
              </w:rPr>
              <w:t>6.4.2</w:t>
            </w:r>
            <w:r w:rsidR="007F2425">
              <w:rPr>
                <w:rFonts w:asciiTheme="minorHAnsi" w:hAnsiTheme="minorHAnsi"/>
                <w:noProof/>
                <w:kern w:val="2"/>
                <w:sz w:val="21"/>
                <w:szCs w:val="22"/>
                <w:lang w:val="en-US" w:eastAsia="zh-CN"/>
              </w:rPr>
              <w:tab/>
            </w:r>
            <w:r w:rsidR="007F2425" w:rsidRPr="00644966">
              <w:rPr>
                <w:rStyle w:val="ac"/>
                <w:noProof/>
              </w:rPr>
              <w:t>Swiping feedback</w:t>
            </w:r>
            <w:r w:rsidR="007F2425">
              <w:rPr>
                <w:noProof/>
                <w:webHidden/>
              </w:rPr>
              <w:tab/>
            </w:r>
            <w:r w:rsidR="007F2425">
              <w:rPr>
                <w:noProof/>
                <w:webHidden/>
              </w:rPr>
              <w:fldChar w:fldCharType="begin"/>
            </w:r>
            <w:r w:rsidR="007F2425">
              <w:rPr>
                <w:noProof/>
                <w:webHidden/>
              </w:rPr>
              <w:instrText xml:space="preserve"> PAGEREF _Toc153615973 \h </w:instrText>
            </w:r>
            <w:r w:rsidR="007F2425">
              <w:rPr>
                <w:noProof/>
                <w:webHidden/>
              </w:rPr>
            </w:r>
            <w:r w:rsidR="007F2425">
              <w:rPr>
                <w:noProof/>
                <w:webHidden/>
              </w:rPr>
              <w:fldChar w:fldCharType="separate"/>
            </w:r>
            <w:r w:rsidR="00466B19">
              <w:rPr>
                <w:noProof/>
                <w:webHidden/>
              </w:rPr>
              <w:t>63</w:t>
            </w:r>
            <w:r w:rsidR="007F2425">
              <w:rPr>
                <w:noProof/>
                <w:webHidden/>
              </w:rPr>
              <w:fldChar w:fldCharType="end"/>
            </w:r>
          </w:hyperlink>
        </w:p>
        <w:p w:rsidR="007F2425" w:rsidRDefault="002A45B4">
          <w:pPr>
            <w:pStyle w:val="30"/>
            <w:tabs>
              <w:tab w:val="left" w:pos="1680"/>
              <w:tab w:val="right" w:leader="dot" w:pos="8630"/>
            </w:tabs>
            <w:ind w:left="960"/>
            <w:rPr>
              <w:rFonts w:asciiTheme="minorHAnsi" w:hAnsiTheme="minorHAnsi"/>
              <w:noProof/>
              <w:kern w:val="2"/>
              <w:sz w:val="21"/>
              <w:szCs w:val="22"/>
              <w:lang w:val="en-US" w:eastAsia="zh-CN"/>
            </w:rPr>
          </w:pPr>
          <w:hyperlink w:anchor="_Toc153615974" w:history="1">
            <w:r w:rsidR="007F2425" w:rsidRPr="00644966">
              <w:rPr>
                <w:rStyle w:val="ac"/>
                <w:noProof/>
              </w:rPr>
              <w:t>6.4.3</w:t>
            </w:r>
            <w:r w:rsidR="007F2425">
              <w:rPr>
                <w:rFonts w:asciiTheme="minorHAnsi" w:hAnsiTheme="minorHAnsi"/>
                <w:noProof/>
                <w:kern w:val="2"/>
                <w:sz w:val="21"/>
                <w:szCs w:val="22"/>
                <w:lang w:val="en-US" w:eastAsia="zh-CN"/>
              </w:rPr>
              <w:tab/>
            </w:r>
            <w:r w:rsidR="007F2425" w:rsidRPr="00644966">
              <w:rPr>
                <w:rStyle w:val="ac"/>
                <w:noProof/>
              </w:rPr>
              <w:t>NFC data clear command</w:t>
            </w:r>
            <w:r w:rsidR="007F2425">
              <w:rPr>
                <w:noProof/>
                <w:webHidden/>
              </w:rPr>
              <w:tab/>
            </w:r>
            <w:r w:rsidR="007F2425">
              <w:rPr>
                <w:noProof/>
                <w:webHidden/>
              </w:rPr>
              <w:fldChar w:fldCharType="begin"/>
            </w:r>
            <w:r w:rsidR="007F2425">
              <w:rPr>
                <w:noProof/>
                <w:webHidden/>
              </w:rPr>
              <w:instrText xml:space="preserve"> PAGEREF _Toc153615974 \h </w:instrText>
            </w:r>
            <w:r w:rsidR="007F2425">
              <w:rPr>
                <w:noProof/>
                <w:webHidden/>
              </w:rPr>
            </w:r>
            <w:r w:rsidR="007F2425">
              <w:rPr>
                <w:noProof/>
                <w:webHidden/>
              </w:rPr>
              <w:fldChar w:fldCharType="separate"/>
            </w:r>
            <w:r w:rsidR="00466B19">
              <w:rPr>
                <w:noProof/>
                <w:webHidden/>
              </w:rPr>
              <w:t>64</w:t>
            </w:r>
            <w:r w:rsidR="007F2425">
              <w:rPr>
                <w:noProof/>
                <w:webHidden/>
              </w:rPr>
              <w:fldChar w:fldCharType="end"/>
            </w:r>
          </w:hyperlink>
        </w:p>
        <w:p w:rsidR="007F2425" w:rsidRDefault="002A45B4">
          <w:pPr>
            <w:pStyle w:val="20"/>
            <w:tabs>
              <w:tab w:val="left" w:pos="1050"/>
              <w:tab w:val="right" w:leader="dot" w:pos="8630"/>
            </w:tabs>
            <w:ind w:left="480"/>
            <w:rPr>
              <w:rFonts w:asciiTheme="minorHAnsi" w:hAnsiTheme="minorHAnsi"/>
              <w:noProof/>
              <w:kern w:val="2"/>
              <w:sz w:val="21"/>
              <w:szCs w:val="22"/>
              <w:lang w:val="en-US" w:eastAsia="zh-CN"/>
            </w:rPr>
          </w:pPr>
          <w:hyperlink w:anchor="_Toc153615975" w:history="1">
            <w:r w:rsidR="007F2425" w:rsidRPr="00644966">
              <w:rPr>
                <w:rStyle w:val="ac"/>
                <w:noProof/>
              </w:rPr>
              <w:t>6.5</w:t>
            </w:r>
            <w:r w:rsidR="007F2425">
              <w:rPr>
                <w:rFonts w:asciiTheme="minorHAnsi" w:hAnsiTheme="minorHAnsi"/>
                <w:noProof/>
                <w:kern w:val="2"/>
                <w:sz w:val="21"/>
                <w:szCs w:val="22"/>
                <w:lang w:val="en-US" w:eastAsia="zh-CN"/>
              </w:rPr>
              <w:tab/>
            </w:r>
            <w:r w:rsidR="007F2425" w:rsidRPr="00644966">
              <w:rPr>
                <w:rStyle w:val="ac"/>
                <w:noProof/>
              </w:rPr>
              <w:t>Hardware parameters</w:t>
            </w:r>
            <w:r w:rsidR="007F2425">
              <w:rPr>
                <w:noProof/>
                <w:webHidden/>
              </w:rPr>
              <w:tab/>
            </w:r>
            <w:r w:rsidR="007F2425">
              <w:rPr>
                <w:noProof/>
                <w:webHidden/>
              </w:rPr>
              <w:fldChar w:fldCharType="begin"/>
            </w:r>
            <w:r w:rsidR="007F2425">
              <w:rPr>
                <w:noProof/>
                <w:webHidden/>
              </w:rPr>
              <w:instrText xml:space="preserve"> PAGEREF _Toc153615975 \h </w:instrText>
            </w:r>
            <w:r w:rsidR="007F2425">
              <w:rPr>
                <w:noProof/>
                <w:webHidden/>
              </w:rPr>
            </w:r>
            <w:r w:rsidR="007F2425">
              <w:rPr>
                <w:noProof/>
                <w:webHidden/>
              </w:rPr>
              <w:fldChar w:fldCharType="separate"/>
            </w:r>
            <w:r w:rsidR="00466B19">
              <w:rPr>
                <w:noProof/>
                <w:webHidden/>
              </w:rPr>
              <w:t>64</w:t>
            </w:r>
            <w:r w:rsidR="007F2425">
              <w:rPr>
                <w:noProof/>
                <w:webHidden/>
              </w:rPr>
              <w:fldChar w:fldCharType="end"/>
            </w:r>
          </w:hyperlink>
        </w:p>
        <w:p w:rsidR="007F2425" w:rsidRDefault="002A45B4">
          <w:pPr>
            <w:pStyle w:val="30"/>
            <w:tabs>
              <w:tab w:val="left" w:pos="1680"/>
              <w:tab w:val="right" w:leader="dot" w:pos="8630"/>
            </w:tabs>
            <w:ind w:left="960"/>
            <w:rPr>
              <w:rFonts w:asciiTheme="minorHAnsi" w:hAnsiTheme="minorHAnsi"/>
              <w:noProof/>
              <w:kern w:val="2"/>
              <w:sz w:val="21"/>
              <w:szCs w:val="22"/>
              <w:lang w:val="en-US" w:eastAsia="zh-CN"/>
            </w:rPr>
          </w:pPr>
          <w:hyperlink w:anchor="_Toc153615976" w:history="1">
            <w:r w:rsidR="007F2425" w:rsidRPr="00644966">
              <w:rPr>
                <w:rStyle w:val="ac"/>
                <w:noProof/>
              </w:rPr>
              <w:t>6.5.1</w:t>
            </w:r>
            <w:r w:rsidR="007F2425">
              <w:rPr>
                <w:rFonts w:asciiTheme="minorHAnsi" w:hAnsiTheme="minorHAnsi"/>
                <w:noProof/>
                <w:kern w:val="2"/>
                <w:sz w:val="21"/>
                <w:szCs w:val="22"/>
                <w:lang w:val="en-US" w:eastAsia="zh-CN"/>
              </w:rPr>
              <w:tab/>
            </w:r>
            <w:r w:rsidR="007F2425" w:rsidRPr="00644966">
              <w:rPr>
                <w:rStyle w:val="ac"/>
                <w:noProof/>
              </w:rPr>
              <w:t>Base station</w:t>
            </w:r>
            <w:r w:rsidR="007F2425">
              <w:rPr>
                <w:noProof/>
                <w:webHidden/>
              </w:rPr>
              <w:tab/>
            </w:r>
            <w:r w:rsidR="007F2425">
              <w:rPr>
                <w:noProof/>
                <w:webHidden/>
              </w:rPr>
              <w:fldChar w:fldCharType="begin"/>
            </w:r>
            <w:r w:rsidR="007F2425">
              <w:rPr>
                <w:noProof/>
                <w:webHidden/>
              </w:rPr>
              <w:instrText xml:space="preserve"> PAGEREF _Toc153615976 \h </w:instrText>
            </w:r>
            <w:r w:rsidR="007F2425">
              <w:rPr>
                <w:noProof/>
                <w:webHidden/>
              </w:rPr>
            </w:r>
            <w:r w:rsidR="007F2425">
              <w:rPr>
                <w:noProof/>
                <w:webHidden/>
              </w:rPr>
              <w:fldChar w:fldCharType="separate"/>
            </w:r>
            <w:r w:rsidR="00466B19">
              <w:rPr>
                <w:noProof/>
                <w:webHidden/>
              </w:rPr>
              <w:t>65</w:t>
            </w:r>
            <w:r w:rsidR="007F2425">
              <w:rPr>
                <w:noProof/>
                <w:webHidden/>
              </w:rPr>
              <w:fldChar w:fldCharType="end"/>
            </w:r>
          </w:hyperlink>
        </w:p>
        <w:p w:rsidR="007F2425" w:rsidRDefault="002A45B4">
          <w:pPr>
            <w:pStyle w:val="30"/>
            <w:tabs>
              <w:tab w:val="left" w:pos="1680"/>
              <w:tab w:val="right" w:leader="dot" w:pos="8630"/>
            </w:tabs>
            <w:ind w:left="960"/>
            <w:rPr>
              <w:rFonts w:asciiTheme="minorHAnsi" w:hAnsiTheme="minorHAnsi"/>
              <w:noProof/>
              <w:kern w:val="2"/>
              <w:sz w:val="21"/>
              <w:szCs w:val="22"/>
              <w:lang w:val="en-US" w:eastAsia="zh-CN"/>
            </w:rPr>
          </w:pPr>
          <w:hyperlink w:anchor="_Toc153615977" w:history="1">
            <w:r w:rsidR="007F2425" w:rsidRPr="00644966">
              <w:rPr>
                <w:rStyle w:val="ac"/>
                <w:noProof/>
              </w:rPr>
              <w:t>6.5.3</w:t>
            </w:r>
            <w:r w:rsidR="007F2425">
              <w:rPr>
                <w:rFonts w:asciiTheme="minorHAnsi" w:hAnsiTheme="minorHAnsi"/>
                <w:noProof/>
                <w:kern w:val="2"/>
                <w:sz w:val="21"/>
                <w:szCs w:val="22"/>
                <w:lang w:val="en-US" w:eastAsia="zh-CN"/>
              </w:rPr>
              <w:tab/>
            </w:r>
            <w:r w:rsidR="007F2425" w:rsidRPr="00644966">
              <w:rPr>
                <w:rStyle w:val="ac"/>
                <w:noProof/>
              </w:rPr>
              <w:t>Keypad</w:t>
            </w:r>
            <w:r w:rsidR="007F2425">
              <w:rPr>
                <w:noProof/>
                <w:webHidden/>
              </w:rPr>
              <w:tab/>
            </w:r>
            <w:r w:rsidR="007F2425">
              <w:rPr>
                <w:noProof/>
                <w:webHidden/>
              </w:rPr>
              <w:fldChar w:fldCharType="begin"/>
            </w:r>
            <w:r w:rsidR="007F2425">
              <w:rPr>
                <w:noProof/>
                <w:webHidden/>
              </w:rPr>
              <w:instrText xml:space="preserve"> PAGEREF _Toc153615977 \h </w:instrText>
            </w:r>
            <w:r w:rsidR="007F2425">
              <w:rPr>
                <w:noProof/>
                <w:webHidden/>
              </w:rPr>
            </w:r>
            <w:r w:rsidR="007F2425">
              <w:rPr>
                <w:noProof/>
                <w:webHidden/>
              </w:rPr>
              <w:fldChar w:fldCharType="separate"/>
            </w:r>
            <w:r w:rsidR="00466B19">
              <w:rPr>
                <w:noProof/>
                <w:webHidden/>
              </w:rPr>
              <w:t>91</w:t>
            </w:r>
            <w:r w:rsidR="007F2425">
              <w:rPr>
                <w:noProof/>
                <w:webHidden/>
              </w:rPr>
              <w:fldChar w:fldCharType="end"/>
            </w:r>
          </w:hyperlink>
        </w:p>
        <w:p w:rsidR="007F2425" w:rsidRDefault="002A45B4">
          <w:pPr>
            <w:pStyle w:val="20"/>
            <w:tabs>
              <w:tab w:val="left" w:pos="1050"/>
              <w:tab w:val="right" w:leader="dot" w:pos="8630"/>
            </w:tabs>
            <w:ind w:left="480"/>
            <w:rPr>
              <w:rFonts w:asciiTheme="minorHAnsi" w:hAnsiTheme="minorHAnsi"/>
              <w:noProof/>
              <w:kern w:val="2"/>
              <w:sz w:val="21"/>
              <w:szCs w:val="22"/>
              <w:lang w:val="en-US" w:eastAsia="zh-CN"/>
            </w:rPr>
          </w:pPr>
          <w:hyperlink w:anchor="_Toc153615978" w:history="1">
            <w:r w:rsidR="007F2425" w:rsidRPr="00644966">
              <w:rPr>
                <w:rStyle w:val="ac"/>
                <w:noProof/>
              </w:rPr>
              <w:t>6.6</w:t>
            </w:r>
            <w:r w:rsidR="007F2425">
              <w:rPr>
                <w:rFonts w:asciiTheme="minorHAnsi" w:hAnsiTheme="minorHAnsi"/>
                <w:noProof/>
                <w:kern w:val="2"/>
                <w:sz w:val="21"/>
                <w:szCs w:val="22"/>
                <w:lang w:val="en-US" w:eastAsia="zh-CN"/>
              </w:rPr>
              <w:tab/>
            </w:r>
            <w:r w:rsidR="007F2425" w:rsidRPr="00644966">
              <w:rPr>
                <w:rStyle w:val="ac"/>
                <w:noProof/>
              </w:rPr>
              <w:t>Keypad display settings</w:t>
            </w:r>
            <w:r w:rsidR="007F2425">
              <w:rPr>
                <w:noProof/>
                <w:webHidden/>
              </w:rPr>
              <w:tab/>
            </w:r>
            <w:r w:rsidR="007F2425">
              <w:rPr>
                <w:noProof/>
                <w:webHidden/>
              </w:rPr>
              <w:fldChar w:fldCharType="begin"/>
            </w:r>
            <w:r w:rsidR="007F2425">
              <w:rPr>
                <w:noProof/>
                <w:webHidden/>
              </w:rPr>
              <w:instrText xml:space="preserve"> PAGEREF _Toc153615978 \h </w:instrText>
            </w:r>
            <w:r w:rsidR="007F2425">
              <w:rPr>
                <w:noProof/>
                <w:webHidden/>
              </w:rPr>
            </w:r>
            <w:r w:rsidR="007F2425">
              <w:rPr>
                <w:noProof/>
                <w:webHidden/>
              </w:rPr>
              <w:fldChar w:fldCharType="separate"/>
            </w:r>
            <w:r w:rsidR="00466B19">
              <w:rPr>
                <w:noProof/>
                <w:webHidden/>
              </w:rPr>
              <w:t>99</w:t>
            </w:r>
            <w:r w:rsidR="007F2425">
              <w:rPr>
                <w:noProof/>
                <w:webHidden/>
              </w:rPr>
              <w:fldChar w:fldCharType="end"/>
            </w:r>
          </w:hyperlink>
        </w:p>
        <w:p w:rsidR="007F2425" w:rsidRDefault="002A45B4">
          <w:pPr>
            <w:pStyle w:val="30"/>
            <w:tabs>
              <w:tab w:val="left" w:pos="1680"/>
              <w:tab w:val="right" w:leader="dot" w:pos="8630"/>
            </w:tabs>
            <w:ind w:left="960"/>
            <w:rPr>
              <w:rFonts w:asciiTheme="minorHAnsi" w:hAnsiTheme="minorHAnsi"/>
              <w:noProof/>
              <w:kern w:val="2"/>
              <w:sz w:val="21"/>
              <w:szCs w:val="22"/>
              <w:lang w:val="en-US" w:eastAsia="zh-CN"/>
            </w:rPr>
          </w:pPr>
          <w:hyperlink w:anchor="_Toc153615979" w:history="1">
            <w:r w:rsidR="007F2425" w:rsidRPr="00644966">
              <w:rPr>
                <w:rStyle w:val="ac"/>
                <w:noProof/>
              </w:rPr>
              <w:t>6.6.1</w:t>
            </w:r>
            <w:r w:rsidR="007F2425">
              <w:rPr>
                <w:rFonts w:asciiTheme="minorHAnsi" w:hAnsiTheme="minorHAnsi"/>
                <w:noProof/>
                <w:kern w:val="2"/>
                <w:sz w:val="21"/>
                <w:szCs w:val="22"/>
                <w:lang w:val="en-US" w:eastAsia="zh-CN"/>
              </w:rPr>
              <w:tab/>
            </w:r>
            <w:r w:rsidR="007F2425" w:rsidRPr="00644966">
              <w:rPr>
                <w:rStyle w:val="ac"/>
                <w:noProof/>
              </w:rPr>
              <w:t>Free title</w:t>
            </w:r>
            <w:r w:rsidR="007F2425">
              <w:rPr>
                <w:noProof/>
                <w:webHidden/>
              </w:rPr>
              <w:tab/>
            </w:r>
            <w:r w:rsidR="007F2425">
              <w:rPr>
                <w:noProof/>
                <w:webHidden/>
              </w:rPr>
              <w:fldChar w:fldCharType="begin"/>
            </w:r>
            <w:r w:rsidR="007F2425">
              <w:rPr>
                <w:noProof/>
                <w:webHidden/>
              </w:rPr>
              <w:instrText xml:space="preserve"> PAGEREF _Toc153615979 \h </w:instrText>
            </w:r>
            <w:r w:rsidR="007F2425">
              <w:rPr>
                <w:noProof/>
                <w:webHidden/>
              </w:rPr>
            </w:r>
            <w:r w:rsidR="007F2425">
              <w:rPr>
                <w:noProof/>
                <w:webHidden/>
              </w:rPr>
              <w:fldChar w:fldCharType="separate"/>
            </w:r>
            <w:r w:rsidR="00466B19">
              <w:rPr>
                <w:noProof/>
                <w:webHidden/>
              </w:rPr>
              <w:t>99</w:t>
            </w:r>
            <w:r w:rsidR="007F2425">
              <w:rPr>
                <w:noProof/>
                <w:webHidden/>
              </w:rPr>
              <w:fldChar w:fldCharType="end"/>
            </w:r>
          </w:hyperlink>
        </w:p>
        <w:p w:rsidR="007F2425" w:rsidRDefault="002A45B4">
          <w:pPr>
            <w:pStyle w:val="30"/>
            <w:tabs>
              <w:tab w:val="left" w:pos="1680"/>
              <w:tab w:val="right" w:leader="dot" w:pos="8630"/>
            </w:tabs>
            <w:ind w:left="960"/>
            <w:rPr>
              <w:rFonts w:asciiTheme="minorHAnsi" w:hAnsiTheme="minorHAnsi"/>
              <w:noProof/>
              <w:kern w:val="2"/>
              <w:sz w:val="21"/>
              <w:szCs w:val="22"/>
              <w:lang w:val="en-US" w:eastAsia="zh-CN"/>
            </w:rPr>
          </w:pPr>
          <w:hyperlink w:anchor="_Toc153615980" w:history="1">
            <w:r w:rsidR="007F2425" w:rsidRPr="00644966">
              <w:rPr>
                <w:rStyle w:val="ac"/>
                <w:noProof/>
              </w:rPr>
              <w:t>6.6.2</w:t>
            </w:r>
            <w:r w:rsidR="007F2425">
              <w:rPr>
                <w:rFonts w:asciiTheme="minorHAnsi" w:hAnsiTheme="minorHAnsi"/>
                <w:noProof/>
                <w:kern w:val="2"/>
                <w:sz w:val="21"/>
                <w:szCs w:val="22"/>
                <w:lang w:val="en-US" w:eastAsia="zh-CN"/>
              </w:rPr>
              <w:tab/>
            </w:r>
            <w:r w:rsidR="007F2425" w:rsidRPr="00644966">
              <w:rPr>
                <w:rStyle w:val="ac"/>
                <w:noProof/>
              </w:rPr>
              <w:t>Custom information</w:t>
            </w:r>
            <w:r w:rsidR="007F2425">
              <w:rPr>
                <w:noProof/>
                <w:webHidden/>
              </w:rPr>
              <w:tab/>
            </w:r>
            <w:r w:rsidR="007F2425">
              <w:rPr>
                <w:noProof/>
                <w:webHidden/>
              </w:rPr>
              <w:fldChar w:fldCharType="begin"/>
            </w:r>
            <w:r w:rsidR="007F2425">
              <w:rPr>
                <w:noProof/>
                <w:webHidden/>
              </w:rPr>
              <w:instrText xml:space="preserve"> PAGEREF _Toc153615980 \h </w:instrText>
            </w:r>
            <w:r w:rsidR="007F2425">
              <w:rPr>
                <w:noProof/>
                <w:webHidden/>
              </w:rPr>
            </w:r>
            <w:r w:rsidR="007F2425">
              <w:rPr>
                <w:noProof/>
                <w:webHidden/>
              </w:rPr>
              <w:fldChar w:fldCharType="separate"/>
            </w:r>
            <w:r w:rsidR="00466B19">
              <w:rPr>
                <w:noProof/>
                <w:webHidden/>
              </w:rPr>
              <w:t>100</w:t>
            </w:r>
            <w:r w:rsidR="007F2425">
              <w:rPr>
                <w:noProof/>
                <w:webHidden/>
              </w:rPr>
              <w:fldChar w:fldCharType="end"/>
            </w:r>
          </w:hyperlink>
        </w:p>
        <w:p w:rsidR="007F2425" w:rsidRDefault="002A45B4">
          <w:pPr>
            <w:pStyle w:val="30"/>
            <w:tabs>
              <w:tab w:val="left" w:pos="1680"/>
              <w:tab w:val="right" w:leader="dot" w:pos="8630"/>
            </w:tabs>
            <w:ind w:left="960"/>
            <w:rPr>
              <w:rFonts w:asciiTheme="minorHAnsi" w:hAnsiTheme="minorHAnsi"/>
              <w:noProof/>
              <w:kern w:val="2"/>
              <w:sz w:val="21"/>
              <w:szCs w:val="22"/>
              <w:lang w:val="en-US" w:eastAsia="zh-CN"/>
            </w:rPr>
          </w:pPr>
          <w:hyperlink w:anchor="_Toc153615981" w:history="1">
            <w:r w:rsidR="007F2425" w:rsidRPr="00644966">
              <w:rPr>
                <w:rStyle w:val="ac"/>
                <w:noProof/>
              </w:rPr>
              <w:t>6.6.3</w:t>
            </w:r>
            <w:r w:rsidR="007F2425">
              <w:rPr>
                <w:rFonts w:asciiTheme="minorHAnsi" w:hAnsiTheme="minorHAnsi"/>
                <w:noProof/>
                <w:kern w:val="2"/>
                <w:sz w:val="21"/>
                <w:szCs w:val="22"/>
                <w:lang w:val="en-US" w:eastAsia="zh-CN"/>
              </w:rPr>
              <w:tab/>
            </w:r>
            <w:r w:rsidR="007F2425" w:rsidRPr="00644966">
              <w:rPr>
                <w:rStyle w:val="ac"/>
                <w:noProof/>
              </w:rPr>
              <w:t>Username</w:t>
            </w:r>
            <w:r w:rsidR="007F2425">
              <w:rPr>
                <w:noProof/>
                <w:webHidden/>
              </w:rPr>
              <w:tab/>
            </w:r>
            <w:r w:rsidR="007F2425">
              <w:rPr>
                <w:noProof/>
                <w:webHidden/>
              </w:rPr>
              <w:fldChar w:fldCharType="begin"/>
            </w:r>
            <w:r w:rsidR="007F2425">
              <w:rPr>
                <w:noProof/>
                <w:webHidden/>
              </w:rPr>
              <w:instrText xml:space="preserve"> PAGEREF _Toc153615981 \h </w:instrText>
            </w:r>
            <w:r w:rsidR="007F2425">
              <w:rPr>
                <w:noProof/>
                <w:webHidden/>
              </w:rPr>
            </w:r>
            <w:r w:rsidR="007F2425">
              <w:rPr>
                <w:noProof/>
                <w:webHidden/>
              </w:rPr>
              <w:fldChar w:fldCharType="separate"/>
            </w:r>
            <w:r w:rsidR="00466B19">
              <w:rPr>
                <w:noProof/>
                <w:webHidden/>
              </w:rPr>
              <w:t>102</w:t>
            </w:r>
            <w:r w:rsidR="007F2425">
              <w:rPr>
                <w:noProof/>
                <w:webHidden/>
              </w:rPr>
              <w:fldChar w:fldCharType="end"/>
            </w:r>
          </w:hyperlink>
        </w:p>
        <w:p w:rsidR="007F2425" w:rsidRDefault="002A45B4">
          <w:pPr>
            <w:pStyle w:val="30"/>
            <w:tabs>
              <w:tab w:val="left" w:pos="1680"/>
              <w:tab w:val="right" w:leader="dot" w:pos="8630"/>
            </w:tabs>
            <w:ind w:left="960"/>
            <w:rPr>
              <w:rFonts w:asciiTheme="minorHAnsi" w:hAnsiTheme="minorHAnsi"/>
              <w:noProof/>
              <w:kern w:val="2"/>
              <w:sz w:val="21"/>
              <w:szCs w:val="22"/>
              <w:lang w:val="en-US" w:eastAsia="zh-CN"/>
            </w:rPr>
          </w:pPr>
          <w:hyperlink w:anchor="_Toc153615982" w:history="1">
            <w:r w:rsidR="007F2425" w:rsidRPr="00644966">
              <w:rPr>
                <w:rStyle w:val="ac"/>
                <w:noProof/>
              </w:rPr>
              <w:t>6.6.4</w:t>
            </w:r>
            <w:r w:rsidR="007F2425">
              <w:rPr>
                <w:rFonts w:asciiTheme="minorHAnsi" w:hAnsiTheme="minorHAnsi"/>
                <w:noProof/>
                <w:kern w:val="2"/>
                <w:sz w:val="21"/>
                <w:szCs w:val="22"/>
                <w:lang w:val="en-US" w:eastAsia="zh-CN"/>
              </w:rPr>
              <w:tab/>
            </w:r>
            <w:r w:rsidR="007F2425" w:rsidRPr="00644966">
              <w:rPr>
                <w:rStyle w:val="ac"/>
                <w:noProof/>
              </w:rPr>
              <w:t>Specify user name [C100B+S6 old model]</w:t>
            </w:r>
            <w:r w:rsidR="007F2425">
              <w:rPr>
                <w:noProof/>
                <w:webHidden/>
              </w:rPr>
              <w:tab/>
            </w:r>
            <w:r w:rsidR="007F2425">
              <w:rPr>
                <w:noProof/>
                <w:webHidden/>
              </w:rPr>
              <w:fldChar w:fldCharType="begin"/>
            </w:r>
            <w:r w:rsidR="007F2425">
              <w:rPr>
                <w:noProof/>
                <w:webHidden/>
              </w:rPr>
              <w:instrText xml:space="preserve"> PAGEREF _Toc153615982 \h </w:instrText>
            </w:r>
            <w:r w:rsidR="007F2425">
              <w:rPr>
                <w:noProof/>
                <w:webHidden/>
              </w:rPr>
            </w:r>
            <w:r w:rsidR="007F2425">
              <w:rPr>
                <w:noProof/>
                <w:webHidden/>
              </w:rPr>
              <w:fldChar w:fldCharType="separate"/>
            </w:r>
            <w:r w:rsidR="00466B19">
              <w:rPr>
                <w:noProof/>
                <w:webHidden/>
              </w:rPr>
              <w:t>104</w:t>
            </w:r>
            <w:r w:rsidR="007F2425">
              <w:rPr>
                <w:noProof/>
                <w:webHidden/>
              </w:rPr>
              <w:fldChar w:fldCharType="end"/>
            </w:r>
          </w:hyperlink>
        </w:p>
        <w:p w:rsidR="007F2425" w:rsidRDefault="002A45B4">
          <w:pPr>
            <w:pStyle w:val="20"/>
            <w:tabs>
              <w:tab w:val="left" w:pos="1050"/>
              <w:tab w:val="right" w:leader="dot" w:pos="8630"/>
            </w:tabs>
            <w:ind w:left="480"/>
            <w:rPr>
              <w:rFonts w:asciiTheme="minorHAnsi" w:hAnsiTheme="minorHAnsi"/>
              <w:noProof/>
              <w:kern w:val="2"/>
              <w:sz w:val="21"/>
              <w:szCs w:val="22"/>
              <w:lang w:val="en-US" w:eastAsia="zh-CN"/>
            </w:rPr>
          </w:pPr>
          <w:hyperlink w:anchor="_Toc153615983" w:history="1">
            <w:r w:rsidR="007F2425" w:rsidRPr="00644966">
              <w:rPr>
                <w:rStyle w:val="ac"/>
                <w:noProof/>
              </w:rPr>
              <w:t>6.7</w:t>
            </w:r>
            <w:r w:rsidR="007F2425">
              <w:rPr>
                <w:rFonts w:asciiTheme="minorHAnsi" w:hAnsiTheme="minorHAnsi"/>
                <w:noProof/>
                <w:kern w:val="2"/>
                <w:sz w:val="21"/>
                <w:szCs w:val="22"/>
                <w:lang w:val="en-US" w:eastAsia="zh-CN"/>
              </w:rPr>
              <w:tab/>
            </w:r>
            <w:r w:rsidR="007F2425" w:rsidRPr="00644966">
              <w:rPr>
                <w:rStyle w:val="ac"/>
                <w:noProof/>
              </w:rPr>
              <w:t>Keypad online information</w:t>
            </w:r>
            <w:r w:rsidR="007F2425">
              <w:rPr>
                <w:noProof/>
                <w:webHidden/>
              </w:rPr>
              <w:tab/>
            </w:r>
            <w:r w:rsidR="007F2425">
              <w:rPr>
                <w:noProof/>
                <w:webHidden/>
              </w:rPr>
              <w:fldChar w:fldCharType="begin"/>
            </w:r>
            <w:r w:rsidR="007F2425">
              <w:rPr>
                <w:noProof/>
                <w:webHidden/>
              </w:rPr>
              <w:instrText xml:space="preserve"> PAGEREF _Toc153615983 \h </w:instrText>
            </w:r>
            <w:r w:rsidR="007F2425">
              <w:rPr>
                <w:noProof/>
                <w:webHidden/>
              </w:rPr>
            </w:r>
            <w:r w:rsidR="007F2425">
              <w:rPr>
                <w:noProof/>
                <w:webHidden/>
              </w:rPr>
              <w:fldChar w:fldCharType="separate"/>
            </w:r>
            <w:r w:rsidR="00466B19">
              <w:rPr>
                <w:noProof/>
                <w:webHidden/>
              </w:rPr>
              <w:t>105</w:t>
            </w:r>
            <w:r w:rsidR="007F2425">
              <w:rPr>
                <w:noProof/>
                <w:webHidden/>
              </w:rPr>
              <w:fldChar w:fldCharType="end"/>
            </w:r>
          </w:hyperlink>
        </w:p>
        <w:p w:rsidR="007F2425" w:rsidRDefault="002A45B4">
          <w:pPr>
            <w:pStyle w:val="30"/>
            <w:tabs>
              <w:tab w:val="left" w:pos="1680"/>
              <w:tab w:val="right" w:leader="dot" w:pos="8630"/>
            </w:tabs>
            <w:ind w:left="960"/>
            <w:rPr>
              <w:rFonts w:asciiTheme="minorHAnsi" w:hAnsiTheme="minorHAnsi"/>
              <w:noProof/>
              <w:kern w:val="2"/>
              <w:sz w:val="21"/>
              <w:szCs w:val="22"/>
              <w:lang w:val="en-US" w:eastAsia="zh-CN"/>
            </w:rPr>
          </w:pPr>
          <w:hyperlink w:anchor="_Toc153615984" w:history="1">
            <w:r w:rsidR="007F2425" w:rsidRPr="00644966">
              <w:rPr>
                <w:rStyle w:val="ac"/>
                <w:noProof/>
              </w:rPr>
              <w:t>6.7.1</w:t>
            </w:r>
            <w:r w:rsidR="007F2425">
              <w:rPr>
                <w:rFonts w:asciiTheme="minorHAnsi" w:hAnsiTheme="minorHAnsi"/>
                <w:noProof/>
                <w:kern w:val="2"/>
                <w:sz w:val="21"/>
                <w:szCs w:val="22"/>
                <w:lang w:val="en-US" w:eastAsia="zh-CN"/>
              </w:rPr>
              <w:tab/>
            </w:r>
            <w:r w:rsidR="007F2425" w:rsidRPr="00644966">
              <w:rPr>
                <w:rStyle w:val="ac"/>
                <w:noProof/>
              </w:rPr>
              <w:t>Automatically return the online information</w:t>
            </w:r>
            <w:r w:rsidR="007F2425">
              <w:rPr>
                <w:noProof/>
                <w:webHidden/>
              </w:rPr>
              <w:tab/>
            </w:r>
            <w:r w:rsidR="007F2425">
              <w:rPr>
                <w:noProof/>
                <w:webHidden/>
              </w:rPr>
              <w:fldChar w:fldCharType="begin"/>
            </w:r>
            <w:r w:rsidR="007F2425">
              <w:rPr>
                <w:noProof/>
                <w:webHidden/>
              </w:rPr>
              <w:instrText xml:space="preserve"> PAGEREF _Toc153615984 \h </w:instrText>
            </w:r>
            <w:r w:rsidR="007F2425">
              <w:rPr>
                <w:noProof/>
                <w:webHidden/>
              </w:rPr>
            </w:r>
            <w:r w:rsidR="007F2425">
              <w:rPr>
                <w:noProof/>
                <w:webHidden/>
              </w:rPr>
              <w:fldChar w:fldCharType="separate"/>
            </w:r>
            <w:r w:rsidR="00466B19">
              <w:rPr>
                <w:noProof/>
                <w:webHidden/>
              </w:rPr>
              <w:t>105</w:t>
            </w:r>
            <w:r w:rsidR="007F2425">
              <w:rPr>
                <w:noProof/>
                <w:webHidden/>
              </w:rPr>
              <w:fldChar w:fldCharType="end"/>
            </w:r>
          </w:hyperlink>
        </w:p>
        <w:p w:rsidR="007F2425" w:rsidRDefault="002A45B4">
          <w:pPr>
            <w:pStyle w:val="30"/>
            <w:tabs>
              <w:tab w:val="left" w:pos="1680"/>
              <w:tab w:val="right" w:leader="dot" w:pos="8630"/>
            </w:tabs>
            <w:ind w:left="960"/>
            <w:rPr>
              <w:rFonts w:asciiTheme="minorHAnsi" w:hAnsiTheme="minorHAnsi"/>
              <w:noProof/>
              <w:kern w:val="2"/>
              <w:sz w:val="21"/>
              <w:szCs w:val="22"/>
              <w:lang w:val="en-US" w:eastAsia="zh-CN"/>
            </w:rPr>
          </w:pPr>
          <w:hyperlink w:anchor="_Toc153615985" w:history="1">
            <w:r w:rsidR="007F2425" w:rsidRPr="00644966">
              <w:rPr>
                <w:rStyle w:val="ac"/>
                <w:noProof/>
              </w:rPr>
              <w:t>6.7.2</w:t>
            </w:r>
            <w:r w:rsidR="007F2425">
              <w:rPr>
                <w:rFonts w:asciiTheme="minorHAnsi" w:hAnsiTheme="minorHAnsi"/>
                <w:noProof/>
                <w:kern w:val="2"/>
                <w:sz w:val="21"/>
                <w:szCs w:val="22"/>
                <w:lang w:val="en-US" w:eastAsia="zh-CN"/>
              </w:rPr>
              <w:tab/>
            </w:r>
            <w:r w:rsidR="007F2425" w:rsidRPr="00644966">
              <w:rPr>
                <w:rStyle w:val="ac"/>
                <w:noProof/>
              </w:rPr>
              <w:t>Obtain the online information actively</w:t>
            </w:r>
            <w:r w:rsidR="007F2425">
              <w:rPr>
                <w:noProof/>
                <w:webHidden/>
              </w:rPr>
              <w:tab/>
            </w:r>
            <w:r w:rsidR="007F2425">
              <w:rPr>
                <w:noProof/>
                <w:webHidden/>
              </w:rPr>
              <w:fldChar w:fldCharType="begin"/>
            </w:r>
            <w:r w:rsidR="007F2425">
              <w:rPr>
                <w:noProof/>
                <w:webHidden/>
              </w:rPr>
              <w:instrText xml:space="preserve"> PAGEREF _Toc153615985 \h </w:instrText>
            </w:r>
            <w:r w:rsidR="007F2425">
              <w:rPr>
                <w:noProof/>
                <w:webHidden/>
              </w:rPr>
            </w:r>
            <w:r w:rsidR="007F2425">
              <w:rPr>
                <w:noProof/>
                <w:webHidden/>
              </w:rPr>
              <w:fldChar w:fldCharType="separate"/>
            </w:r>
            <w:r w:rsidR="00466B19">
              <w:rPr>
                <w:noProof/>
                <w:webHidden/>
              </w:rPr>
              <w:t>106</w:t>
            </w:r>
            <w:r w:rsidR="007F2425">
              <w:rPr>
                <w:noProof/>
                <w:webHidden/>
              </w:rPr>
              <w:fldChar w:fldCharType="end"/>
            </w:r>
          </w:hyperlink>
        </w:p>
        <w:p w:rsidR="007F2425" w:rsidRDefault="002A45B4">
          <w:pPr>
            <w:pStyle w:val="20"/>
            <w:tabs>
              <w:tab w:val="left" w:pos="1050"/>
              <w:tab w:val="right" w:leader="dot" w:pos="8630"/>
            </w:tabs>
            <w:ind w:left="480"/>
            <w:rPr>
              <w:rFonts w:asciiTheme="minorHAnsi" w:hAnsiTheme="minorHAnsi"/>
              <w:noProof/>
              <w:kern w:val="2"/>
              <w:sz w:val="21"/>
              <w:szCs w:val="22"/>
              <w:lang w:val="en-US" w:eastAsia="zh-CN"/>
            </w:rPr>
          </w:pPr>
          <w:hyperlink w:anchor="_Toc153615986" w:history="1">
            <w:r w:rsidR="007F2425" w:rsidRPr="00644966">
              <w:rPr>
                <w:rStyle w:val="ac"/>
                <w:noProof/>
              </w:rPr>
              <w:t>6.8</w:t>
            </w:r>
            <w:r w:rsidR="007F2425">
              <w:rPr>
                <w:rFonts w:asciiTheme="minorHAnsi" w:hAnsiTheme="minorHAnsi"/>
                <w:noProof/>
                <w:kern w:val="2"/>
                <w:sz w:val="21"/>
                <w:szCs w:val="22"/>
                <w:lang w:val="en-US" w:eastAsia="zh-CN"/>
              </w:rPr>
              <w:tab/>
            </w:r>
            <w:r w:rsidR="007F2425" w:rsidRPr="00644966">
              <w:rPr>
                <w:rStyle w:val="ac"/>
                <w:noProof/>
              </w:rPr>
              <w:t>System parameters</w:t>
            </w:r>
            <w:r w:rsidR="007F2425">
              <w:rPr>
                <w:noProof/>
                <w:webHidden/>
              </w:rPr>
              <w:tab/>
            </w:r>
            <w:r w:rsidR="007F2425">
              <w:rPr>
                <w:noProof/>
                <w:webHidden/>
              </w:rPr>
              <w:fldChar w:fldCharType="begin"/>
            </w:r>
            <w:r w:rsidR="007F2425">
              <w:rPr>
                <w:noProof/>
                <w:webHidden/>
              </w:rPr>
              <w:instrText xml:space="preserve"> PAGEREF _Toc153615986 \h </w:instrText>
            </w:r>
            <w:r w:rsidR="007F2425">
              <w:rPr>
                <w:noProof/>
                <w:webHidden/>
              </w:rPr>
            </w:r>
            <w:r w:rsidR="007F2425">
              <w:rPr>
                <w:noProof/>
                <w:webHidden/>
              </w:rPr>
              <w:fldChar w:fldCharType="separate"/>
            </w:r>
            <w:r w:rsidR="00466B19">
              <w:rPr>
                <w:noProof/>
                <w:webHidden/>
              </w:rPr>
              <w:t>107</w:t>
            </w:r>
            <w:r w:rsidR="007F2425">
              <w:rPr>
                <w:noProof/>
                <w:webHidden/>
              </w:rPr>
              <w:fldChar w:fldCharType="end"/>
            </w:r>
          </w:hyperlink>
        </w:p>
        <w:p w:rsidR="007F2425" w:rsidRDefault="002A45B4">
          <w:pPr>
            <w:pStyle w:val="30"/>
            <w:tabs>
              <w:tab w:val="left" w:pos="1680"/>
              <w:tab w:val="right" w:leader="dot" w:pos="8630"/>
            </w:tabs>
            <w:ind w:left="960"/>
            <w:rPr>
              <w:rFonts w:asciiTheme="minorHAnsi" w:hAnsiTheme="minorHAnsi"/>
              <w:noProof/>
              <w:kern w:val="2"/>
              <w:sz w:val="21"/>
              <w:szCs w:val="22"/>
              <w:lang w:val="en-US" w:eastAsia="zh-CN"/>
            </w:rPr>
          </w:pPr>
          <w:hyperlink w:anchor="_Toc153615987" w:history="1">
            <w:r w:rsidR="007F2425" w:rsidRPr="00644966">
              <w:rPr>
                <w:rStyle w:val="ac"/>
                <w:noProof/>
              </w:rPr>
              <w:t>6.8.1</w:t>
            </w:r>
            <w:r w:rsidR="007F2425">
              <w:rPr>
                <w:rFonts w:asciiTheme="minorHAnsi" w:hAnsiTheme="minorHAnsi"/>
                <w:noProof/>
                <w:kern w:val="2"/>
                <w:sz w:val="21"/>
                <w:szCs w:val="22"/>
                <w:lang w:val="en-US" w:eastAsia="zh-CN"/>
              </w:rPr>
              <w:tab/>
            </w:r>
            <w:r w:rsidR="007F2425" w:rsidRPr="00644966">
              <w:rPr>
                <w:rStyle w:val="ac"/>
                <w:noProof/>
              </w:rPr>
              <w:t>Exit WSCmdApp</w:t>
            </w:r>
            <w:r w:rsidR="007F2425">
              <w:rPr>
                <w:noProof/>
                <w:webHidden/>
              </w:rPr>
              <w:tab/>
            </w:r>
            <w:r w:rsidR="007F2425">
              <w:rPr>
                <w:noProof/>
                <w:webHidden/>
              </w:rPr>
              <w:fldChar w:fldCharType="begin"/>
            </w:r>
            <w:r w:rsidR="007F2425">
              <w:rPr>
                <w:noProof/>
                <w:webHidden/>
              </w:rPr>
              <w:instrText xml:space="preserve"> PAGEREF _Toc153615987 \h </w:instrText>
            </w:r>
            <w:r w:rsidR="007F2425">
              <w:rPr>
                <w:noProof/>
                <w:webHidden/>
              </w:rPr>
            </w:r>
            <w:r w:rsidR="007F2425">
              <w:rPr>
                <w:noProof/>
                <w:webHidden/>
              </w:rPr>
              <w:fldChar w:fldCharType="separate"/>
            </w:r>
            <w:r w:rsidR="00466B19">
              <w:rPr>
                <w:noProof/>
                <w:webHidden/>
              </w:rPr>
              <w:t>107</w:t>
            </w:r>
            <w:r w:rsidR="007F2425">
              <w:rPr>
                <w:noProof/>
                <w:webHidden/>
              </w:rPr>
              <w:fldChar w:fldCharType="end"/>
            </w:r>
          </w:hyperlink>
        </w:p>
        <w:p w:rsidR="007F2425" w:rsidRDefault="002A45B4">
          <w:pPr>
            <w:pStyle w:val="20"/>
            <w:tabs>
              <w:tab w:val="left" w:pos="1050"/>
              <w:tab w:val="right" w:leader="dot" w:pos="8630"/>
            </w:tabs>
            <w:ind w:left="480"/>
            <w:rPr>
              <w:rFonts w:asciiTheme="minorHAnsi" w:hAnsiTheme="minorHAnsi"/>
              <w:noProof/>
              <w:kern w:val="2"/>
              <w:sz w:val="21"/>
              <w:szCs w:val="22"/>
              <w:lang w:val="en-US" w:eastAsia="zh-CN"/>
            </w:rPr>
          </w:pPr>
          <w:hyperlink w:anchor="_Toc153615988" w:history="1">
            <w:r w:rsidR="007F2425" w:rsidRPr="00644966">
              <w:rPr>
                <w:rStyle w:val="ac"/>
                <w:noProof/>
              </w:rPr>
              <w:t>6.9</w:t>
            </w:r>
            <w:r w:rsidR="007F2425">
              <w:rPr>
                <w:rFonts w:asciiTheme="minorHAnsi" w:hAnsiTheme="minorHAnsi"/>
                <w:noProof/>
                <w:kern w:val="2"/>
                <w:sz w:val="21"/>
                <w:szCs w:val="22"/>
                <w:lang w:val="en-US" w:eastAsia="zh-CN"/>
              </w:rPr>
              <w:tab/>
            </w:r>
            <w:r w:rsidR="007F2425" w:rsidRPr="00644966">
              <w:rPr>
                <w:rStyle w:val="ac"/>
                <w:noProof/>
              </w:rPr>
              <w:t>Exception handling</w:t>
            </w:r>
            <w:r w:rsidR="007F2425">
              <w:rPr>
                <w:noProof/>
                <w:webHidden/>
              </w:rPr>
              <w:tab/>
            </w:r>
            <w:r w:rsidR="007F2425">
              <w:rPr>
                <w:noProof/>
                <w:webHidden/>
              </w:rPr>
              <w:fldChar w:fldCharType="begin"/>
            </w:r>
            <w:r w:rsidR="007F2425">
              <w:rPr>
                <w:noProof/>
                <w:webHidden/>
              </w:rPr>
              <w:instrText xml:space="preserve"> PAGEREF _Toc153615988 \h </w:instrText>
            </w:r>
            <w:r w:rsidR="007F2425">
              <w:rPr>
                <w:noProof/>
                <w:webHidden/>
              </w:rPr>
            </w:r>
            <w:r w:rsidR="007F2425">
              <w:rPr>
                <w:noProof/>
                <w:webHidden/>
              </w:rPr>
              <w:fldChar w:fldCharType="separate"/>
            </w:r>
            <w:r w:rsidR="00466B19">
              <w:rPr>
                <w:noProof/>
                <w:webHidden/>
              </w:rPr>
              <w:t>108</w:t>
            </w:r>
            <w:r w:rsidR="007F2425">
              <w:rPr>
                <w:noProof/>
                <w:webHidden/>
              </w:rPr>
              <w:fldChar w:fldCharType="end"/>
            </w:r>
          </w:hyperlink>
        </w:p>
        <w:p w:rsidR="007F2425" w:rsidRDefault="002A45B4">
          <w:pPr>
            <w:pStyle w:val="30"/>
            <w:tabs>
              <w:tab w:val="left" w:pos="1680"/>
              <w:tab w:val="right" w:leader="dot" w:pos="8630"/>
            </w:tabs>
            <w:ind w:left="960"/>
            <w:rPr>
              <w:rFonts w:asciiTheme="minorHAnsi" w:hAnsiTheme="minorHAnsi"/>
              <w:noProof/>
              <w:kern w:val="2"/>
              <w:sz w:val="21"/>
              <w:szCs w:val="22"/>
              <w:lang w:val="en-US" w:eastAsia="zh-CN"/>
            </w:rPr>
          </w:pPr>
          <w:hyperlink w:anchor="_Toc153615989" w:history="1">
            <w:r w:rsidR="007F2425" w:rsidRPr="00644966">
              <w:rPr>
                <w:rStyle w:val="ac"/>
                <w:noProof/>
              </w:rPr>
              <w:t>6.9.1</w:t>
            </w:r>
            <w:r w:rsidR="007F2425">
              <w:rPr>
                <w:rFonts w:asciiTheme="minorHAnsi" w:hAnsiTheme="minorHAnsi"/>
                <w:noProof/>
                <w:kern w:val="2"/>
                <w:sz w:val="21"/>
                <w:szCs w:val="22"/>
                <w:lang w:val="en-US" w:eastAsia="zh-CN"/>
              </w:rPr>
              <w:tab/>
            </w:r>
            <w:r w:rsidR="007F2425" w:rsidRPr="00644966">
              <w:rPr>
                <w:rStyle w:val="ac"/>
                <w:noProof/>
              </w:rPr>
              <w:t>WSCmdApp received data exception</w:t>
            </w:r>
            <w:r w:rsidR="007F2425">
              <w:rPr>
                <w:noProof/>
                <w:webHidden/>
              </w:rPr>
              <w:tab/>
            </w:r>
            <w:r w:rsidR="007F2425">
              <w:rPr>
                <w:noProof/>
                <w:webHidden/>
              </w:rPr>
              <w:fldChar w:fldCharType="begin"/>
            </w:r>
            <w:r w:rsidR="007F2425">
              <w:rPr>
                <w:noProof/>
                <w:webHidden/>
              </w:rPr>
              <w:instrText xml:space="preserve"> PAGEREF _Toc153615989 \h </w:instrText>
            </w:r>
            <w:r w:rsidR="007F2425">
              <w:rPr>
                <w:noProof/>
                <w:webHidden/>
              </w:rPr>
            </w:r>
            <w:r w:rsidR="007F2425">
              <w:rPr>
                <w:noProof/>
                <w:webHidden/>
              </w:rPr>
              <w:fldChar w:fldCharType="separate"/>
            </w:r>
            <w:r w:rsidR="00466B19">
              <w:rPr>
                <w:noProof/>
                <w:webHidden/>
              </w:rPr>
              <w:t>108</w:t>
            </w:r>
            <w:r w:rsidR="007F2425">
              <w:rPr>
                <w:noProof/>
                <w:webHidden/>
              </w:rPr>
              <w:fldChar w:fldCharType="end"/>
            </w:r>
          </w:hyperlink>
        </w:p>
        <w:p w:rsidR="007F2425" w:rsidRDefault="007F2425">
          <w:r>
            <w:rPr>
              <w:b/>
              <w:bCs/>
              <w:lang w:val="zh-CN"/>
            </w:rPr>
            <w:fldChar w:fldCharType="end"/>
          </w:r>
        </w:p>
      </w:sdtContent>
    </w:sdt>
    <w:p w:rsidR="007D47BA" w:rsidRDefault="007D47BA">
      <w:pPr>
        <w:pStyle w:val="a0"/>
        <w:rPr>
          <w:rFonts w:cs="Times New Roman"/>
        </w:rPr>
      </w:pPr>
    </w:p>
    <w:p w:rsidR="007D47BA" w:rsidRDefault="007D47BA">
      <w:pPr>
        <w:pStyle w:val="a0"/>
        <w:rPr>
          <w:rFonts w:cs="Times New Roman"/>
        </w:rPr>
      </w:pPr>
    </w:p>
    <w:p w:rsidR="003F2E10" w:rsidRDefault="003F2E10">
      <w:pPr>
        <w:pStyle w:val="a0"/>
        <w:rPr>
          <w:rFonts w:cs="Times New Roman"/>
        </w:rPr>
      </w:pPr>
    </w:p>
    <w:p w:rsidR="007D47BA" w:rsidRDefault="007D47BA">
      <w:pPr>
        <w:pStyle w:val="a0"/>
        <w:rPr>
          <w:rFonts w:cs="Times New Roman"/>
        </w:rPr>
      </w:pPr>
    </w:p>
    <w:p w:rsidR="007D47BA" w:rsidRDefault="007D47BA">
      <w:pPr>
        <w:pStyle w:val="a0"/>
        <w:rPr>
          <w:rFonts w:cs="Times New Roman"/>
        </w:rPr>
      </w:pPr>
    </w:p>
    <w:p w:rsidR="007D47BA" w:rsidRDefault="007D47BA">
      <w:pPr>
        <w:pStyle w:val="a0"/>
        <w:rPr>
          <w:rFonts w:cs="Times New Roman"/>
        </w:rPr>
      </w:pPr>
    </w:p>
    <w:p w:rsidR="007D47BA" w:rsidRDefault="007D47BA">
      <w:pPr>
        <w:pStyle w:val="a0"/>
        <w:rPr>
          <w:rFonts w:cs="Times New Roman"/>
        </w:rPr>
      </w:pPr>
    </w:p>
    <w:p w:rsidR="007D47BA" w:rsidRDefault="007D47BA">
      <w:pPr>
        <w:pStyle w:val="a0"/>
        <w:rPr>
          <w:rFonts w:cs="Times New Roman"/>
        </w:rPr>
      </w:pPr>
    </w:p>
    <w:p w:rsidR="007D47BA" w:rsidRDefault="007D47BA">
      <w:pPr>
        <w:pStyle w:val="a0"/>
        <w:rPr>
          <w:rFonts w:cs="Times New Roman"/>
        </w:rPr>
      </w:pPr>
    </w:p>
    <w:p w:rsidR="007D47BA" w:rsidRDefault="007D47BA">
      <w:pPr>
        <w:pStyle w:val="a0"/>
        <w:rPr>
          <w:rFonts w:cs="Times New Roman"/>
        </w:rPr>
      </w:pPr>
    </w:p>
    <w:p w:rsidR="007D47BA" w:rsidRPr="00A87816" w:rsidRDefault="007D47BA">
      <w:pPr>
        <w:pStyle w:val="a0"/>
        <w:rPr>
          <w:rFonts w:cs="Times New Roman"/>
        </w:rPr>
      </w:pPr>
    </w:p>
    <w:p w:rsidR="007812D1" w:rsidRPr="00A87816" w:rsidRDefault="00E45DBC" w:rsidP="00067B66">
      <w:pPr>
        <w:pStyle w:val="1"/>
      </w:pPr>
      <w:bookmarkStart w:id="2" w:name="_Toc153615949"/>
      <w:bookmarkStart w:id="3" w:name="系统概述"/>
      <w:bookmarkEnd w:id="0"/>
      <w:r w:rsidRPr="00A87816">
        <w:t>System Overview</w:t>
      </w:r>
      <w:bookmarkEnd w:id="2"/>
    </w:p>
    <w:p w:rsidR="007812D1" w:rsidRPr="00A87816" w:rsidRDefault="00E45DBC">
      <w:pPr>
        <w:pStyle w:val="FirstParagraph"/>
        <w:rPr>
          <w:rFonts w:cs="Times New Roman"/>
        </w:rPr>
      </w:pPr>
      <w:r w:rsidRPr="00A87816">
        <w:rPr>
          <w:rFonts w:cs="Times New Roman"/>
        </w:rPr>
        <w:t xml:space="preserve">The WSCmdApp </w:t>
      </w:r>
      <w:r w:rsidRPr="00A87816">
        <w:rPr>
          <w:rFonts w:cs="Times New Roman"/>
        </w:rPr>
        <w:br/>
      </w:r>
      <w:r w:rsidR="00D70329">
        <w:rPr>
          <w:rFonts w:cs="Times New Roman"/>
        </w:rPr>
        <w:t xml:space="preserve">The </w:t>
      </w:r>
      <w:r w:rsidRPr="00A87816">
        <w:rPr>
          <w:rFonts w:cs="Times New Roman"/>
        </w:rPr>
        <w:t>wireless feedback system i</w:t>
      </w:r>
      <w:r w:rsidR="00D70329">
        <w:rPr>
          <w:rFonts w:cs="Times New Roman"/>
        </w:rPr>
        <w:t>s composed of a handheld keypa</w:t>
      </w:r>
      <w:r w:rsidRPr="00A87816">
        <w:rPr>
          <w:rFonts w:cs="Times New Roman"/>
        </w:rPr>
        <w:t xml:space="preserve">d, communication base </w:t>
      </w:r>
      <w:r w:rsidRPr="00A87816">
        <w:rPr>
          <w:rFonts w:cs="Times New Roman"/>
        </w:rPr>
        <w:lastRenderedPageBreak/>
        <w:t xml:space="preserve">station, WSCmdApp (console program), and control computer. The control computer is connected to the base station through the USB interface. Control instructions are sent from the control computer to the </w:t>
      </w:r>
      <w:r w:rsidR="00D70329">
        <w:rPr>
          <w:rFonts w:cs="Times New Roman"/>
        </w:rPr>
        <w:t>keypad</w:t>
      </w:r>
      <w:r w:rsidRPr="00A87816">
        <w:rPr>
          <w:rFonts w:cs="Times New Roman"/>
        </w:rPr>
        <w:t xml:space="preserve"> through the base station.</w:t>
      </w:r>
    </w:p>
    <w:p w:rsidR="00117085" w:rsidRPr="00A87816" w:rsidRDefault="00E45DBC">
      <w:pPr>
        <w:pStyle w:val="a0"/>
        <w:rPr>
          <w:rFonts w:cs="Times New Roman"/>
        </w:rPr>
      </w:pPr>
      <w:r w:rsidRPr="00A87816">
        <w:rPr>
          <w:rFonts w:cs="Times New Roman"/>
        </w:rPr>
        <w:t>WSCmdApp allows user-developed applications to communicate with the WSCmdApp wireless feedback system. The WSCmdApp console program (hereinafter replaced by WSCmdApp) provides websocket communication and uses the JSON communication format to realize the management of the interactive system and the sending and receiving functions of voting</w:t>
      </w:r>
      <w:r w:rsidR="006D1375">
        <w:rPr>
          <w:rFonts w:cs="Times New Roman"/>
        </w:rPr>
        <w:t>/answering</w:t>
      </w:r>
      <w:r w:rsidRPr="00A87816">
        <w:rPr>
          <w:rFonts w:cs="Times New Roman"/>
        </w:rPr>
        <w:t xml:space="preserve"> instructions. The call structure diagram is as follows:</w:t>
      </w:r>
    </w:p>
    <w:p w:rsidR="007812D1" w:rsidRPr="00A87816" w:rsidRDefault="00117085" w:rsidP="00117085">
      <w:pPr>
        <w:pStyle w:val="a0"/>
        <w:jc w:val="both"/>
        <w:rPr>
          <w:rFonts w:cs="Times New Roman"/>
        </w:rPr>
      </w:pPr>
      <w:r w:rsidRPr="00A87816">
        <w:rPr>
          <w:rFonts w:cs="Times New Roman"/>
          <w:noProof/>
          <w:lang w:val="en-US" w:eastAsia="zh-CN"/>
        </w:rPr>
        <w:drawing>
          <wp:inline distT="0" distB="0" distL="0" distR="0" wp14:anchorId="19BE16EE" wp14:editId="2C826920">
            <wp:extent cx="5486400" cy="112649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86400" cy="1126490"/>
                    </a:xfrm>
                    <a:prstGeom prst="rect">
                      <a:avLst/>
                    </a:prstGeom>
                  </pic:spPr>
                </pic:pic>
              </a:graphicData>
            </a:graphic>
          </wp:inline>
        </w:drawing>
      </w:r>
    </w:p>
    <w:p w:rsidR="007812D1" w:rsidRPr="00A87816" w:rsidRDefault="00E45DBC">
      <w:pPr>
        <w:pStyle w:val="a0"/>
        <w:rPr>
          <w:rFonts w:cs="Times New Roman"/>
        </w:rPr>
      </w:pPr>
      <w:r w:rsidRPr="00A87816">
        <w:rPr>
          <w:rFonts w:cs="Times New Roman"/>
        </w:rPr>
        <w:t>If users want to develop Internet applications, they can refer to the following design:</w:t>
      </w:r>
    </w:p>
    <w:p w:rsidR="007812D1" w:rsidRPr="00A87816" w:rsidRDefault="00117085">
      <w:pPr>
        <w:pStyle w:val="a0"/>
        <w:rPr>
          <w:rFonts w:cs="Times New Roman"/>
        </w:rPr>
      </w:pPr>
      <w:r w:rsidRPr="00A87816">
        <w:rPr>
          <w:rFonts w:cs="Times New Roman"/>
          <w:noProof/>
          <w:lang w:val="en-US" w:eastAsia="zh-CN"/>
        </w:rPr>
        <w:drawing>
          <wp:inline distT="0" distB="0" distL="0" distR="0" wp14:anchorId="2207C11A" wp14:editId="1E87B912">
            <wp:extent cx="5486400" cy="221678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86400" cy="2216785"/>
                    </a:xfrm>
                    <a:prstGeom prst="rect">
                      <a:avLst/>
                    </a:prstGeom>
                  </pic:spPr>
                </pic:pic>
              </a:graphicData>
            </a:graphic>
          </wp:inline>
        </w:drawing>
      </w:r>
    </w:p>
    <w:p w:rsidR="007812D1" w:rsidRPr="00A87816" w:rsidRDefault="00E45DBC">
      <w:pPr>
        <w:pStyle w:val="a0"/>
        <w:rPr>
          <w:rFonts w:cs="Times New Roman"/>
        </w:rPr>
      </w:pPr>
      <w:r w:rsidRPr="00A87816">
        <w:rPr>
          <w:rFonts w:cs="Times New Roman"/>
        </w:rPr>
        <w:t>Currently WSCmdApp only supports Windows systems. Users only need to run the WSCmdApp program.</w:t>
      </w:r>
    </w:p>
    <w:p w:rsidR="007812D1" w:rsidRPr="00A87816" w:rsidRDefault="00E45DBC">
      <w:pPr>
        <w:pStyle w:val="a0"/>
        <w:rPr>
          <w:rFonts w:cs="Times New Roman"/>
        </w:rPr>
      </w:pPr>
      <w:r w:rsidRPr="00A87816">
        <w:rPr>
          <w:rFonts w:cs="Times New Roman"/>
        </w:rPr>
        <w:t>The WebSocket port can be set in the config.ini configuration file in the WSCmdApp pro</w:t>
      </w:r>
      <w:r w:rsidR="006D1375">
        <w:rPr>
          <w:rFonts w:cs="Times New Roman"/>
        </w:rPr>
        <w:t>gram, see the following</w:t>
      </w:r>
      <w:r w:rsidRPr="00A87816">
        <w:rPr>
          <w:rFonts w:cs="Times New Roman"/>
        </w:rPr>
        <w:t>:</w:t>
      </w:r>
    </w:p>
    <w:p w:rsidR="007812D1" w:rsidRPr="00A87816" w:rsidRDefault="00E45DBC" w:rsidP="00E45DBC">
      <w:pPr>
        <w:pStyle w:val="a0"/>
        <w:jc w:val="both"/>
        <w:rPr>
          <w:rFonts w:cs="Times New Roman"/>
        </w:rPr>
      </w:pPr>
      <w:del w:id="4" w:author="陈定敏" w:date="2023-12-21T17:01:00Z">
        <w:r w:rsidRPr="00A87816" w:rsidDel="007B451D">
          <w:rPr>
            <w:rFonts w:cs="Times New Roman"/>
            <w:noProof/>
            <w:lang w:val="en-US" w:eastAsia="zh-CN"/>
          </w:rPr>
          <w:drawing>
            <wp:inline distT="0" distB="0" distL="0" distR="0" wp14:anchorId="57D3AAF9" wp14:editId="6E52FE93">
              <wp:extent cx="6420571" cy="1736281"/>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6420571" cy="1736281"/>
                      </a:xfrm>
                      <a:prstGeom prst="rect">
                        <a:avLst/>
                      </a:prstGeom>
                    </pic:spPr>
                  </pic:pic>
                </a:graphicData>
              </a:graphic>
            </wp:inline>
          </w:drawing>
        </w:r>
      </w:del>
    </w:p>
    <w:p w:rsidR="007B451D" w:rsidRPr="00DD45CD" w:rsidRDefault="007B451D" w:rsidP="007B451D">
      <w:pPr>
        <w:pStyle w:val="a0"/>
        <w:rPr>
          <w:ins w:id="5" w:author="陈定敏" w:date="2023-12-21T17:04:00Z"/>
          <w:rFonts w:cs="Times New Roman"/>
        </w:rPr>
      </w:pPr>
      <w:ins w:id="6" w:author="陈定敏" w:date="2023-12-21T17:04:00Z">
        <w:r w:rsidRPr="00DD45CD">
          <w:rPr>
            <w:rFonts w:cs="Times New Roman"/>
          </w:rPr>
          <w:lastRenderedPageBreak/>
          <w:t>Explanation of k</w:t>
        </w:r>
        <w:r>
          <w:rPr>
            <w:rFonts w:cs="Times New Roman"/>
          </w:rPr>
          <w:t>eywords in the config.ini file:</w:t>
        </w:r>
      </w:ins>
    </w:p>
    <w:p w:rsidR="007B451D" w:rsidRPr="00DD45CD" w:rsidRDefault="007B451D" w:rsidP="007B451D">
      <w:pPr>
        <w:pStyle w:val="a0"/>
        <w:rPr>
          <w:ins w:id="7" w:author="陈定敏" w:date="2023-12-21T17:04:00Z"/>
          <w:rFonts w:cs="Times New Roman"/>
        </w:rPr>
      </w:pPr>
      <w:ins w:id="8" w:author="陈定敏" w:date="2023-12-21T17:04:00Z">
        <w:r w:rsidRPr="00DD45CD">
          <w:rPr>
            <w:rFonts w:cs="Times New Roman"/>
          </w:rPr>
          <w:t>Role: Current Web</w:t>
        </w:r>
        <w:r>
          <w:rPr>
            <w:rFonts w:cs="Times New Roman"/>
          </w:rPr>
          <w:t>Socket running mode of WSCmdApp,</w:t>
        </w:r>
        <w:r w:rsidRPr="00DD45CD">
          <w:rPr>
            <w:rFonts w:cs="Times New Roman"/>
          </w:rPr>
          <w:t xml:space="preserve"> client: client mode, server: server mode.</w:t>
        </w:r>
      </w:ins>
    </w:p>
    <w:p w:rsidR="007B451D" w:rsidRPr="00DD45CD" w:rsidRDefault="007B451D" w:rsidP="007B451D">
      <w:pPr>
        <w:pStyle w:val="a0"/>
        <w:rPr>
          <w:ins w:id="9" w:author="陈定敏" w:date="2023-12-21T17:04:00Z"/>
          <w:rFonts w:cs="Times New Roman"/>
        </w:rPr>
      </w:pPr>
      <w:ins w:id="10" w:author="陈定敏" w:date="2023-12-21T17:04:00Z">
        <w:r w:rsidRPr="00DD45CD">
          <w:rPr>
            <w:rFonts w:cs="Times New Roman"/>
          </w:rPr>
          <w:t xml:space="preserve">IP: IP address of the WebSocket server to be accessed; </w:t>
        </w:r>
        <w:proofErr w:type="gramStart"/>
        <w:r w:rsidRPr="00DD45CD">
          <w:rPr>
            <w:rFonts w:cs="Times New Roman"/>
          </w:rPr>
          <w:t>This</w:t>
        </w:r>
        <w:proofErr w:type="gramEnd"/>
        <w:r w:rsidRPr="00DD45CD">
          <w:rPr>
            <w:rFonts w:cs="Times New Roman"/>
          </w:rPr>
          <w:t xml:space="preserve"> parameter is valid in client mode.</w:t>
        </w:r>
      </w:ins>
    </w:p>
    <w:p w:rsidR="007B451D" w:rsidRPr="00DD45CD" w:rsidRDefault="007B451D" w:rsidP="007B451D">
      <w:pPr>
        <w:pStyle w:val="a0"/>
        <w:rPr>
          <w:ins w:id="11" w:author="陈定敏" w:date="2023-12-21T17:04:00Z"/>
          <w:rFonts w:cs="Times New Roman"/>
        </w:rPr>
      </w:pPr>
      <w:ins w:id="12" w:author="陈定敏" w:date="2023-12-21T17:04:00Z">
        <w:r w:rsidRPr="00DD45CD">
          <w:rPr>
            <w:rFonts w:cs="Times New Roman"/>
          </w:rPr>
          <w:t>Port: Port for WebSocket communication.</w:t>
        </w:r>
      </w:ins>
    </w:p>
    <w:p w:rsidR="007B451D" w:rsidRPr="00DD45CD" w:rsidRDefault="007B451D" w:rsidP="007B451D">
      <w:pPr>
        <w:pStyle w:val="a0"/>
        <w:rPr>
          <w:ins w:id="13" w:author="陈定敏" w:date="2023-12-21T17:04:00Z"/>
          <w:rFonts w:cs="Times New Roman"/>
        </w:rPr>
      </w:pPr>
      <w:proofErr w:type="gramStart"/>
      <w:ins w:id="14" w:author="陈定敏" w:date="2023-12-21T17:04:00Z">
        <w:r w:rsidRPr="00DD45CD">
          <w:rPr>
            <w:rFonts w:cs="Times New Roman"/>
          </w:rPr>
          <w:t>heartBeatO</w:t>
        </w:r>
        <w:r>
          <w:rPr>
            <w:rFonts w:cs="Times New Roman"/>
          </w:rPr>
          <w:t>nOff</w:t>
        </w:r>
        <w:proofErr w:type="gramEnd"/>
        <w:r>
          <w:rPr>
            <w:rFonts w:cs="Times New Roman"/>
          </w:rPr>
          <w:t>: Heartbeat judgment switch,</w:t>
        </w:r>
        <w:r w:rsidRPr="00DD45CD">
          <w:rPr>
            <w:rFonts w:cs="Times New Roman"/>
          </w:rPr>
          <w:t xml:space="preserve"> this parameter is used in conjunction with the "heartbeat" command in the protocol document.</w:t>
        </w:r>
      </w:ins>
    </w:p>
    <w:p w:rsidR="007B451D" w:rsidRPr="00DD45CD" w:rsidRDefault="007B451D" w:rsidP="007B451D">
      <w:pPr>
        <w:pStyle w:val="a0"/>
        <w:rPr>
          <w:ins w:id="15" w:author="陈定敏" w:date="2023-12-21T17:04:00Z"/>
          <w:rFonts w:cs="Times New Roman"/>
        </w:rPr>
      </w:pPr>
      <w:ins w:id="16" w:author="陈定敏" w:date="2023-12-21T17:04:00Z">
        <w:r w:rsidRPr="00DD45CD">
          <w:rPr>
            <w:rFonts w:cs="Times New Roman"/>
          </w:rPr>
          <w:t>When the parameter is configured as 0: WSCmdApp will reply with the corresponding parameter and will not enter the heartbeat detection program.</w:t>
        </w:r>
      </w:ins>
    </w:p>
    <w:p w:rsidR="007B451D" w:rsidRPr="00DD45CD" w:rsidRDefault="007B451D" w:rsidP="007B451D">
      <w:pPr>
        <w:pStyle w:val="a0"/>
        <w:rPr>
          <w:ins w:id="17" w:author="陈定敏" w:date="2023-12-21T17:04:00Z"/>
          <w:rFonts w:cs="Times New Roman"/>
        </w:rPr>
      </w:pPr>
      <w:ins w:id="18" w:author="陈定敏" w:date="2023-12-21T17:04:00Z">
        <w:r w:rsidRPr="00DD45CD">
          <w:rPr>
            <w:rFonts w:cs="Times New Roman"/>
          </w:rPr>
          <w:t>When the parameter is configured as 1: WSCmdApp will reply with the corresponding parameter and will enter the heartbeat detection program.</w:t>
        </w:r>
      </w:ins>
    </w:p>
    <w:p w:rsidR="007B451D" w:rsidRPr="00DD45CD" w:rsidRDefault="007B451D" w:rsidP="007B451D">
      <w:pPr>
        <w:pStyle w:val="a0"/>
        <w:rPr>
          <w:ins w:id="19" w:author="陈定敏" w:date="2023-12-21T17:04:00Z"/>
          <w:rFonts w:cs="Times New Roman"/>
        </w:rPr>
      </w:pPr>
      <w:proofErr w:type="gramStart"/>
      <w:ins w:id="20" w:author="陈定敏" w:date="2023-12-21T17:04:00Z">
        <w:r w:rsidRPr="00E97751">
          <w:rPr>
            <w:rFonts w:cs="Times New Roman"/>
          </w:rPr>
          <w:t>heartBeat</w:t>
        </w:r>
        <w:proofErr w:type="gramEnd"/>
        <w:r w:rsidRPr="00DD45CD">
          <w:rPr>
            <w:rFonts w:cs="Times New Roman"/>
          </w:rPr>
          <w:t>: Interval duration of the heartbeat; Range: 10-60 seconds.</w:t>
        </w:r>
      </w:ins>
    </w:p>
    <w:p w:rsidR="007812D1" w:rsidRPr="00A87816" w:rsidRDefault="007B451D" w:rsidP="007B451D">
      <w:pPr>
        <w:pStyle w:val="a0"/>
        <w:rPr>
          <w:rFonts w:cs="Times New Roman"/>
        </w:rPr>
      </w:pPr>
      <w:ins w:id="21" w:author="陈定敏" w:date="2023-12-21T17:04:00Z">
        <w:r w:rsidRPr="00DD45CD">
          <w:rPr>
            <w:rFonts w:cs="Times New Roman"/>
          </w:rPr>
          <w:t>When heartBeatOnOff is configured as 1, and the WebSocket running mode is client, if no heartbeat command is received within the given time interval, the WebSocket client will restart and reconnect to the server.</w:t>
        </w:r>
      </w:ins>
      <w:del w:id="22" w:author="陈定敏" w:date="2023-12-21T17:04:00Z">
        <w:r w:rsidR="00E45DBC" w:rsidRPr="00A87816" w:rsidDel="007B451D">
          <w:rPr>
            <w:rFonts w:cs="Times New Roman"/>
          </w:rPr>
          <w:delText>The line starting with # in the above configuration is a comment line that explains the following configuration. Refer to the instructions above for each configuration.</w:delText>
        </w:r>
      </w:del>
    </w:p>
    <w:p w:rsidR="007812D1" w:rsidRPr="00A87816" w:rsidRDefault="006D1375" w:rsidP="00067B66">
      <w:pPr>
        <w:pStyle w:val="1"/>
      </w:pPr>
      <w:bookmarkStart w:id="23" w:name="_Toc153615950"/>
      <w:bookmarkStart w:id="24" w:name="设计目的"/>
      <w:bookmarkEnd w:id="3"/>
      <w:r w:rsidRPr="006D1375">
        <w:t>Design Purpose</w:t>
      </w:r>
      <w:bookmarkEnd w:id="23"/>
    </w:p>
    <w:p w:rsidR="007812D1" w:rsidRPr="00A87816" w:rsidRDefault="00E45DBC">
      <w:pPr>
        <w:pStyle w:val="FirstParagraph"/>
        <w:rPr>
          <w:rFonts w:cs="Times New Roman"/>
        </w:rPr>
      </w:pPr>
      <w:r w:rsidRPr="00A87816">
        <w:rPr>
          <w:rFonts w:cs="Times New Roman"/>
        </w:rPr>
        <w:t>1. After the protocol is encapsulated by Websocket, it will have better expansion and cross-application usage capabilities, providing a data communication basis for platform application development.</w:t>
      </w:r>
    </w:p>
    <w:p w:rsidR="007812D1" w:rsidRPr="00A87816" w:rsidRDefault="00E45DBC">
      <w:pPr>
        <w:pStyle w:val="a0"/>
        <w:rPr>
          <w:rFonts w:cs="Times New Roman"/>
        </w:rPr>
      </w:pPr>
      <w:r w:rsidRPr="00A87816">
        <w:rPr>
          <w:rFonts w:cs="Times New Roman"/>
        </w:rPr>
        <w:t xml:space="preserve">2. The application program (the subsequent program developed based on WSCmdApp is called an application program) sends instructions to WSCmdApp based on the business. After receiving the instruction, WSCmdApp completes the operation of the base station or </w:t>
      </w:r>
      <w:r w:rsidR="00D70329">
        <w:rPr>
          <w:rFonts w:cs="Times New Roman"/>
        </w:rPr>
        <w:t>keypad</w:t>
      </w:r>
      <w:r w:rsidRPr="00A87816">
        <w:rPr>
          <w:rFonts w:cs="Times New Roman"/>
        </w:rPr>
        <w:t xml:space="preserve"> and replies to the application program.</w:t>
      </w:r>
    </w:p>
    <w:p w:rsidR="007812D1" w:rsidRPr="00A87816" w:rsidRDefault="00E45DBC" w:rsidP="00E45DBC">
      <w:pPr>
        <w:pStyle w:val="a0"/>
        <w:jc w:val="center"/>
        <w:rPr>
          <w:rFonts w:cs="Times New Roman"/>
        </w:rPr>
      </w:pPr>
      <w:r w:rsidRPr="00A87816">
        <w:rPr>
          <w:rFonts w:cs="Times New Roman"/>
          <w:noProof/>
          <w:lang w:val="en-US" w:eastAsia="zh-CN"/>
        </w:rPr>
        <w:lastRenderedPageBreak/>
        <w:drawing>
          <wp:inline distT="0" distB="0" distL="0" distR="0" wp14:anchorId="00FD51BB" wp14:editId="11351DDF">
            <wp:extent cx="2133600" cy="2721782"/>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39040" cy="2728721"/>
                    </a:xfrm>
                    <a:prstGeom prst="rect">
                      <a:avLst/>
                    </a:prstGeom>
                  </pic:spPr>
                </pic:pic>
              </a:graphicData>
            </a:graphic>
          </wp:inline>
        </w:drawing>
      </w:r>
    </w:p>
    <w:p w:rsidR="007812D1" w:rsidRPr="002178F5" w:rsidRDefault="002178F5" w:rsidP="00067B66">
      <w:pPr>
        <w:pStyle w:val="1"/>
      </w:pPr>
      <w:bookmarkStart w:id="25" w:name="_Toc153615951"/>
      <w:bookmarkStart w:id="26" w:name="通讯接口设计概要"/>
      <w:bookmarkEnd w:id="24"/>
      <w:r>
        <w:t>Communication Interface Design O</w:t>
      </w:r>
      <w:r w:rsidR="00E45DBC" w:rsidRPr="002178F5">
        <w:t>utline</w:t>
      </w:r>
      <w:bookmarkEnd w:id="25"/>
    </w:p>
    <w:p w:rsidR="007812D1" w:rsidRPr="00A87816" w:rsidRDefault="00E45DBC">
      <w:pPr>
        <w:pStyle w:val="FirstParagraph"/>
        <w:rPr>
          <w:rFonts w:cs="Times New Roman"/>
        </w:rPr>
      </w:pPr>
      <w:r w:rsidRPr="00A87816">
        <w:rPr>
          <w:rFonts w:cs="Times New Roman"/>
        </w:rPr>
        <w:t>Json data communication is used between the application and WSCmdApp. The basic format of communication is as follows:</w:t>
      </w:r>
    </w:p>
    <w:p w:rsidR="007812D1" w:rsidRPr="00A87816" w:rsidRDefault="002178F5">
      <w:pPr>
        <w:pStyle w:val="a0"/>
        <w:rPr>
          <w:rFonts w:cs="Times New Roman"/>
        </w:rPr>
      </w:pPr>
      <w:r>
        <w:rPr>
          <w:rFonts w:cs="Times New Roman"/>
        </w:rPr>
        <w:t>Send</w:t>
      </w:r>
      <w:r w:rsidR="00E45DBC" w:rsidRPr="00A87816">
        <w:rPr>
          <w:rFonts w:cs="Times New Roman"/>
        </w:rPr>
        <w:t>: Application -&gt; WSCmdApp</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proofErr w:type="gramStart"/>
      <w:r w:rsidR="00A87816" w:rsidRPr="00A87816">
        <w:rPr>
          <w:rStyle w:val="ErrorTok"/>
          <w:rFonts w:ascii="Times New Roman" w:hAnsi="Times New Roman" w:cs="Times New Roman"/>
        </w:rPr>
        <w:t>fun</w:t>
      </w:r>
      <w:proofErr w:type="gramEnd"/>
      <w:r w:rsidR="00A87816" w:rsidRPr="00A87816">
        <w:rPr>
          <w:rStyle w:val="ErrorTok"/>
          <w:rFonts w:ascii="Times New Roman" w:hAnsi="Times New Roman" w:cs="Times New Roman"/>
        </w:rPr>
        <w:t xml:space="preserve">: </w:t>
      </w:r>
      <w:r w:rsidR="00811F26" w:rsidRPr="00811F26">
        <w:rPr>
          <w:rStyle w:val="ErrorTok"/>
          <w:rFonts w:ascii="Times New Roman" w:hAnsi="Times New Roman" w:cs="Times New Roman"/>
        </w:rPr>
        <w:t>""</w:t>
      </w:r>
      <w:r w:rsidRPr="00A87816">
        <w:rPr>
          <w:rStyle w:val="NormalTok"/>
          <w:rFonts w:ascii="Times New Roman" w:hAnsi="Times New Roman" w:cs="Times New Roman"/>
        </w:rPr>
        <w:t xml:space="preserve"> </w:t>
      </w:r>
      <w:r w:rsidRPr="00A87816">
        <w:rPr>
          <w:rStyle w:val="ErrorTok"/>
          <w:rFonts w:ascii="Times New Roman" w:hAnsi="Times New Roman" w:cs="Times New Roman"/>
        </w:rPr>
        <w:t>//</w:t>
      </w:r>
      <w:r w:rsidRPr="00A87816">
        <w:rPr>
          <w:rStyle w:val="NormalTok"/>
          <w:rFonts w:ascii="Times New Roman" w:hAnsi="Times New Roman" w:cs="Times New Roman"/>
        </w:rPr>
        <w:t xml:space="preserve"> </w:t>
      </w:r>
      <w:r w:rsidRPr="00A87816">
        <w:rPr>
          <w:rStyle w:val="ErrorTok"/>
          <w:rFonts w:ascii="Times New Roman" w:hAnsi="Times New Roman" w:cs="Times New Roman"/>
        </w:rPr>
        <w:t>Function definition</w:t>
      </w:r>
      <w:r w:rsidRPr="00A87816">
        <w:rPr>
          <w:rFonts w:cs="Times New Roman"/>
        </w:rPr>
        <w:br/>
      </w:r>
      <w:r w:rsidRPr="00A87816">
        <w:rPr>
          <w:rStyle w:val="NormalTok"/>
          <w:rFonts w:ascii="Times New Roman" w:hAnsi="Times New Roman" w:cs="Times New Roman"/>
        </w:rPr>
        <w:t xml:space="preserve"> </w:t>
      </w:r>
      <w:r w:rsidRPr="00A87816">
        <w:rPr>
          <w:rStyle w:val="ErrorTok"/>
          <w:rFonts w:ascii="Times New Roman" w:hAnsi="Times New Roman" w:cs="Times New Roman"/>
        </w:rPr>
        <w:t>baseId:</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NormalTok"/>
          <w:rFonts w:ascii="Times New Roman" w:hAnsi="Times New Roman" w:cs="Times New Roman"/>
        </w:rPr>
        <w:t xml:space="preserve"> </w:t>
      </w:r>
      <w:r w:rsidRPr="00A87816">
        <w:rPr>
          <w:rStyle w:val="ErrorTok"/>
          <w:rFonts w:ascii="Times New Roman" w:hAnsi="Times New Roman" w:cs="Times New Roman"/>
        </w:rPr>
        <w:t>//</w:t>
      </w:r>
      <w:r w:rsidRPr="00A87816">
        <w:rPr>
          <w:rStyle w:val="NormalTok"/>
          <w:rFonts w:ascii="Times New Roman" w:hAnsi="Times New Roman" w:cs="Times New Roman"/>
        </w:rPr>
        <w:t xml:space="preserve"> </w:t>
      </w:r>
      <w:r w:rsidRPr="00A87816">
        <w:rPr>
          <w:rStyle w:val="ErrorTok"/>
          <w:rFonts w:ascii="Times New Roman" w:hAnsi="Times New Roman" w:cs="Times New Roman"/>
        </w:rPr>
        <w:t xml:space="preserve">Base station id </w:t>
      </w:r>
      <w:r w:rsidRPr="00A87816">
        <w:rPr>
          <w:rStyle w:val="FunctionTok"/>
          <w:rFonts w:ascii="Times New Roman" w:hAnsi="Times New Roman" w:cs="Times New Roman"/>
        </w:rPr>
        <w:t xml:space="preserve">, </w:t>
      </w:r>
      <w:r w:rsidRPr="00A87816">
        <w:rPr>
          <w:rStyle w:val="ErrorTok"/>
          <w:rFonts w:ascii="Times New Roman" w:hAnsi="Times New Roman" w:cs="Times New Roman"/>
        </w:rPr>
        <w:t>numeric type</w:t>
      </w:r>
      <w:r w:rsidRPr="00A87816">
        <w:rPr>
          <w:rFonts w:cs="Times New Roman"/>
        </w:rPr>
        <w:br/>
      </w:r>
      <w:r w:rsidRPr="00A87816">
        <w:rPr>
          <w:rStyle w:val="NormalTok"/>
          <w:rFonts w:ascii="Times New Roman" w:hAnsi="Times New Roman" w:cs="Times New Roman"/>
        </w:rPr>
        <w:t xml:space="preserve"> </w:t>
      </w:r>
      <w:r w:rsidRPr="00A87816">
        <w:rPr>
          <w:rStyle w:val="ErrorTok"/>
          <w:rFonts w:ascii="Times New Roman" w:hAnsi="Times New Roman" w:cs="Times New Roman"/>
        </w:rPr>
        <w:t>params:</w:t>
      </w:r>
      <w:r w:rsidRPr="00A87816">
        <w:rPr>
          <w:rStyle w:val="NormalTok"/>
          <w:rFonts w:ascii="Times New Roman" w:hAnsi="Times New Roman" w:cs="Times New Roman"/>
        </w:rPr>
        <w:t xml:space="preserve"> </w:t>
      </w:r>
      <w:r w:rsidRPr="002178F5">
        <w:rPr>
          <w:rStyle w:val="ErrorTok"/>
          <w:rFonts w:ascii="Times New Roman" w:hAnsi="Times New Roman" w:cs="Times New Roman"/>
          <w:color w:val="17365D" w:themeColor="text2" w:themeShade="BF"/>
        </w:rPr>
        <w:t xml:space="preserv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ErrorTok"/>
          <w:rFonts w:ascii="Times New Roman" w:hAnsi="Times New Roman" w:cs="Times New Roman"/>
        </w:rPr>
        <w:t>//Parameter object/array</w:t>
      </w:r>
      <w:r w:rsidRPr="00A87816">
        <w:rPr>
          <w:rFonts w:cs="Times New Roman"/>
        </w:rPr>
        <w:br/>
      </w:r>
      <w:r w:rsidRPr="00A87816">
        <w:rPr>
          <w:rStyle w:val="NormalTok"/>
          <w:rFonts w:ascii="Times New Roman" w:hAnsi="Times New Roman" w:cs="Times New Roman"/>
        </w:rPr>
        <w:t xml:space="preserve"> </w:t>
      </w:r>
      <w:r w:rsidRPr="00A87816">
        <w:rPr>
          <w:rStyle w:val="ErrorTok"/>
          <w:rFonts w:ascii="Times New Roman" w:hAnsi="Times New Roman" w:cs="Times New Roman"/>
        </w:rPr>
        <w:t>packetTag:</w:t>
      </w:r>
      <w:r w:rsidRPr="00A87816">
        <w:rPr>
          <w:rStyle w:val="NormalTok"/>
          <w:rFonts w:ascii="Times New Roman" w:hAnsi="Times New Roman" w:cs="Times New Roman"/>
        </w:rPr>
        <w:t xml:space="preserve"> </w:t>
      </w:r>
      <w:r w:rsidRPr="00A87816">
        <w:rPr>
          <w:rStyle w:val="ErrorTok"/>
          <w:rFonts w:ascii="Times New Roman" w:hAnsi="Times New Roman" w:cs="Times New Roman"/>
        </w:rPr>
        <w:t>""</w:t>
      </w:r>
      <w:r w:rsidRPr="00A87816">
        <w:rPr>
          <w:rStyle w:val="NormalTok"/>
          <w:rFonts w:ascii="Times New Roman" w:hAnsi="Times New Roman" w:cs="Times New Roman"/>
        </w:rPr>
        <w:t xml:space="preserve"> </w:t>
      </w:r>
      <w:r w:rsidRPr="00A87816">
        <w:rPr>
          <w:rStyle w:val="ErrorTok"/>
          <w:rFonts w:ascii="Times New Roman" w:hAnsi="Times New Roman" w:cs="Times New Roman"/>
        </w:rPr>
        <w:t xml:space="preserve">//Packet </w:t>
      </w:r>
      <w:r w:rsidR="002178F5">
        <w:rPr>
          <w:rStyle w:val="ErrorTok"/>
          <w:rFonts w:ascii="Times New Roman" w:hAnsi="Times New Roman" w:cs="Times New Roman"/>
        </w:rPr>
        <w:t>tag</w:t>
      </w:r>
      <w:r w:rsidRPr="00A87816">
        <w:rPr>
          <w:rStyle w:val="ErrorTok"/>
          <w:rFonts w:ascii="Times New Roman" w:hAnsi="Times New Roman" w:cs="Times New Roman"/>
        </w:rPr>
        <w:t xml:space="preserve"> string </w:t>
      </w:r>
      <w:r w:rsidRPr="00A87816">
        <w:rPr>
          <w:rFonts w:cs="Times New Roman"/>
        </w:rPr>
        <w:br/>
      </w:r>
      <w:r w:rsidRPr="00A87816">
        <w:rPr>
          <w:rStyle w:val="ErrorTok"/>
          <w:rFonts w:ascii="Times New Roman" w:hAnsi="Times New Roman" w:cs="Times New Roman"/>
        </w:rPr>
        <w:t>}</w:t>
      </w:r>
    </w:p>
    <w:p w:rsidR="007812D1" w:rsidRPr="00A87816" w:rsidRDefault="00E45DBC">
      <w:pPr>
        <w:pStyle w:val="FirstParagraph"/>
        <w:rPr>
          <w:rFonts w:cs="Times New Roman"/>
        </w:rPr>
      </w:pPr>
      <w:proofErr w:type="gramStart"/>
      <w:r w:rsidRPr="00A87816">
        <w:rPr>
          <w:rFonts w:cs="Times New Roman"/>
        </w:rPr>
        <w:t>fun</w:t>
      </w:r>
      <w:proofErr w:type="gramEnd"/>
      <w:r w:rsidRPr="00A87816">
        <w:rPr>
          <w:rFonts w:cs="Times New Roman"/>
        </w:rPr>
        <w:t xml:space="preserve"> is the name corresponding to the function, such as: "readBaseStationID" reads the id of the base station, "startChoices" //Start the choice que</w:t>
      </w:r>
      <w:r w:rsidR="000622FB">
        <w:rPr>
          <w:rFonts w:cs="Times New Roman"/>
        </w:rPr>
        <w:t xml:space="preserve">stion, "stopChoices" //Stop the </w:t>
      </w:r>
      <w:r w:rsidRPr="00A87816">
        <w:rPr>
          <w:rFonts w:cs="Times New Roman"/>
        </w:rPr>
        <w:t>choice question.</w:t>
      </w:r>
    </w:p>
    <w:p w:rsidR="007B451D" w:rsidRDefault="007B451D" w:rsidP="000622FB">
      <w:pPr>
        <w:pStyle w:val="a0"/>
        <w:rPr>
          <w:ins w:id="27" w:author="陈定敏" w:date="2023-12-21T17:08:00Z"/>
          <w:rFonts w:cs="Times New Roman" w:hint="eastAsia"/>
          <w:lang w:eastAsia="zh-CN"/>
        </w:rPr>
      </w:pPr>
      <w:proofErr w:type="gramStart"/>
      <w:ins w:id="28" w:author="陈定敏" w:date="2023-12-21T17:05:00Z">
        <w:r w:rsidRPr="00A87816">
          <w:rPr>
            <w:rFonts w:cs="Times New Roman"/>
          </w:rPr>
          <w:t>baseId</w:t>
        </w:r>
        <w:proofErr w:type="gramEnd"/>
        <w:r w:rsidRPr="00A87816">
          <w:rPr>
            <w:rFonts w:cs="Times New Roman"/>
          </w:rPr>
          <w:t>: Base station ID, used to distinguish base station</w:t>
        </w:r>
        <w:r>
          <w:rPr>
            <w:rFonts w:cs="Times New Roman"/>
          </w:rPr>
          <w:t>s</w:t>
        </w:r>
        <w:r w:rsidRPr="00A87816">
          <w:rPr>
            <w:rFonts w:cs="Times New Roman"/>
          </w:rPr>
          <w:t>, 0 represents all base stations, 1 represents base station No. 1.</w:t>
        </w:r>
      </w:ins>
    </w:p>
    <w:p w:rsidR="000622FB" w:rsidRPr="000622FB" w:rsidRDefault="00E45DBC" w:rsidP="000622FB">
      <w:pPr>
        <w:pStyle w:val="a0"/>
        <w:rPr>
          <w:rFonts w:cs="Times New Roman"/>
        </w:rPr>
      </w:pPr>
      <w:bookmarkStart w:id="29" w:name="_GoBack"/>
      <w:bookmarkEnd w:id="29"/>
      <w:del w:id="30" w:author="陈定敏" w:date="2023-12-21T17:05:00Z">
        <w:r w:rsidRPr="00A87816" w:rsidDel="007B451D">
          <w:rPr>
            <w:rFonts w:cs="Times New Roman"/>
          </w:rPr>
          <w:delText>baseId: Base station ID, used to distinguish base station</w:delText>
        </w:r>
        <w:r w:rsidR="000622FB" w:rsidDel="007B451D">
          <w:rPr>
            <w:rFonts w:cs="Times New Roman"/>
          </w:rPr>
          <w:delText>s</w:delText>
        </w:r>
        <w:r w:rsidRPr="00A87816" w:rsidDel="007B451D">
          <w:rPr>
            <w:rFonts w:cs="Times New Roman"/>
          </w:rPr>
          <w:delText xml:space="preserve">, 0 represents all base stations, 1 represents base station No. 1. </w:delText>
        </w:r>
      </w:del>
      <w:r w:rsidRPr="00A87816">
        <w:rPr>
          <w:rFonts w:cs="Times New Roman"/>
        </w:rPr>
        <w:br/>
      </w:r>
      <w:proofErr w:type="gramStart"/>
      <w:r w:rsidRPr="00A87816">
        <w:rPr>
          <w:rFonts w:cs="Times New Roman"/>
        </w:rPr>
        <w:t>params</w:t>
      </w:r>
      <w:proofErr w:type="gramEnd"/>
      <w:r w:rsidRPr="00A87816">
        <w:rPr>
          <w:rFonts w:cs="Times New Roman"/>
        </w:rPr>
        <w:t xml:space="preserve">: Parameters, parameters relative to the function, </w:t>
      </w:r>
      <w:r w:rsidR="000622FB">
        <w:rPr>
          <w:rFonts w:cs="Times New Roman"/>
        </w:rPr>
        <w:t xml:space="preserve">which can be arrays or fields. </w:t>
      </w:r>
    </w:p>
    <w:p w:rsidR="000622FB" w:rsidRDefault="000622FB" w:rsidP="000622FB">
      <w:pPr>
        <w:pStyle w:val="a0"/>
        <w:rPr>
          <w:rFonts w:cs="Times New Roman"/>
        </w:rPr>
      </w:pPr>
      <w:proofErr w:type="gramStart"/>
      <w:r w:rsidRPr="000622FB">
        <w:rPr>
          <w:rFonts w:cs="Times New Roman"/>
        </w:rPr>
        <w:t>packerTag</w:t>
      </w:r>
      <w:proofErr w:type="gramEnd"/>
      <w:r w:rsidRPr="000622FB">
        <w:rPr>
          <w:rFonts w:cs="Times New Roman"/>
        </w:rPr>
        <w:t>: This is an extension field which needs to be managed by the application program. The corresponding feedback command at the packerTag position will provide the same string, making it convenient for the application program to track and record.</w:t>
      </w:r>
    </w:p>
    <w:p w:rsidR="007812D1" w:rsidRPr="00A87816" w:rsidRDefault="00712539">
      <w:pPr>
        <w:pStyle w:val="a0"/>
        <w:rPr>
          <w:rFonts w:cs="Times New Roman"/>
        </w:rPr>
      </w:pPr>
      <w:r>
        <w:rPr>
          <w:rFonts w:cs="Times New Roman"/>
        </w:rPr>
        <w:t>Receive</w:t>
      </w:r>
      <w:r w:rsidR="00E45DBC" w:rsidRPr="00A87816">
        <w:rPr>
          <w:rFonts w:cs="Times New Roman"/>
        </w:rPr>
        <w:t>: WSCmdApp-&gt;Application</w:t>
      </w:r>
    </w:p>
    <w:p w:rsidR="007812D1" w:rsidRPr="00A87816" w:rsidRDefault="00E45DBC">
      <w:pPr>
        <w:pStyle w:val="SourceCode"/>
        <w:rPr>
          <w:rFonts w:cs="Times New Roman"/>
        </w:rPr>
      </w:pPr>
      <w:r w:rsidRPr="00A87816">
        <w:rPr>
          <w:rStyle w:val="FunctionTok"/>
          <w:rFonts w:ascii="Times New Roman" w:hAnsi="Times New Roman" w:cs="Times New Roman"/>
        </w:rPr>
        <w:lastRenderedPageBreak/>
        <w:t>{</w:t>
      </w:r>
      <w:r w:rsidRPr="00A87816">
        <w:rPr>
          <w:rFonts w:cs="Times New Roman"/>
        </w:rPr>
        <w:br/>
      </w:r>
      <w:r w:rsidRPr="00A87816">
        <w:rPr>
          <w:rStyle w:val="NormalTok"/>
          <w:rFonts w:ascii="Times New Roman" w:hAnsi="Times New Roman" w:cs="Times New Roman"/>
        </w:rPr>
        <w:t xml:space="preserve"> </w:t>
      </w:r>
      <w:proofErr w:type="gramStart"/>
      <w:r w:rsidR="00A87816" w:rsidRPr="00A87816">
        <w:rPr>
          <w:rStyle w:val="ErrorTok"/>
          <w:rFonts w:ascii="Times New Roman" w:hAnsi="Times New Roman" w:cs="Times New Roman"/>
        </w:rPr>
        <w:t>fun</w:t>
      </w:r>
      <w:proofErr w:type="gramEnd"/>
      <w:r w:rsidR="00A87816" w:rsidRPr="00A87816">
        <w:rPr>
          <w:rStyle w:val="ErrorTok"/>
          <w:rFonts w:ascii="Times New Roman" w:hAnsi="Times New Roman" w:cs="Times New Roman"/>
        </w:rPr>
        <w:t xml:space="preserve">: </w:t>
      </w:r>
      <w:r w:rsidR="00811F26" w:rsidRPr="00811F26">
        <w:rPr>
          <w:rStyle w:val="ErrorTok"/>
          <w:rFonts w:ascii="Times New Roman" w:hAnsi="Times New Roman" w:cs="Times New Roman"/>
        </w:rPr>
        <w:t>""</w:t>
      </w:r>
      <w:r w:rsidRPr="00A87816">
        <w:rPr>
          <w:rStyle w:val="NormalTok"/>
          <w:rFonts w:ascii="Times New Roman" w:hAnsi="Times New Roman" w:cs="Times New Roman"/>
        </w:rPr>
        <w:t xml:space="preserve"> </w:t>
      </w:r>
      <w:r w:rsidRPr="00A87816">
        <w:rPr>
          <w:rStyle w:val="ErrorTok"/>
          <w:rFonts w:ascii="Times New Roman" w:hAnsi="Times New Roman" w:cs="Times New Roman"/>
        </w:rPr>
        <w:t>//Function definition</w:t>
      </w:r>
      <w:r w:rsidRPr="00A87816">
        <w:rPr>
          <w:rFonts w:cs="Times New Roman"/>
        </w:rPr>
        <w:br/>
      </w:r>
      <w:r w:rsidRPr="00A87816">
        <w:rPr>
          <w:rStyle w:val="NormalTok"/>
          <w:rFonts w:ascii="Times New Roman" w:hAnsi="Times New Roman" w:cs="Times New Roman"/>
        </w:rPr>
        <w:t xml:space="preserve"> </w:t>
      </w:r>
      <w:r w:rsidRPr="00A87816">
        <w:rPr>
          <w:rStyle w:val="ErrorTok"/>
          <w:rFonts w:ascii="Times New Roman" w:hAnsi="Times New Roman" w:cs="Times New Roman"/>
        </w:rPr>
        <w:t>baseId:</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NormalTok"/>
          <w:rFonts w:ascii="Times New Roman" w:hAnsi="Times New Roman" w:cs="Times New Roman"/>
        </w:rPr>
        <w:t xml:space="preserve"> </w:t>
      </w:r>
      <w:r w:rsidR="000622FB">
        <w:rPr>
          <w:rStyle w:val="ErrorTok"/>
          <w:rFonts w:ascii="Times New Roman" w:hAnsi="Times New Roman" w:cs="Times New Roman"/>
        </w:rPr>
        <w:t>//Base station id</w:t>
      </w:r>
      <w:r w:rsidRPr="00A87816">
        <w:rPr>
          <w:rStyle w:val="FunctionTok"/>
          <w:rFonts w:ascii="Times New Roman" w:hAnsi="Times New Roman" w:cs="Times New Roman"/>
        </w:rPr>
        <w:t xml:space="preserve">, </w:t>
      </w:r>
      <w:r w:rsidRPr="00A87816">
        <w:rPr>
          <w:rStyle w:val="ErrorTok"/>
          <w:rFonts w:ascii="Times New Roman" w:hAnsi="Times New Roman" w:cs="Times New Roman"/>
        </w:rPr>
        <w:t>numeric type</w:t>
      </w:r>
      <w:r w:rsidRPr="00A87816">
        <w:rPr>
          <w:rFonts w:cs="Times New Roman"/>
        </w:rPr>
        <w:br/>
      </w:r>
      <w:r w:rsidRPr="00A87816">
        <w:rPr>
          <w:rStyle w:val="NormalTok"/>
          <w:rFonts w:ascii="Times New Roman" w:hAnsi="Times New Roman" w:cs="Times New Roman"/>
        </w:rPr>
        <w:t xml:space="preserve"> </w:t>
      </w:r>
      <w:r w:rsidRPr="00A87816">
        <w:rPr>
          <w:rStyle w:val="ErrorTok"/>
          <w:rFonts w:ascii="Times New Roman" w:hAnsi="Times New Roman" w:cs="Times New Roman"/>
        </w:rPr>
        <w:t>inf</w:t>
      </w:r>
      <w:r w:rsidR="000622FB">
        <w:rPr>
          <w:rStyle w:val="ErrorTok"/>
          <w:rFonts w:ascii="Times New Roman" w:hAnsi="Times New Roman" w:cs="Times New Roman"/>
        </w:rPr>
        <w:t>os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ErrorTok"/>
          <w:rFonts w:ascii="Times New Roman" w:hAnsi="Times New Roman" w:cs="Times New Roman"/>
        </w:rPr>
        <w:t>//Information object/array</w:t>
      </w:r>
      <w:r w:rsidRPr="00A87816">
        <w:rPr>
          <w:rFonts w:cs="Times New Roman"/>
        </w:rPr>
        <w:br/>
      </w:r>
      <w:r w:rsidRPr="00A87816">
        <w:rPr>
          <w:rStyle w:val="NormalTok"/>
          <w:rFonts w:ascii="Times New Roman" w:hAnsi="Times New Roman" w:cs="Times New Roman"/>
        </w:rPr>
        <w:t xml:space="preserve"> </w:t>
      </w:r>
      <w:r w:rsidRPr="00A87816">
        <w:rPr>
          <w:rStyle w:val="ErrorTok"/>
          <w:rFonts w:ascii="Times New Roman" w:hAnsi="Times New Roman" w:cs="Times New Roman"/>
        </w:rPr>
        <w:t>packetTag:</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w:t>
      </w:r>
      <w:r w:rsidRPr="00A87816">
        <w:rPr>
          <w:rStyle w:val="NormalTok"/>
          <w:rFonts w:ascii="Times New Roman" w:hAnsi="Times New Roman" w:cs="Times New Roman"/>
        </w:rPr>
        <w:t xml:space="preserve"> </w:t>
      </w:r>
      <w:r w:rsidRPr="00A87816">
        <w:rPr>
          <w:rStyle w:val="ErrorTok"/>
          <w:rFonts w:ascii="Times New Roman" w:hAnsi="Times New Roman" w:cs="Times New Roman"/>
        </w:rPr>
        <w:t>//</w:t>
      </w:r>
      <w:r w:rsidRPr="00A87816">
        <w:rPr>
          <w:rStyle w:val="NormalTok"/>
          <w:rFonts w:ascii="Times New Roman" w:hAnsi="Times New Roman" w:cs="Times New Roman"/>
        </w:rPr>
        <w:t xml:space="preserve"> </w:t>
      </w:r>
      <w:r w:rsidRPr="00A87816">
        <w:rPr>
          <w:rStyle w:val="ErrorTok"/>
          <w:rFonts w:ascii="Times New Roman" w:hAnsi="Times New Roman" w:cs="Times New Roman"/>
        </w:rPr>
        <w:t xml:space="preserve">Packet </w:t>
      </w:r>
      <w:r w:rsidR="002178F5">
        <w:rPr>
          <w:rStyle w:val="ErrorTok"/>
          <w:rFonts w:ascii="Times New Roman" w:hAnsi="Times New Roman" w:cs="Times New Roman"/>
        </w:rPr>
        <w:t>tag</w:t>
      </w:r>
      <w:r w:rsidRPr="00A87816">
        <w:rPr>
          <w:rStyle w:val="ErrorTok"/>
          <w:rFonts w:ascii="Times New Roman" w:hAnsi="Times New Roman" w:cs="Times New Roman"/>
        </w:rPr>
        <w:t xml:space="preserve"> string. </w:t>
      </w:r>
      <w:r w:rsidRPr="00A87816">
        <w:rPr>
          <w:rFonts w:cs="Times New Roman"/>
        </w:rPr>
        <w:br/>
      </w:r>
      <w:r w:rsidRPr="00A87816">
        <w:rPr>
          <w:rStyle w:val="FunctionTok"/>
          <w:rFonts w:ascii="Times New Roman" w:hAnsi="Times New Roman" w:cs="Times New Roman"/>
        </w:rPr>
        <w:t>}</w:t>
      </w:r>
    </w:p>
    <w:p w:rsidR="007B451D" w:rsidRDefault="00E45DBC">
      <w:pPr>
        <w:pStyle w:val="FirstParagraph"/>
        <w:rPr>
          <w:ins w:id="31" w:author="陈定敏" w:date="2023-12-21T17:08:00Z"/>
          <w:rFonts w:cs="Times New Roman" w:hint="eastAsia"/>
          <w:lang w:eastAsia="zh-CN"/>
        </w:rPr>
      </w:pPr>
      <w:proofErr w:type="gramStart"/>
      <w:r w:rsidRPr="00A87816">
        <w:rPr>
          <w:rFonts w:cs="Times New Roman"/>
        </w:rPr>
        <w:t>fun</w:t>
      </w:r>
      <w:proofErr w:type="gramEnd"/>
      <w:r w:rsidRPr="00A87816">
        <w:rPr>
          <w:rFonts w:cs="Times New Roman"/>
        </w:rPr>
        <w:t xml:space="preserve">: The name corresponding to the function, such as: "BaseStationID" reads the base station id, "answerChoices" //Multiple choice </w:t>
      </w:r>
      <w:r w:rsidR="00D70329">
        <w:rPr>
          <w:rFonts w:cs="Times New Roman"/>
        </w:rPr>
        <w:t>keypad</w:t>
      </w:r>
      <w:r w:rsidRPr="00A87816">
        <w:rPr>
          <w:rFonts w:cs="Times New Roman"/>
        </w:rPr>
        <w:t xml:space="preserve"> feedback value. </w:t>
      </w:r>
      <w:r w:rsidRPr="00A87816">
        <w:rPr>
          <w:rFonts w:cs="Times New Roman"/>
        </w:rPr>
        <w:br/>
      </w:r>
      <w:proofErr w:type="gramStart"/>
      <w:ins w:id="32" w:author="陈定敏" w:date="2023-12-21T17:06:00Z">
        <w:r w:rsidR="007B451D" w:rsidRPr="00A87816">
          <w:rPr>
            <w:rFonts w:cs="Times New Roman"/>
          </w:rPr>
          <w:t>baseId</w:t>
        </w:r>
        <w:proofErr w:type="gramEnd"/>
        <w:r w:rsidR="007B451D" w:rsidRPr="00A87816">
          <w:rPr>
            <w:rFonts w:cs="Times New Roman"/>
          </w:rPr>
          <w:t>: Base station ID, used to distinguish base station</w:t>
        </w:r>
        <w:r w:rsidR="007B451D">
          <w:rPr>
            <w:rFonts w:cs="Times New Roman"/>
          </w:rPr>
          <w:t>s</w:t>
        </w:r>
        <w:r w:rsidR="007B451D" w:rsidRPr="00A87816">
          <w:rPr>
            <w:rFonts w:cs="Times New Roman"/>
          </w:rPr>
          <w:t xml:space="preserve">, 0 represents all base stations, 1 represents base station No. 1. </w:t>
        </w:r>
      </w:ins>
    </w:p>
    <w:p w:rsidR="007812D1" w:rsidRPr="00A87816" w:rsidRDefault="00E45DBC">
      <w:pPr>
        <w:pStyle w:val="FirstParagraph"/>
        <w:rPr>
          <w:rFonts w:cs="Times New Roman"/>
        </w:rPr>
      </w:pPr>
      <w:del w:id="33" w:author="陈定敏" w:date="2023-12-21T17:06:00Z">
        <w:r w:rsidRPr="00A87816" w:rsidDel="007B451D">
          <w:rPr>
            <w:rFonts w:cs="Times New Roman"/>
          </w:rPr>
          <w:delText>baseId: Base station ID, used to distinguish the base station logo; 0 specially represents all base stations, 1 represents base station No. 1</w:delText>
        </w:r>
      </w:del>
      <w:r w:rsidRPr="00A87816">
        <w:rPr>
          <w:rFonts w:cs="Times New Roman"/>
        </w:rPr>
        <w:t xml:space="preserve"> . </w:t>
      </w:r>
      <w:r w:rsidRPr="00A87816">
        <w:rPr>
          <w:rFonts w:cs="Times New Roman"/>
        </w:rPr>
        <w:br/>
      </w:r>
      <w:proofErr w:type="gramStart"/>
      <w:r w:rsidRPr="00A87816">
        <w:rPr>
          <w:rFonts w:cs="Times New Roman"/>
        </w:rPr>
        <w:t>infos</w:t>
      </w:r>
      <w:proofErr w:type="gramEnd"/>
      <w:r w:rsidRPr="00A87816">
        <w:rPr>
          <w:rFonts w:cs="Times New Roman"/>
        </w:rPr>
        <w:t xml:space="preserve">: Data fed back by WSCmdApp to the APP layer. See the specific function definition for details. </w:t>
      </w:r>
      <w:r w:rsidRPr="00A87816">
        <w:rPr>
          <w:rFonts w:cs="Times New Roman"/>
        </w:rPr>
        <w:br/>
      </w:r>
      <w:proofErr w:type="gramStart"/>
      <w:r w:rsidRPr="00A87816">
        <w:rPr>
          <w:rFonts w:cs="Times New Roman"/>
        </w:rPr>
        <w:t>packetTag</w:t>
      </w:r>
      <w:proofErr w:type="gramEnd"/>
      <w:r w:rsidRPr="00A87816">
        <w:rPr>
          <w:rFonts w:cs="Times New Roman"/>
        </w:rPr>
        <w:t xml:space="preserve">: </w:t>
      </w:r>
      <w:r w:rsidR="000622FB" w:rsidRPr="000622FB">
        <w:rPr>
          <w:rFonts w:cs="Times New Roman"/>
        </w:rPr>
        <w:t>This is an extension field which needs to be managed by the application. It returns the received string.</w:t>
      </w:r>
    </w:p>
    <w:p w:rsidR="009B5117" w:rsidRDefault="00E45DBC">
      <w:pPr>
        <w:pStyle w:val="a0"/>
        <w:rPr>
          <w:rFonts w:cs="Times New Roman"/>
        </w:rPr>
      </w:pPr>
      <w:r w:rsidRPr="00A87816">
        <w:rPr>
          <w:rFonts w:cs="Times New Roman"/>
        </w:rPr>
        <w:t xml:space="preserve">Field value description: </w:t>
      </w:r>
    </w:p>
    <w:p w:rsidR="009B5117" w:rsidRPr="009B5117" w:rsidRDefault="009B5117" w:rsidP="009B5117">
      <w:pPr>
        <w:pStyle w:val="a0"/>
        <w:rPr>
          <w:rFonts w:cs="Times New Roman"/>
        </w:rPr>
      </w:pPr>
      <w:r w:rsidRPr="009B5117">
        <w:rPr>
          <w:rFonts w:cs="Times New Roman"/>
        </w:rPr>
        <w:t>The state field in the feedback infos indicates the status: OK indicates success, FAIL indicates failure.</w:t>
      </w:r>
    </w:p>
    <w:p w:rsidR="009B5117" w:rsidRPr="009B5117" w:rsidRDefault="009B5117" w:rsidP="009B5117">
      <w:pPr>
        <w:pStyle w:val="a0"/>
        <w:rPr>
          <w:rFonts w:cs="Times New Roman"/>
        </w:rPr>
      </w:pPr>
      <w:r w:rsidRPr="009B5117">
        <w:rPr>
          <w:rFonts w:cs="Times New Roman"/>
        </w:rPr>
        <w:t>The values of the hardware parameter fields in the feedback infos: FAIL indicates failure, while other values indicate success.</w:t>
      </w:r>
    </w:p>
    <w:p w:rsidR="007812D1" w:rsidRPr="00A87816" w:rsidRDefault="009B5117" w:rsidP="009B5117">
      <w:pPr>
        <w:pStyle w:val="a0"/>
        <w:rPr>
          <w:rFonts w:cs="Times New Roman"/>
        </w:rPr>
      </w:pPr>
      <w:r w:rsidRPr="009B5117">
        <w:rPr>
          <w:rFonts w:cs="Times New Roman"/>
        </w:rPr>
        <w:t>X~Y: Values within this range specifically refer to integers.</w:t>
      </w:r>
    </w:p>
    <w:p w:rsidR="007812D1" w:rsidRPr="00A87816" w:rsidRDefault="009B5117" w:rsidP="00067B66">
      <w:pPr>
        <w:pStyle w:val="1"/>
      </w:pPr>
      <w:bookmarkStart w:id="34" w:name="_Toc153615952"/>
      <w:bookmarkStart w:id="35" w:name="通信方式"/>
      <w:bookmarkEnd w:id="26"/>
      <w:r>
        <w:t>C</w:t>
      </w:r>
      <w:r w:rsidR="00E45DBC" w:rsidRPr="00A87816">
        <w:t>ommunication</w:t>
      </w:r>
      <w:r w:rsidR="00B64D5B">
        <w:t xml:space="preserve"> Method</w:t>
      </w:r>
      <w:bookmarkEnd w:id="34"/>
    </w:p>
    <w:p w:rsidR="007B451D" w:rsidRPr="009469AF" w:rsidRDefault="007B451D" w:rsidP="007B451D">
      <w:pPr>
        <w:pStyle w:val="a0"/>
        <w:rPr>
          <w:ins w:id="36" w:author="陈定敏" w:date="2023-12-21T17:07:00Z"/>
          <w:rFonts w:cs="Times New Roman"/>
        </w:rPr>
      </w:pPr>
      <w:ins w:id="37" w:author="陈定敏" w:date="2023-12-21T17:07:00Z">
        <w:r w:rsidRPr="009469AF">
          <w:rPr>
            <w:rFonts w:cs="Times New Roman"/>
          </w:rPr>
          <w:t>The data interaction is conducted in a send &lt;--&gt; reply manner. The application sends data to WSC</w:t>
        </w:r>
        <w:r>
          <w:rPr>
            <w:rFonts w:cs="Times New Roman"/>
          </w:rPr>
          <w:t xml:space="preserve">mdApp, and </w:t>
        </w:r>
        <w:r w:rsidRPr="00A87816">
          <w:rPr>
            <w:rFonts w:cs="Times New Roman"/>
          </w:rPr>
          <w:t>WSCmdApp replies after receiving it and completing the execution.</w:t>
        </w:r>
      </w:ins>
    </w:p>
    <w:p w:rsidR="007B451D" w:rsidRPr="009469AF" w:rsidRDefault="007B451D" w:rsidP="007B451D">
      <w:pPr>
        <w:pStyle w:val="a0"/>
        <w:rPr>
          <w:ins w:id="38" w:author="陈定敏" w:date="2023-12-21T17:07:00Z"/>
          <w:rFonts w:cs="Times New Roman"/>
        </w:rPr>
      </w:pPr>
      <w:ins w:id="39" w:author="陈定敏" w:date="2023-12-21T17:07:00Z">
        <w:r w:rsidRPr="009469AF">
          <w:rPr>
            <w:rFonts w:cs="Times New Roman"/>
          </w:rPr>
          <w:t>If the application has no data to send to WSCmdApp, it</w:t>
        </w:r>
        <w:r>
          <w:rPr>
            <w:rFonts w:cs="Times New Roman"/>
          </w:rPr>
          <w:t xml:space="preserve"> can send the heartbeat command to WSCmdApp.</w:t>
        </w:r>
      </w:ins>
    </w:p>
    <w:p w:rsidR="007B451D" w:rsidRPr="009469AF" w:rsidRDefault="007B451D" w:rsidP="007B451D">
      <w:pPr>
        <w:pStyle w:val="a0"/>
        <w:rPr>
          <w:ins w:id="40" w:author="陈定敏" w:date="2023-12-21T17:07:00Z"/>
          <w:rFonts w:cs="Times New Roman"/>
        </w:rPr>
      </w:pPr>
      <w:ins w:id="41" w:author="陈定敏" w:date="2023-12-21T17:07:00Z">
        <w:r w:rsidRPr="009469AF">
          <w:rPr>
            <w:rFonts w:cs="Times New Roman"/>
          </w:rPr>
          <w:t>When the WSCmdApp is set to WebSocket server mode, the application can confirm the connection status with WSCmdApp by responding to t</w:t>
        </w:r>
        <w:r>
          <w:rPr>
            <w:rFonts w:cs="Times New Roman"/>
          </w:rPr>
          <w:t>he heartbeats sent by WSCmdApp.</w:t>
        </w:r>
      </w:ins>
    </w:p>
    <w:p w:rsidR="007B451D" w:rsidRPr="00A87816" w:rsidRDefault="007B451D" w:rsidP="007B451D">
      <w:pPr>
        <w:pStyle w:val="a0"/>
        <w:rPr>
          <w:ins w:id="42" w:author="陈定敏" w:date="2023-12-21T17:07:00Z"/>
          <w:rFonts w:cs="Times New Roman"/>
        </w:rPr>
      </w:pPr>
      <w:ins w:id="43" w:author="陈定敏" w:date="2023-12-21T17:07:00Z">
        <w:r w:rsidRPr="009469AF">
          <w:rPr>
            <w:rFonts w:cs="Times New Roman"/>
          </w:rPr>
          <w:t>When the WSCmdApp is set to WebSocket client mode, WSCmdApp will automatically determine whether to reconnect based on the settings of the heartbeat judgment switch and heartbeat parameters.</w:t>
        </w:r>
      </w:ins>
    </w:p>
    <w:p w:rsidR="007812D1" w:rsidRPr="00A87816" w:rsidDel="007B451D" w:rsidRDefault="00E45DBC">
      <w:pPr>
        <w:pStyle w:val="FirstParagraph"/>
        <w:rPr>
          <w:del w:id="44" w:author="陈定敏" w:date="2023-12-21T17:07:00Z"/>
          <w:rFonts w:cs="Times New Roman"/>
        </w:rPr>
      </w:pPr>
      <w:del w:id="45" w:author="陈定敏" w:date="2023-12-21T17:07:00Z">
        <w:r w:rsidRPr="00A87816" w:rsidDel="007B451D">
          <w:rPr>
            <w:rFonts w:cs="Times New Roman"/>
          </w:rPr>
          <w:delText xml:space="preserve">Data interaction takes the form of </w:delText>
        </w:r>
        <w:r w:rsidR="00B64D5B" w:rsidRPr="00B64D5B" w:rsidDel="007B451D">
          <w:rPr>
            <w:rFonts w:cs="Times New Roman"/>
          </w:rPr>
          <w:delText>send-receive</w:delText>
        </w:r>
        <w:r w:rsidRPr="00A87816" w:rsidDel="007B451D">
          <w:rPr>
            <w:rFonts w:cs="Times New Roman"/>
          </w:rPr>
          <w:delText>. The application sends data to WSCmdApp, and WSCmdApp replies after receiving it and completing the execution.</w:delText>
        </w:r>
      </w:del>
    </w:p>
    <w:p w:rsidR="007812D1" w:rsidRPr="00A87816" w:rsidRDefault="00E45DBC">
      <w:pPr>
        <w:pStyle w:val="a0"/>
        <w:rPr>
          <w:rFonts w:cs="Times New Roman"/>
        </w:rPr>
      </w:pPr>
      <w:del w:id="46" w:author="陈定敏" w:date="2023-12-21T17:07:00Z">
        <w:r w:rsidRPr="00A87816" w:rsidDel="007B451D">
          <w:rPr>
            <w:rFonts w:cs="Times New Roman"/>
          </w:rPr>
          <w:delText xml:space="preserve">When the application has no data to send to WSCmdApp, it needs to send a heartbeat. After receiving the heartbeat, WSCmdApp will reply with a heartbeat to determine the </w:delText>
        </w:r>
        <w:r w:rsidRPr="00A87816" w:rsidDel="007B451D">
          <w:rPr>
            <w:rFonts w:cs="Times New Roman"/>
          </w:rPr>
          <w:lastRenderedPageBreak/>
          <w:delText>connection status with the application. (In the configuration file, if heartbeat check is enabled and the application fails to send heartbeats as required, WSCmdApp will disconnect the current connection and retry the connection)</w:delText>
        </w:r>
      </w:del>
    </w:p>
    <w:p w:rsidR="007812D1" w:rsidRPr="00A87816" w:rsidRDefault="00B64D5B" w:rsidP="00067B66">
      <w:pPr>
        <w:pStyle w:val="1"/>
      </w:pPr>
      <w:bookmarkStart w:id="47" w:name="_Toc153615953"/>
      <w:bookmarkStart w:id="48" w:name="编程流程说明"/>
      <w:bookmarkEnd w:id="35"/>
      <w:r>
        <w:t>Programming Process D</w:t>
      </w:r>
      <w:r w:rsidR="00E45DBC" w:rsidRPr="00A87816">
        <w:t>escription</w:t>
      </w:r>
      <w:bookmarkEnd w:id="47"/>
    </w:p>
    <w:p w:rsidR="007B451D" w:rsidRPr="009469AF" w:rsidRDefault="007B451D" w:rsidP="007B451D">
      <w:pPr>
        <w:pStyle w:val="FirstParagraph"/>
        <w:rPr>
          <w:ins w:id="49" w:author="陈定敏" w:date="2023-12-21T17:07:00Z"/>
          <w:rFonts w:cs="Times New Roman"/>
        </w:rPr>
      </w:pPr>
      <w:ins w:id="50" w:author="陈定敏" w:date="2023-12-21T17:07:00Z">
        <w:r w:rsidRPr="00A87816">
          <w:rPr>
            <w:rFonts w:cs="Times New Roman"/>
          </w:rPr>
          <w:t xml:space="preserve">The basic process for users to program using WSCmdApp is as follows: </w:t>
        </w:r>
        <w:r w:rsidRPr="00A87816">
          <w:rPr>
            <w:rFonts w:cs="Times New Roman"/>
          </w:rPr>
          <w:br/>
          <w:t>Configuration parameters: (configurable, see the configuration file config.ini for details)</w:t>
        </w:r>
      </w:ins>
    </w:p>
    <w:p w:rsidR="007B451D" w:rsidRPr="00A87816" w:rsidRDefault="007B451D" w:rsidP="007B451D">
      <w:pPr>
        <w:pStyle w:val="a0"/>
        <w:rPr>
          <w:ins w:id="51" w:author="陈定敏" w:date="2023-12-21T17:07:00Z"/>
          <w:rFonts w:cs="Times New Roman"/>
        </w:rPr>
      </w:pPr>
      <w:ins w:id="52" w:author="陈定敏" w:date="2023-12-21T17:07:00Z">
        <w:r>
          <w:rPr>
            <w:rFonts w:cs="Times New Roman"/>
          </w:rPr>
          <w:t>Programming</w:t>
        </w:r>
        <w:r w:rsidRPr="00A87816">
          <w:rPr>
            <w:rFonts w:cs="Times New Roman"/>
          </w:rPr>
          <w:t>:</w:t>
        </w:r>
      </w:ins>
    </w:p>
    <w:p w:rsidR="007B451D" w:rsidRDefault="007B451D" w:rsidP="007B451D">
      <w:pPr>
        <w:pStyle w:val="FirstParagraph"/>
        <w:rPr>
          <w:ins w:id="53" w:author="陈定敏" w:date="2023-12-21T17:07:00Z"/>
          <w:rFonts w:cs="Times New Roman" w:hint="eastAsia"/>
          <w:lang w:eastAsia="zh-CN"/>
        </w:rPr>
      </w:pPr>
      <w:ins w:id="54" w:author="陈定敏" w:date="2023-12-21T17:07:00Z">
        <w:r w:rsidRPr="00A87816">
          <w:rPr>
            <w:rFonts w:cs="Times New Roman"/>
          </w:rPr>
          <w:t xml:space="preserve">1. Use </w:t>
        </w:r>
        <w:r>
          <w:rPr>
            <w:rFonts w:cs="Times New Roman"/>
          </w:rPr>
          <w:t>websocket communication, and</w:t>
        </w:r>
        <w:r w:rsidRPr="00A87816">
          <w:rPr>
            <w:rFonts w:cs="Times New Roman"/>
          </w:rPr>
          <w:t xml:space="preserve"> IP is the IP address. </w:t>
        </w:r>
        <w:r w:rsidRPr="00A87816">
          <w:rPr>
            <w:rFonts w:cs="Times New Roman"/>
          </w:rPr>
          <w:br/>
          <w:t xml:space="preserve">2. Start the WSCmdApp.exe (WSCmdApp) process. </w:t>
        </w:r>
        <w:r w:rsidRPr="00A87816">
          <w:rPr>
            <w:rFonts w:cs="Times New Roman"/>
          </w:rPr>
          <w:br/>
          <w:t xml:space="preserve">3. The business software can communicate directly after connecting to the server. The communication data format is JSON (UTF-8 encoding). Please see the JSON command description section for specific parameters. </w:t>
        </w:r>
        <w:r w:rsidRPr="00A87816">
          <w:rPr>
            <w:rFonts w:cs="Times New Roman"/>
          </w:rPr>
          <w:br/>
          <w:t xml:space="preserve">4. The business software sends an exit </w:t>
        </w:r>
        <w:proofErr w:type="gramStart"/>
        <w:r w:rsidRPr="00A87816">
          <w:rPr>
            <w:rFonts w:cs="Times New Roman"/>
          </w:rPr>
          <w:t>command,</w:t>
        </w:r>
        <w:proofErr w:type="gramEnd"/>
        <w:r w:rsidRPr="00A87816">
          <w:rPr>
            <w:rFonts w:cs="Times New Roman"/>
          </w:rPr>
          <w:t xml:space="preserve"> and WSCmdApp.exe (WSCmdApp) exits after receiving the command.</w:t>
        </w:r>
      </w:ins>
    </w:p>
    <w:p w:rsidR="007812D1" w:rsidRPr="00A87816" w:rsidDel="007B451D" w:rsidRDefault="00E45DBC" w:rsidP="007B451D">
      <w:pPr>
        <w:pStyle w:val="FirstParagraph"/>
        <w:rPr>
          <w:del w:id="55" w:author="陈定敏" w:date="2023-12-21T17:07:00Z"/>
          <w:rFonts w:cs="Times New Roman"/>
        </w:rPr>
      </w:pPr>
      <w:del w:id="56" w:author="陈定敏" w:date="2023-12-21T17:07:00Z">
        <w:r w:rsidRPr="00A87816" w:rsidDel="007B451D">
          <w:rPr>
            <w:rFonts w:cs="Times New Roman"/>
          </w:rPr>
          <w:delText xml:space="preserve">The basic process for users to program using WSCmdApp is as follows: </w:delText>
        </w:r>
        <w:r w:rsidRPr="00A87816" w:rsidDel="007B451D">
          <w:rPr>
            <w:rFonts w:cs="Times New Roman"/>
          </w:rPr>
          <w:br/>
          <w:delText>Configuration parameters: (configurable, see the configuration file config.ini for details)</w:delText>
        </w:r>
      </w:del>
    </w:p>
    <w:p w:rsidR="007812D1" w:rsidRPr="00A87816" w:rsidDel="007B451D" w:rsidRDefault="00B64D5B">
      <w:pPr>
        <w:pStyle w:val="a0"/>
        <w:rPr>
          <w:del w:id="57" w:author="陈定敏" w:date="2023-12-21T17:07:00Z"/>
          <w:rFonts w:cs="Times New Roman"/>
        </w:rPr>
      </w:pPr>
      <w:del w:id="58" w:author="陈定敏" w:date="2023-12-21T17:07:00Z">
        <w:r w:rsidDel="007B451D">
          <w:rPr>
            <w:rFonts w:cs="Times New Roman"/>
          </w:rPr>
          <w:delText xml:space="preserve">1. </w:delText>
        </w:r>
        <w:r w:rsidR="00E45DBC" w:rsidRPr="00A87816" w:rsidDel="007B451D">
          <w:rPr>
            <w:rFonts w:cs="Times New Roman"/>
          </w:rPr>
          <w:delText>The operating mode of sdk-&gt;role websocket [client: client mode, server: server mode].</w:delText>
        </w:r>
      </w:del>
    </w:p>
    <w:p w:rsidR="007812D1" w:rsidRPr="00A87816" w:rsidDel="007B451D" w:rsidRDefault="00E45DBC">
      <w:pPr>
        <w:pStyle w:val="a0"/>
        <w:rPr>
          <w:del w:id="59" w:author="陈定敏" w:date="2023-12-21T17:07:00Z"/>
          <w:rFonts w:cs="Times New Roman"/>
        </w:rPr>
      </w:pPr>
      <w:del w:id="60" w:author="陈定敏" w:date="2023-12-21T17:07:00Z">
        <w:r w:rsidRPr="00A87816" w:rsidDel="007B451D">
          <w:rPr>
            <w:rFonts w:cs="Times New Roman"/>
          </w:rPr>
          <w:delText>2. sdk-&gt;ip If the websoc</w:delText>
        </w:r>
        <w:r w:rsidR="00811F26" w:rsidDel="007B451D">
          <w:rPr>
            <w:rFonts w:cs="Times New Roman"/>
          </w:rPr>
          <w:delText xml:space="preserve">ket is in client mode, </w:delText>
        </w:r>
        <w:r w:rsidRPr="00A87816" w:rsidDel="007B451D">
          <w:rPr>
            <w:rFonts w:cs="Times New Roman"/>
          </w:rPr>
          <w:delText>th</w:delText>
        </w:r>
        <w:r w:rsidR="00811F26" w:rsidDel="007B451D">
          <w:rPr>
            <w:rFonts w:cs="Times New Roman"/>
          </w:rPr>
          <w:delText xml:space="preserve">is ip is the target server ip; If the </w:delText>
        </w:r>
        <w:r w:rsidRPr="00A87816" w:rsidDel="007B451D">
          <w:rPr>
            <w:rFonts w:cs="Times New Roman"/>
          </w:rPr>
          <w:delText>websocket is in server mode, this ip is invalid.</w:delText>
        </w:r>
      </w:del>
    </w:p>
    <w:p w:rsidR="00B64D5B" w:rsidDel="007B451D" w:rsidRDefault="00E45DBC">
      <w:pPr>
        <w:pStyle w:val="a0"/>
        <w:rPr>
          <w:del w:id="61" w:author="陈定敏" w:date="2023-12-21T17:07:00Z"/>
          <w:rFonts w:cs="Times New Roman"/>
        </w:rPr>
      </w:pPr>
      <w:del w:id="62" w:author="陈定敏" w:date="2023-12-21T17:07:00Z">
        <w:r w:rsidRPr="00A87816" w:rsidDel="007B451D">
          <w:rPr>
            <w:rFonts w:cs="Times New Roman"/>
          </w:rPr>
          <w:delText>3. sdk-&gt;port If th</w:delText>
        </w:r>
        <w:r w:rsidR="00811F26" w:rsidDel="007B451D">
          <w:rPr>
            <w:rFonts w:cs="Times New Roman"/>
          </w:rPr>
          <w:delText xml:space="preserve">e websocket is in client mode, </w:delText>
        </w:r>
        <w:r w:rsidRPr="00A87816" w:rsidDel="007B451D">
          <w:rPr>
            <w:rFonts w:cs="Times New Roman"/>
          </w:rPr>
          <w:delText>this p</w:delText>
        </w:r>
        <w:r w:rsidR="00811F26" w:rsidDel="007B451D">
          <w:rPr>
            <w:rFonts w:cs="Times New Roman"/>
          </w:rPr>
          <w:delText>ort is the target server port; I</w:delText>
        </w:r>
        <w:r w:rsidRPr="00A87816" w:rsidDel="007B451D">
          <w:rPr>
            <w:rFonts w:cs="Times New Roman"/>
          </w:rPr>
          <w:delText>f th</w:delText>
        </w:r>
        <w:r w:rsidR="00811F26" w:rsidDel="007B451D">
          <w:rPr>
            <w:rFonts w:cs="Times New Roman"/>
          </w:rPr>
          <w:delText xml:space="preserve">e websocket is in server mode, this port is </w:delText>
        </w:r>
        <w:r w:rsidR="00811F26" w:rsidRPr="00811F26" w:rsidDel="007B451D">
          <w:rPr>
            <w:rFonts w:cs="Times New Roman"/>
          </w:rPr>
          <w:delText>the port number of the local server.</w:delText>
        </w:r>
        <w:r w:rsidRPr="00A87816" w:rsidDel="007B451D">
          <w:rPr>
            <w:rFonts w:cs="Times New Roman"/>
          </w:rPr>
          <w:br/>
        </w:r>
      </w:del>
    </w:p>
    <w:p w:rsidR="007812D1" w:rsidRPr="00A87816" w:rsidDel="007B451D" w:rsidRDefault="007F2425">
      <w:pPr>
        <w:pStyle w:val="a0"/>
        <w:rPr>
          <w:del w:id="63" w:author="陈定敏" w:date="2023-12-21T17:07:00Z"/>
          <w:rFonts w:cs="Times New Roman"/>
        </w:rPr>
      </w:pPr>
      <w:del w:id="64" w:author="陈定敏" w:date="2023-12-21T17:07:00Z">
        <w:r w:rsidDel="007B451D">
          <w:rPr>
            <w:rFonts w:cs="Times New Roman"/>
          </w:rPr>
          <w:delText>Programming</w:delText>
        </w:r>
        <w:r w:rsidR="00E45DBC" w:rsidRPr="00A87816" w:rsidDel="007B451D">
          <w:rPr>
            <w:rFonts w:cs="Times New Roman"/>
          </w:rPr>
          <w:delText>:</w:delText>
        </w:r>
      </w:del>
    </w:p>
    <w:p w:rsidR="007812D1" w:rsidRPr="00A87816" w:rsidRDefault="00E45DBC">
      <w:pPr>
        <w:pStyle w:val="a0"/>
        <w:rPr>
          <w:rFonts w:cs="Times New Roman"/>
        </w:rPr>
      </w:pPr>
      <w:del w:id="65" w:author="陈定敏" w:date="2023-12-21T17:07:00Z">
        <w:r w:rsidRPr="00A87816" w:rsidDel="007B451D">
          <w:rPr>
            <w:rFonts w:cs="Times New Roman"/>
          </w:rPr>
          <w:delText xml:space="preserve">1. Use websocket communication, and the IP is the IP address. </w:delText>
        </w:r>
        <w:r w:rsidRPr="00A87816" w:rsidDel="007B451D">
          <w:rPr>
            <w:rFonts w:cs="Times New Roman"/>
          </w:rPr>
          <w:br/>
          <w:delText xml:space="preserve">2. Start the WSCmdApp.exe (WSCmdApp) process. </w:delText>
        </w:r>
        <w:r w:rsidRPr="00A87816" w:rsidDel="007B451D">
          <w:rPr>
            <w:rFonts w:cs="Times New Roman"/>
          </w:rPr>
          <w:br/>
          <w:delText xml:space="preserve">3. The business software can communicate directly after connecting to the server. The communication data format is JSON (UTF-8 encoding). Please see the JSON command description section for specific parameters. </w:delText>
        </w:r>
        <w:r w:rsidRPr="00A87816" w:rsidDel="007B451D">
          <w:rPr>
            <w:rFonts w:cs="Times New Roman"/>
          </w:rPr>
          <w:br/>
          <w:delText>4. The business software sends an exit command, and WSCmdApp.exe (WSCmdApp) exits after receiving the command.</w:delText>
        </w:r>
      </w:del>
    </w:p>
    <w:p w:rsidR="00067B66" w:rsidRPr="00067B66" w:rsidRDefault="00B64D5B" w:rsidP="00067B66">
      <w:pPr>
        <w:pStyle w:val="1"/>
      </w:pPr>
      <w:bookmarkStart w:id="66" w:name="_Toc153615954"/>
      <w:bookmarkStart w:id="67" w:name="json指令说明"/>
      <w:bookmarkEnd w:id="48"/>
      <w:r>
        <w:t>JSON Command D</w:t>
      </w:r>
      <w:r w:rsidR="00E45DBC" w:rsidRPr="00A87816">
        <w:t>escription</w:t>
      </w:r>
      <w:bookmarkEnd w:id="66"/>
    </w:p>
    <w:p w:rsidR="007812D1" w:rsidRPr="00A87816" w:rsidRDefault="00E45DBC">
      <w:pPr>
        <w:pStyle w:val="FirstParagraph"/>
        <w:rPr>
          <w:rFonts w:cs="Times New Roman"/>
        </w:rPr>
      </w:pPr>
      <w:r w:rsidRPr="00A87816">
        <w:rPr>
          <w:rFonts w:cs="Times New Roman"/>
        </w:rPr>
        <w:t>Json data communication is used between the application and WSCmdApp. The basic format of communication is as follows:</w:t>
      </w:r>
    </w:p>
    <w:p w:rsidR="007812D1" w:rsidRPr="00A87816" w:rsidRDefault="00811F26">
      <w:pPr>
        <w:pStyle w:val="a0"/>
        <w:rPr>
          <w:rFonts w:cs="Times New Roman"/>
        </w:rPr>
      </w:pPr>
      <w:r>
        <w:rPr>
          <w:rFonts w:cs="Times New Roman"/>
        </w:rPr>
        <w:t>Send</w:t>
      </w:r>
      <w:r w:rsidR="00E45DBC" w:rsidRPr="00A87816">
        <w:rPr>
          <w:rFonts w:cs="Times New Roman"/>
        </w:rPr>
        <w:t>: Application-&gt;WSCmdApp</w:t>
      </w:r>
    </w:p>
    <w:p w:rsidR="007812D1" w:rsidRPr="00A87816" w:rsidRDefault="00E45DBC">
      <w:pPr>
        <w:pStyle w:val="SourceCode"/>
        <w:rPr>
          <w:rFonts w:cs="Times New Roman"/>
        </w:rPr>
      </w:pPr>
      <w:r w:rsidRPr="00A87816">
        <w:rPr>
          <w:rStyle w:val="FunctionTok"/>
          <w:rFonts w:ascii="Times New Roman" w:hAnsi="Times New Roman" w:cs="Times New Roman"/>
        </w:rPr>
        <w:lastRenderedPageBreak/>
        <w:t>{</w:t>
      </w:r>
      <w:r w:rsidRPr="00A87816">
        <w:rPr>
          <w:rFonts w:cs="Times New Roman"/>
        </w:rPr>
        <w:br/>
      </w:r>
      <w:r w:rsidRPr="00A87816">
        <w:rPr>
          <w:rStyle w:val="NormalTok"/>
          <w:rFonts w:ascii="Times New Roman" w:hAnsi="Times New Roman" w:cs="Times New Roman"/>
        </w:rPr>
        <w:t xml:space="preserve"> </w:t>
      </w:r>
      <w:proofErr w:type="gramStart"/>
      <w:r w:rsidR="00A87816" w:rsidRPr="00A87816">
        <w:rPr>
          <w:rStyle w:val="ErrorTok"/>
          <w:rFonts w:ascii="Times New Roman" w:hAnsi="Times New Roman" w:cs="Times New Roman"/>
        </w:rPr>
        <w:t>fun</w:t>
      </w:r>
      <w:proofErr w:type="gramEnd"/>
      <w:r w:rsidR="00A87816" w:rsidRPr="00A87816">
        <w:rPr>
          <w:rStyle w:val="ErrorTok"/>
          <w:rFonts w:ascii="Times New Roman" w:hAnsi="Times New Roman" w:cs="Times New Roman"/>
        </w:rPr>
        <w:t xml:space="preserve">: </w:t>
      </w:r>
      <w:r w:rsidR="00811F26" w:rsidRPr="00811F26">
        <w:rPr>
          <w:rStyle w:val="ErrorTok"/>
          <w:rFonts w:ascii="Times New Roman" w:hAnsi="Times New Roman" w:cs="Times New Roman"/>
        </w:rPr>
        <w:t>""</w:t>
      </w:r>
      <w:r w:rsidRPr="00A87816">
        <w:rPr>
          <w:rStyle w:val="NormalTok"/>
          <w:rFonts w:ascii="Times New Roman" w:hAnsi="Times New Roman" w:cs="Times New Roman"/>
        </w:rPr>
        <w:t xml:space="preserve"> </w:t>
      </w:r>
      <w:r w:rsidRPr="00A87816">
        <w:rPr>
          <w:rStyle w:val="ErrorTok"/>
          <w:rFonts w:ascii="Times New Roman" w:hAnsi="Times New Roman" w:cs="Times New Roman"/>
        </w:rPr>
        <w:t>//</w:t>
      </w:r>
      <w:r w:rsidRPr="00A87816">
        <w:rPr>
          <w:rStyle w:val="NormalTok"/>
          <w:rFonts w:ascii="Times New Roman" w:hAnsi="Times New Roman" w:cs="Times New Roman"/>
        </w:rPr>
        <w:t xml:space="preserve"> </w:t>
      </w:r>
      <w:r w:rsidRPr="00A87816">
        <w:rPr>
          <w:rStyle w:val="ErrorTok"/>
          <w:rFonts w:ascii="Times New Roman" w:hAnsi="Times New Roman" w:cs="Times New Roman"/>
        </w:rPr>
        <w:t>Function definition</w:t>
      </w:r>
      <w:r w:rsidRPr="00A87816">
        <w:rPr>
          <w:rFonts w:cs="Times New Roman"/>
        </w:rPr>
        <w:br/>
      </w:r>
      <w:r w:rsidRPr="00A87816">
        <w:rPr>
          <w:rStyle w:val="NormalTok"/>
          <w:rFonts w:ascii="Times New Roman" w:hAnsi="Times New Roman" w:cs="Times New Roman"/>
        </w:rPr>
        <w:t xml:space="preserve"> </w:t>
      </w:r>
      <w:r w:rsidRPr="00A87816">
        <w:rPr>
          <w:rStyle w:val="ErrorTok"/>
          <w:rFonts w:ascii="Times New Roman" w:hAnsi="Times New Roman" w:cs="Times New Roman"/>
        </w:rPr>
        <w:t>baseId:</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NormalTok"/>
          <w:rFonts w:ascii="Times New Roman" w:hAnsi="Times New Roman" w:cs="Times New Roman"/>
        </w:rPr>
        <w:t xml:space="preserve"> </w:t>
      </w:r>
      <w:r w:rsidRPr="00A87816">
        <w:rPr>
          <w:rStyle w:val="ErrorTok"/>
          <w:rFonts w:ascii="Times New Roman" w:hAnsi="Times New Roman" w:cs="Times New Roman"/>
        </w:rPr>
        <w:t>//</w:t>
      </w:r>
      <w:r w:rsidRPr="00A87816">
        <w:rPr>
          <w:rStyle w:val="NormalTok"/>
          <w:rFonts w:ascii="Times New Roman" w:hAnsi="Times New Roman" w:cs="Times New Roman"/>
        </w:rPr>
        <w:t xml:space="preserve"> </w:t>
      </w:r>
      <w:r w:rsidRPr="00A87816">
        <w:rPr>
          <w:rStyle w:val="ErrorTok"/>
          <w:rFonts w:ascii="Times New Roman" w:hAnsi="Times New Roman" w:cs="Times New Roman"/>
        </w:rPr>
        <w:t xml:space="preserve">Base station id </w:t>
      </w:r>
      <w:r w:rsidRPr="00A87816">
        <w:rPr>
          <w:rStyle w:val="FunctionTok"/>
          <w:rFonts w:ascii="Times New Roman" w:hAnsi="Times New Roman" w:cs="Times New Roman"/>
        </w:rPr>
        <w:t xml:space="preserve">, </w:t>
      </w:r>
      <w:r w:rsidRPr="00A87816">
        <w:rPr>
          <w:rStyle w:val="ErrorTok"/>
          <w:rFonts w:ascii="Times New Roman" w:hAnsi="Times New Roman" w:cs="Times New Roman"/>
        </w:rPr>
        <w:t>numeric type</w:t>
      </w:r>
      <w:r w:rsidRPr="00A87816">
        <w:rPr>
          <w:rFonts w:cs="Times New Roman"/>
        </w:rPr>
        <w:br/>
      </w:r>
      <w:r w:rsidRPr="00A87816">
        <w:rPr>
          <w:rStyle w:val="NormalTok"/>
          <w:rFonts w:ascii="Times New Roman" w:hAnsi="Times New Roman" w:cs="Times New Roman"/>
        </w:rPr>
        <w:t xml:space="preserve"> </w:t>
      </w:r>
      <w:r w:rsidRPr="00A87816">
        <w:rPr>
          <w:rStyle w:val="ErrorTok"/>
          <w:rFonts w:ascii="Times New Roman" w:hAnsi="Times New Roman" w:cs="Times New Roman"/>
        </w:rPr>
        <w:t>params:</w:t>
      </w:r>
      <w:r w:rsidRPr="00A87816">
        <w:rPr>
          <w:rStyle w:val="NormalTok"/>
          <w:rFonts w:ascii="Times New Roman" w:hAnsi="Times New Roman" w:cs="Times New Roman"/>
        </w:rPr>
        <w:t xml:space="preserve"> </w:t>
      </w:r>
      <w:r w:rsidRPr="00811F26">
        <w:rPr>
          <w:rStyle w:val="ErrorTok"/>
          <w:rFonts w:ascii="Times New Roman" w:hAnsi="Times New Roman" w:cs="Times New Roman"/>
          <w:b w:val="0"/>
        </w:rPr>
        <w:t>{</w:t>
      </w:r>
      <w:r w:rsidRPr="00A87816">
        <w:rPr>
          <w:rStyle w:val="ErrorTok"/>
          <w:rFonts w:ascii="Times New Roman" w:hAnsi="Times New Roman" w:cs="Times New Roman"/>
        </w:rPr>
        <w:t xml:space="preserv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ErrorTok"/>
          <w:rFonts w:ascii="Times New Roman" w:hAnsi="Times New Roman" w:cs="Times New Roman"/>
        </w:rPr>
        <w:t>//Parameter object/array</w:t>
      </w:r>
      <w:r w:rsidRPr="00A87816">
        <w:rPr>
          <w:rFonts w:cs="Times New Roman"/>
        </w:rPr>
        <w:br/>
      </w:r>
      <w:r w:rsidRPr="00A87816">
        <w:rPr>
          <w:rStyle w:val="NormalTok"/>
          <w:rFonts w:ascii="Times New Roman" w:hAnsi="Times New Roman" w:cs="Times New Roman"/>
        </w:rPr>
        <w:t xml:space="preserve"> </w:t>
      </w:r>
      <w:r w:rsidRPr="00A87816">
        <w:rPr>
          <w:rStyle w:val="ErrorTok"/>
          <w:rFonts w:ascii="Times New Roman" w:hAnsi="Times New Roman" w:cs="Times New Roman"/>
        </w:rPr>
        <w:t>packetTag:</w:t>
      </w:r>
      <w:r w:rsidRPr="00A87816">
        <w:rPr>
          <w:rStyle w:val="NormalTok"/>
          <w:rFonts w:ascii="Times New Roman" w:hAnsi="Times New Roman" w:cs="Times New Roman"/>
        </w:rPr>
        <w:t xml:space="preserve"> </w:t>
      </w:r>
      <w:r w:rsidRPr="00A87816">
        <w:rPr>
          <w:rStyle w:val="ErrorTok"/>
          <w:rFonts w:ascii="Times New Roman" w:hAnsi="Times New Roman" w:cs="Times New Roman"/>
        </w:rPr>
        <w:t>""</w:t>
      </w:r>
      <w:r w:rsidRPr="00A87816">
        <w:rPr>
          <w:rStyle w:val="NormalTok"/>
          <w:rFonts w:ascii="Times New Roman" w:hAnsi="Times New Roman" w:cs="Times New Roman"/>
        </w:rPr>
        <w:t xml:space="preserve"> </w:t>
      </w:r>
      <w:r w:rsidRPr="00A87816">
        <w:rPr>
          <w:rStyle w:val="ErrorTok"/>
          <w:rFonts w:ascii="Times New Roman" w:hAnsi="Times New Roman" w:cs="Times New Roman"/>
        </w:rPr>
        <w:t xml:space="preserve">//Packet </w:t>
      </w:r>
      <w:r w:rsidR="002178F5">
        <w:rPr>
          <w:rStyle w:val="ErrorTok"/>
          <w:rFonts w:ascii="Times New Roman" w:hAnsi="Times New Roman" w:cs="Times New Roman"/>
        </w:rPr>
        <w:t>tag</w:t>
      </w:r>
      <w:r w:rsidRPr="00A87816">
        <w:rPr>
          <w:rStyle w:val="ErrorTok"/>
          <w:rFonts w:ascii="Times New Roman" w:hAnsi="Times New Roman" w:cs="Times New Roman"/>
        </w:rPr>
        <w:t xml:space="preserve"> string </w:t>
      </w:r>
      <w:r w:rsidRPr="00A87816">
        <w:rPr>
          <w:rFonts w:cs="Times New Roman"/>
        </w:rPr>
        <w:br/>
      </w:r>
      <w:r w:rsidRPr="00A87816">
        <w:rPr>
          <w:rStyle w:val="ErrorTok"/>
          <w:rFonts w:ascii="Times New Roman" w:hAnsi="Times New Roman" w:cs="Times New Roman"/>
        </w:rPr>
        <w:t>}</w:t>
      </w:r>
    </w:p>
    <w:p w:rsidR="007812D1" w:rsidRPr="00A87816" w:rsidRDefault="00E45DBC">
      <w:pPr>
        <w:pStyle w:val="FirstParagraph"/>
        <w:rPr>
          <w:rFonts w:cs="Times New Roman"/>
        </w:rPr>
      </w:pPr>
      <w:proofErr w:type="gramStart"/>
      <w:r w:rsidRPr="00A87816">
        <w:rPr>
          <w:rFonts w:cs="Times New Roman"/>
        </w:rPr>
        <w:t>fun</w:t>
      </w:r>
      <w:proofErr w:type="gramEnd"/>
      <w:r w:rsidRPr="00A87816">
        <w:rPr>
          <w:rFonts w:cs="Times New Roman"/>
        </w:rPr>
        <w:t xml:space="preserve">: defines the function, </w:t>
      </w:r>
      <w:r w:rsidR="0046643E" w:rsidRPr="0046643E">
        <w:rPr>
          <w:rFonts w:cs="Times New Roman"/>
        </w:rPr>
        <w:t>issue commands, and specify the function to be executed by the command.</w:t>
      </w:r>
    </w:p>
    <w:p w:rsidR="007812D1" w:rsidRPr="00A87816" w:rsidRDefault="00E45DBC">
      <w:pPr>
        <w:pStyle w:val="a0"/>
        <w:rPr>
          <w:rFonts w:cs="Times New Roman"/>
        </w:rPr>
      </w:pPr>
      <w:proofErr w:type="gramStart"/>
      <w:r w:rsidRPr="00A87816">
        <w:rPr>
          <w:rFonts w:cs="Times New Roman"/>
        </w:rPr>
        <w:t>baseId</w:t>
      </w:r>
      <w:proofErr w:type="gramEnd"/>
      <w:r w:rsidRPr="00A87816">
        <w:rPr>
          <w:rFonts w:cs="Times New Roman"/>
        </w:rPr>
        <w:t>: base station ID, numeric type. If you do not specify a specific base station ID, you can pass 0 or not pass the Key value. If you want to specify multiple base station IDs, you need to issue this command multiple times and switch to different base station IDs for sending.</w:t>
      </w:r>
    </w:p>
    <w:p w:rsidR="007812D1" w:rsidRPr="00A87816" w:rsidRDefault="0046643E">
      <w:pPr>
        <w:pStyle w:val="a0"/>
        <w:rPr>
          <w:rFonts w:cs="Times New Roman"/>
        </w:rPr>
      </w:pPr>
      <w:proofErr w:type="gramStart"/>
      <w:r>
        <w:rPr>
          <w:rFonts w:cs="Times New Roman"/>
        </w:rPr>
        <w:t>params</w:t>
      </w:r>
      <w:proofErr w:type="gramEnd"/>
      <w:r>
        <w:rPr>
          <w:rFonts w:cs="Times New Roman"/>
        </w:rPr>
        <w:t xml:space="preserve">: Parameters </w:t>
      </w:r>
      <w:r w:rsidRPr="0046643E">
        <w:rPr>
          <w:rFonts w:cs="Times New Roman"/>
        </w:rPr>
        <w:t>that can be an object or an array, used as an additional data package accompanying the command issued. Please refer to the specific function definition for details.</w:t>
      </w:r>
    </w:p>
    <w:p w:rsidR="007812D1" w:rsidRPr="00A87816" w:rsidRDefault="00E45DBC">
      <w:pPr>
        <w:pStyle w:val="a0"/>
        <w:rPr>
          <w:rFonts w:cs="Times New Roman"/>
        </w:rPr>
      </w:pPr>
      <w:proofErr w:type="gramStart"/>
      <w:r w:rsidRPr="00A87816">
        <w:rPr>
          <w:rFonts w:cs="Times New Roman"/>
        </w:rPr>
        <w:t>packerTag</w:t>
      </w:r>
      <w:proofErr w:type="gramEnd"/>
      <w:r w:rsidRPr="00A87816">
        <w:rPr>
          <w:rFonts w:cs="Times New Roman"/>
        </w:rPr>
        <w:t xml:space="preserve">: </w:t>
      </w:r>
      <w:r w:rsidRPr="00A87816">
        <w:rPr>
          <w:rFonts w:cs="Times New Roman"/>
        </w:rPr>
        <w:br/>
        <w:t>data tag string, used to distinguish the current instruction from other instructions. The user can customize the data sent by the application to WSCmdApp (if the user does not have customized data, it can be the packet serial number, so that the reply data can be distinguished as to which data packet the reply is). When WSCmdApp replies to the application, it directly backfills the tag data received by the application.</w:t>
      </w:r>
    </w:p>
    <w:p w:rsidR="007812D1" w:rsidRPr="00A87816" w:rsidRDefault="00712539">
      <w:pPr>
        <w:pStyle w:val="a0"/>
        <w:rPr>
          <w:rFonts w:cs="Times New Roman"/>
        </w:rPr>
      </w:pPr>
      <w:r>
        <w:rPr>
          <w:rFonts w:cs="Times New Roman"/>
        </w:rPr>
        <w:t>Receive</w:t>
      </w:r>
      <w:r w:rsidR="00E45DBC" w:rsidRPr="00A87816">
        <w:rPr>
          <w:rFonts w:cs="Times New Roman"/>
        </w:rPr>
        <w:t>: WSCmdApp -&gt; Application</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proofErr w:type="gramStart"/>
      <w:r w:rsidR="00A87816" w:rsidRPr="00A87816">
        <w:rPr>
          <w:rStyle w:val="ErrorTok"/>
          <w:rFonts w:ascii="Times New Roman" w:hAnsi="Times New Roman" w:cs="Times New Roman"/>
        </w:rPr>
        <w:t>fun</w:t>
      </w:r>
      <w:proofErr w:type="gramEnd"/>
      <w:r w:rsidR="00A87816" w:rsidRPr="00A87816">
        <w:rPr>
          <w:rStyle w:val="ErrorTok"/>
          <w:rFonts w:ascii="Times New Roman" w:hAnsi="Times New Roman" w:cs="Times New Roman"/>
        </w:rPr>
        <w:t xml:space="preserve">: </w:t>
      </w:r>
      <w:r w:rsidR="00811F26" w:rsidRPr="00811F26">
        <w:rPr>
          <w:rStyle w:val="ErrorTok"/>
          <w:rFonts w:ascii="Times New Roman" w:hAnsi="Times New Roman" w:cs="Times New Roman"/>
        </w:rPr>
        <w:t>""</w:t>
      </w:r>
      <w:r w:rsidRPr="00A87816">
        <w:rPr>
          <w:rStyle w:val="NormalTok"/>
          <w:rFonts w:ascii="Times New Roman" w:hAnsi="Times New Roman" w:cs="Times New Roman"/>
        </w:rPr>
        <w:t xml:space="preserve"> </w:t>
      </w:r>
      <w:r w:rsidRPr="00A87816">
        <w:rPr>
          <w:rStyle w:val="ErrorTok"/>
          <w:rFonts w:ascii="Times New Roman" w:hAnsi="Times New Roman" w:cs="Times New Roman"/>
        </w:rPr>
        <w:t>//Function definition</w:t>
      </w:r>
      <w:r w:rsidRPr="00A87816">
        <w:rPr>
          <w:rFonts w:cs="Times New Roman"/>
        </w:rPr>
        <w:br/>
      </w:r>
      <w:r w:rsidRPr="00A87816">
        <w:rPr>
          <w:rStyle w:val="NormalTok"/>
          <w:rFonts w:ascii="Times New Roman" w:hAnsi="Times New Roman" w:cs="Times New Roman"/>
        </w:rPr>
        <w:t xml:space="preserve"> </w:t>
      </w:r>
      <w:r w:rsidRPr="00A87816">
        <w:rPr>
          <w:rStyle w:val="ErrorTok"/>
          <w:rFonts w:ascii="Times New Roman" w:hAnsi="Times New Roman" w:cs="Times New Roman"/>
        </w:rPr>
        <w:t>baseId:</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NormalTok"/>
          <w:rFonts w:ascii="Times New Roman" w:hAnsi="Times New Roman" w:cs="Times New Roman"/>
        </w:rPr>
        <w:t xml:space="preserve"> </w:t>
      </w:r>
      <w:r w:rsidRPr="00A87816">
        <w:rPr>
          <w:rStyle w:val="ErrorTok"/>
          <w:rFonts w:ascii="Times New Roman" w:hAnsi="Times New Roman" w:cs="Times New Roman"/>
        </w:rPr>
        <w:t xml:space="preserve">//Base station id </w:t>
      </w:r>
      <w:r w:rsidRPr="00A87816">
        <w:rPr>
          <w:rStyle w:val="FunctionTok"/>
          <w:rFonts w:ascii="Times New Roman" w:hAnsi="Times New Roman" w:cs="Times New Roman"/>
        </w:rPr>
        <w:t xml:space="preserve">, </w:t>
      </w:r>
      <w:r w:rsidRPr="00A87816">
        <w:rPr>
          <w:rStyle w:val="ErrorTok"/>
          <w:rFonts w:ascii="Times New Roman" w:hAnsi="Times New Roman" w:cs="Times New Roman"/>
        </w:rPr>
        <w:t>numeric type</w:t>
      </w:r>
      <w:r w:rsidRPr="00A87816">
        <w:rPr>
          <w:rFonts w:cs="Times New Roman"/>
        </w:rPr>
        <w:br/>
      </w:r>
      <w:r w:rsidRPr="00A87816">
        <w:rPr>
          <w:rStyle w:val="NormalTok"/>
          <w:rFonts w:ascii="Times New Roman" w:hAnsi="Times New Roman" w:cs="Times New Roman"/>
        </w:rPr>
        <w:t xml:space="preserve"> </w:t>
      </w:r>
      <w:r w:rsidR="000622FB">
        <w:rPr>
          <w:rStyle w:val="ErrorTok"/>
          <w:rFonts w:ascii="Times New Roman" w:hAnsi="Times New Roman" w:cs="Times New Roman"/>
        </w:rPr>
        <w:t>infos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ErrorTok"/>
          <w:rFonts w:ascii="Times New Roman" w:hAnsi="Times New Roman" w:cs="Times New Roman"/>
        </w:rPr>
        <w:t>//Information object/array</w:t>
      </w:r>
      <w:r w:rsidRPr="00A87816">
        <w:rPr>
          <w:rFonts w:cs="Times New Roman"/>
        </w:rPr>
        <w:br/>
      </w:r>
      <w:r w:rsidRPr="00A87816">
        <w:rPr>
          <w:rStyle w:val="NormalTok"/>
          <w:rFonts w:ascii="Times New Roman" w:hAnsi="Times New Roman" w:cs="Times New Roman"/>
        </w:rPr>
        <w:t xml:space="preserve"> </w:t>
      </w:r>
      <w:r w:rsidRPr="00A87816">
        <w:rPr>
          <w:rStyle w:val="ErrorTok"/>
          <w:rFonts w:ascii="Times New Roman" w:hAnsi="Times New Roman" w:cs="Times New Roman"/>
        </w:rPr>
        <w:t>packetTag:</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w:t>
      </w:r>
      <w:r w:rsidRPr="00A87816">
        <w:rPr>
          <w:rStyle w:val="NormalTok"/>
          <w:rFonts w:ascii="Times New Roman" w:hAnsi="Times New Roman" w:cs="Times New Roman"/>
        </w:rPr>
        <w:t xml:space="preserve"> </w:t>
      </w:r>
      <w:r w:rsidRPr="00A87816">
        <w:rPr>
          <w:rStyle w:val="ErrorTok"/>
          <w:rFonts w:ascii="Times New Roman" w:hAnsi="Times New Roman" w:cs="Times New Roman"/>
        </w:rPr>
        <w:t>//</w:t>
      </w:r>
      <w:r w:rsidRPr="00A87816">
        <w:rPr>
          <w:rStyle w:val="NormalTok"/>
          <w:rFonts w:ascii="Times New Roman" w:hAnsi="Times New Roman" w:cs="Times New Roman"/>
        </w:rPr>
        <w:t xml:space="preserve"> </w:t>
      </w:r>
      <w:r w:rsidRPr="00A87816">
        <w:rPr>
          <w:rStyle w:val="ErrorTok"/>
          <w:rFonts w:ascii="Times New Roman" w:hAnsi="Times New Roman" w:cs="Times New Roman"/>
        </w:rPr>
        <w:t xml:space="preserve">Packet </w:t>
      </w:r>
      <w:r w:rsidR="002178F5">
        <w:rPr>
          <w:rStyle w:val="ErrorTok"/>
          <w:rFonts w:ascii="Times New Roman" w:hAnsi="Times New Roman" w:cs="Times New Roman"/>
        </w:rPr>
        <w:t>tag</w:t>
      </w:r>
      <w:r w:rsidRPr="00A87816">
        <w:rPr>
          <w:rStyle w:val="ErrorTok"/>
          <w:rFonts w:ascii="Times New Roman" w:hAnsi="Times New Roman" w:cs="Times New Roman"/>
        </w:rPr>
        <w:t xml:space="preserve"> string, used to distinguish the current command from other commands. WSCmdApp sends an auto-incrementing number to the application. WSCmdApp replies to the application by directly backfilling the tags received by WSCmdApp. </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proofErr w:type="gramStart"/>
      <w:r w:rsidRPr="00A87816">
        <w:rPr>
          <w:rFonts w:cs="Times New Roman"/>
        </w:rPr>
        <w:t>fun</w:t>
      </w:r>
      <w:proofErr w:type="gramEnd"/>
      <w:r w:rsidRPr="00A87816">
        <w:rPr>
          <w:rFonts w:cs="Times New Roman"/>
        </w:rPr>
        <w:t xml:space="preserve">: the same as the </w:t>
      </w:r>
      <w:r w:rsidR="0046643E">
        <w:rPr>
          <w:rFonts w:cs="Times New Roman"/>
        </w:rPr>
        <w:t>send</w:t>
      </w:r>
      <w:r w:rsidRPr="00A87816">
        <w:rPr>
          <w:rFonts w:cs="Times New Roman"/>
        </w:rPr>
        <w:t xml:space="preserve"> description</w:t>
      </w:r>
      <w:r w:rsidR="0046643E">
        <w:rPr>
          <w:rFonts w:cs="Times New Roman"/>
        </w:rPr>
        <w:t xml:space="preserve"> above</w:t>
      </w:r>
      <w:r w:rsidRPr="00A87816">
        <w:rPr>
          <w:rFonts w:cs="Times New Roman"/>
        </w:rPr>
        <w:t xml:space="preserve">. </w:t>
      </w:r>
      <w:r w:rsidRPr="00A87816">
        <w:rPr>
          <w:rFonts w:cs="Times New Roman"/>
        </w:rPr>
        <w:br/>
      </w:r>
      <w:proofErr w:type="gramStart"/>
      <w:r w:rsidRPr="00A87816">
        <w:rPr>
          <w:rFonts w:cs="Times New Roman"/>
        </w:rPr>
        <w:t>baseId</w:t>
      </w:r>
      <w:proofErr w:type="gramEnd"/>
      <w:r w:rsidRPr="00A87816">
        <w:rPr>
          <w:rFonts w:cs="Times New Roman"/>
        </w:rPr>
        <w:t xml:space="preserve">: the same as the </w:t>
      </w:r>
      <w:r w:rsidR="0046643E">
        <w:rPr>
          <w:rFonts w:cs="Times New Roman"/>
        </w:rPr>
        <w:t>send</w:t>
      </w:r>
      <w:r w:rsidRPr="00A87816">
        <w:rPr>
          <w:rFonts w:cs="Times New Roman"/>
        </w:rPr>
        <w:t xml:space="preserve"> description</w:t>
      </w:r>
      <w:r w:rsidR="0046643E">
        <w:rPr>
          <w:rFonts w:cs="Times New Roman"/>
        </w:rPr>
        <w:t xml:space="preserve"> above</w:t>
      </w:r>
      <w:r w:rsidRPr="00A87816">
        <w:rPr>
          <w:rFonts w:cs="Times New Roman"/>
        </w:rPr>
        <w:t xml:space="preserve">. </w:t>
      </w:r>
      <w:r w:rsidRPr="00A87816">
        <w:rPr>
          <w:rFonts w:cs="Times New Roman"/>
        </w:rPr>
        <w:br/>
      </w:r>
      <w:proofErr w:type="gramStart"/>
      <w:r w:rsidRPr="00A87816">
        <w:rPr>
          <w:rFonts w:cs="Times New Roman"/>
        </w:rPr>
        <w:t>infos</w:t>
      </w:r>
      <w:proofErr w:type="gramEnd"/>
      <w:r w:rsidRPr="00A87816">
        <w:rPr>
          <w:rFonts w:cs="Times New Roman"/>
        </w:rPr>
        <w:t xml:space="preserve">: the data fed back by WSCmdApp to the application layer. See the specific function definition for details. </w:t>
      </w:r>
      <w:r w:rsidRPr="00A87816">
        <w:rPr>
          <w:rFonts w:cs="Times New Roman"/>
        </w:rPr>
        <w:br/>
      </w:r>
      <w:proofErr w:type="gramStart"/>
      <w:r w:rsidRPr="00A87816">
        <w:rPr>
          <w:rFonts w:cs="Times New Roman"/>
        </w:rPr>
        <w:t>packetTag</w:t>
      </w:r>
      <w:proofErr w:type="gramEnd"/>
      <w:r w:rsidRPr="00A87816">
        <w:rPr>
          <w:rFonts w:cs="Times New Roman"/>
        </w:rPr>
        <w:t xml:space="preserve">: </w:t>
      </w:r>
      <w:r w:rsidR="0046643E" w:rsidRPr="0046643E">
        <w:rPr>
          <w:rFonts w:cs="Times New Roman"/>
        </w:rPr>
        <w:t>A string representing the data tag, which is used to indicate the status of the feedback function as a data package attached to the application. If WSCmdApp sends data actively, it will be a set of incremented data.</w:t>
      </w:r>
    </w:p>
    <w:p w:rsidR="00DD2AFD" w:rsidRDefault="00E45DBC" w:rsidP="00DD2AFD">
      <w:pPr>
        <w:pStyle w:val="a0"/>
        <w:rPr>
          <w:rFonts w:cs="Times New Roman"/>
        </w:rPr>
      </w:pPr>
      <w:r w:rsidRPr="00A87816">
        <w:rPr>
          <w:rFonts w:cs="Times New Roman"/>
        </w:rPr>
        <w:t xml:space="preserve">Field value description: </w:t>
      </w:r>
      <w:r w:rsidRPr="00A87816">
        <w:rPr>
          <w:rFonts w:cs="Times New Roman"/>
        </w:rPr>
        <w:br/>
      </w:r>
      <w:r w:rsidR="00DD2AFD" w:rsidRPr="00DD2AFD">
        <w:rPr>
          <w:rFonts w:cs="Times New Roman"/>
        </w:rPr>
        <w:t>The “state” field in the feedback “infos” indicates the status of the operation. “OK” means</w:t>
      </w:r>
      <w:r w:rsidR="00DD2AFD">
        <w:rPr>
          <w:rFonts w:cs="Times New Roman"/>
        </w:rPr>
        <w:t xml:space="preserve"> success, “FAIL” means failure.</w:t>
      </w:r>
    </w:p>
    <w:p w:rsidR="00DD2AFD" w:rsidRPr="00DD2AFD" w:rsidRDefault="00DD2AFD" w:rsidP="00DD2AFD">
      <w:pPr>
        <w:pStyle w:val="a0"/>
        <w:rPr>
          <w:rFonts w:cs="Times New Roman"/>
        </w:rPr>
      </w:pPr>
      <w:r w:rsidRPr="00DD2AFD">
        <w:rPr>
          <w:rFonts w:cs="Times New Roman"/>
        </w:rPr>
        <w:t>The values of the hardware parameter fields in the feedback “infos” is “FAIL” when failure occurs. For successful operations, any other value may be returned.</w:t>
      </w:r>
    </w:p>
    <w:p w:rsidR="004D66E6" w:rsidRPr="00A87816" w:rsidRDefault="00DD2AFD" w:rsidP="00DD2AFD">
      <w:pPr>
        <w:pStyle w:val="a0"/>
        <w:rPr>
          <w:rFonts w:cs="Times New Roman"/>
        </w:rPr>
      </w:pPr>
      <w:r w:rsidRPr="00DD2AFD">
        <w:rPr>
          <w:rFonts w:cs="Times New Roman"/>
        </w:rPr>
        <w:lastRenderedPageBreak/>
        <w:t>X~Y: Refers to integers within the specified range.</w:t>
      </w:r>
    </w:p>
    <w:p w:rsidR="004D66E6" w:rsidRPr="004D66E6" w:rsidRDefault="004D66E6" w:rsidP="00067B66">
      <w:pPr>
        <w:pStyle w:val="2"/>
      </w:pPr>
      <w:bookmarkStart w:id="68" w:name="_Toc153615955"/>
      <w:bookmarkStart w:id="69" w:name="心跳"/>
      <w:r w:rsidRPr="004D66E6">
        <w:t>Heartbeat</w:t>
      </w:r>
      <w:bookmarkEnd w:id="68"/>
    </w:p>
    <w:p w:rsidR="007812D1" w:rsidRPr="00A87816" w:rsidRDefault="00E45DBC">
      <w:pPr>
        <w:pStyle w:val="FirstParagraph"/>
        <w:rPr>
          <w:rFonts w:cs="Times New Roman"/>
        </w:rPr>
      </w:pPr>
      <w:r w:rsidRPr="00A87816">
        <w:rPr>
          <w:rFonts w:cs="Times New Roman"/>
        </w:rPr>
        <w:t>The application sends a heartbeat, and WSCmdApp responds to determine the connection status.</w:t>
      </w:r>
    </w:p>
    <w:p w:rsidR="007812D1" w:rsidRPr="00A87816" w:rsidRDefault="00DD2AFD">
      <w:pPr>
        <w:pStyle w:val="a0"/>
        <w:rPr>
          <w:rFonts w:cs="Times New Roman"/>
        </w:rPr>
      </w:pPr>
      <w:r>
        <w:rPr>
          <w:rFonts w:cs="Times New Roman"/>
        </w:rPr>
        <w:t>S</w:t>
      </w:r>
      <w:r w:rsidR="00E45DBC" w:rsidRPr="00A87816">
        <w:rPr>
          <w:rFonts w:cs="Times New Roman"/>
        </w:rPr>
        <w:t>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"heartBeat" //Heartbeat </w:t>
      </w:r>
      <w:r w:rsidRPr="00A87816">
        <w:rPr>
          <w:rFonts w:cs="Times New Roman"/>
        </w:rPr>
        <w:br/>
        <w:t xml:space="preserve">baseId: //No such value </w:t>
      </w:r>
      <w:r w:rsidRPr="00A87816">
        <w:rPr>
          <w:rFonts w:cs="Times New Roman"/>
        </w:rPr>
        <w:br/>
        <w:t xml:space="preserve">params:{}//No such value </w:t>
      </w:r>
      <w:r w:rsidRPr="00A87816">
        <w:rPr>
          <w:rFonts w:cs="Times New Roman"/>
        </w:rPr>
        <w:br/>
        <w:t>packetTag:"1"//The received packetTag can be used to analyze the communication status</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"heartbeat"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DD2AFD">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"heartBeat" //Heartbeat </w:t>
      </w:r>
      <w:r w:rsidRPr="00A87816">
        <w:rPr>
          <w:rFonts w:cs="Times New Roman"/>
        </w:rPr>
        <w:br/>
        <w:t xml:space="preserve">baseId: //No such value </w:t>
      </w:r>
      <w:r w:rsidRPr="00A87816">
        <w:rPr>
          <w:rFonts w:cs="Times New Roman"/>
        </w:rPr>
        <w:br/>
        <w:t xml:space="preserve">infos:{}//No such value </w:t>
      </w:r>
      <w:r w:rsidRPr="00A87816">
        <w:rPr>
          <w:rFonts w:cs="Times New Roman"/>
        </w:rPr>
        <w:br/>
        <w:t>packetTag:"1"//Data packet tag</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"heartbeat"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4D66E6" w:rsidRDefault="00DD2AFD" w:rsidP="00067B66">
      <w:pPr>
        <w:pStyle w:val="2"/>
      </w:pPr>
      <w:bookmarkStart w:id="70" w:name="_Toc153615956"/>
      <w:bookmarkStart w:id="71" w:name="基站的连接断开和复位"/>
      <w:bookmarkEnd w:id="69"/>
      <w:r w:rsidRPr="004D66E6">
        <w:t>Base Station Connection, Disconnection and R</w:t>
      </w:r>
      <w:r w:rsidR="00E45DBC" w:rsidRPr="004D66E6">
        <w:t>eset</w:t>
      </w:r>
      <w:bookmarkEnd w:id="70"/>
    </w:p>
    <w:p w:rsidR="007812D1" w:rsidRPr="00A87816" w:rsidRDefault="00E45DBC">
      <w:pPr>
        <w:pStyle w:val="FirstParagraph"/>
        <w:rPr>
          <w:rFonts w:cs="Times New Roman"/>
        </w:rPr>
      </w:pPr>
      <w:r w:rsidRPr="00A87816">
        <w:rPr>
          <w:rFonts w:cs="Times New Roman"/>
        </w:rPr>
        <w:t xml:space="preserve">After the application successfully connects to the WSCmdApp network (receives heartbeat), it can send a command to connect to the base station. After receiving a successful connection from the base station, you can communicate with the SunVote wireless feedback system (base station, </w:t>
      </w:r>
      <w:r w:rsidR="00D70329">
        <w:rPr>
          <w:rFonts w:cs="Times New Roman"/>
        </w:rPr>
        <w:t>keypad</w:t>
      </w:r>
      <w:r w:rsidRPr="00A87816">
        <w:rPr>
          <w:rFonts w:cs="Times New Roman"/>
        </w:rPr>
        <w:t>).</w:t>
      </w:r>
    </w:p>
    <w:p w:rsidR="007812D1" w:rsidRPr="00A87816" w:rsidRDefault="00BC502C" w:rsidP="00C97686">
      <w:pPr>
        <w:pStyle w:val="3"/>
        <w:numPr>
          <w:ilvl w:val="0"/>
          <w:numId w:val="2"/>
        </w:numPr>
      </w:pPr>
      <w:bookmarkStart w:id="72" w:name="_Toc153615957"/>
      <w:bookmarkStart w:id="73" w:name="连接基站"/>
      <w:r>
        <w:t>Connect to Base S</w:t>
      </w:r>
      <w:r w:rsidR="00E45DBC" w:rsidRPr="00A87816">
        <w:t>tation</w:t>
      </w:r>
      <w:bookmarkEnd w:id="72"/>
    </w:p>
    <w:p w:rsidR="007812D1" w:rsidRPr="00A87816" w:rsidRDefault="00E45DBC">
      <w:pPr>
        <w:pStyle w:val="FirstParagraph"/>
        <w:rPr>
          <w:rFonts w:cs="Times New Roman"/>
        </w:rPr>
      </w:pPr>
      <w:r w:rsidRPr="00A87816">
        <w:rPr>
          <w:rFonts w:cs="Times New Roman"/>
        </w:rPr>
        <w:t>Read the online</w:t>
      </w:r>
      <w:r w:rsidR="007756AC">
        <w:rPr>
          <w:rFonts w:cs="Times New Roman"/>
        </w:rPr>
        <w:t xml:space="preserve"> base station status </w:t>
      </w:r>
      <w:r w:rsidR="007756AC">
        <w:rPr>
          <w:rFonts w:cs="Times New Roman"/>
        </w:rPr>
        <w:br/>
        <w:t>S</w:t>
      </w:r>
      <w:r w:rsidRPr="00A87816">
        <w:rPr>
          <w:rFonts w:cs="Times New Roman"/>
        </w:rPr>
        <w:t xml:space="preserve">end: </w:t>
      </w:r>
      <w:r w:rsidRPr="00A87816">
        <w:rPr>
          <w:rFonts w:cs="Times New Roman"/>
        </w:rPr>
        <w:br/>
        <w:t xml:space="preserve">fun: "readConnectBase" //Connect to the base station </w:t>
      </w:r>
      <w:r w:rsidRPr="00A87816">
        <w:rPr>
          <w:rFonts w:cs="Times New Roman"/>
        </w:rPr>
        <w:br/>
        <w:t>baseId</w:t>
      </w:r>
      <w:proofErr w:type="gramStart"/>
      <w:r w:rsidRPr="00A87816">
        <w:rPr>
          <w:rFonts w:cs="Times New Roman"/>
        </w:rPr>
        <w:t>:0</w:t>
      </w:r>
      <w:proofErr w:type="gramEnd"/>
      <w:r w:rsidRPr="00A87816">
        <w:rPr>
          <w:rFonts w:cs="Times New Roman"/>
        </w:rPr>
        <w:t xml:space="preserve"> //Base station ID </w:t>
      </w:r>
      <w:r w:rsidRPr="00A87816">
        <w:rPr>
          <w:rFonts w:cs="Times New Roman"/>
        </w:rPr>
        <w:br/>
        <w:t xml:space="preserve">params: {} //Empty </w:t>
      </w:r>
      <w:r w:rsidRPr="00A87816">
        <w:rPr>
          <w:rFonts w:cs="Times New Roman"/>
        </w:rPr>
        <w:br/>
        <w:t>packetTag: "1" //</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lastRenderedPageBreak/>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"readConnectBase"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"connectBase" //Connect to the base station </w:t>
      </w:r>
      <w:r w:rsidRPr="00A87816">
        <w:rPr>
          <w:rFonts w:cs="Times New Roman"/>
        </w:rPr>
        <w:br/>
        <w:t xml:space="preserve">baseId:1 //Base station ID </w:t>
      </w:r>
      <w:r w:rsidRPr="00A87816">
        <w:rPr>
          <w:rFonts w:cs="Times New Roman"/>
        </w:rPr>
        <w:br/>
        <w:t>infos: {"state":"OK"} //OK</w:t>
      </w:r>
      <w:r w:rsidR="007756AC">
        <w:rPr>
          <w:rFonts w:cs="Times New Roman"/>
        </w:rPr>
        <w:t xml:space="preserve"> means</w:t>
      </w:r>
      <w:r w:rsidRPr="00A87816">
        <w:rPr>
          <w:rFonts w:cs="Times New Roman"/>
        </w:rPr>
        <w:t xml:space="preserve"> connection successful </w:t>
      </w:r>
      <w:r w:rsidRPr="00A87816">
        <w:rPr>
          <w:rFonts w:cs="Times New Roman"/>
        </w:rPr>
        <w:br/>
        <w:t>packetTag:"1" //Received packetTag</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"connectBase"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The base station actively reports after being connected, and WSCmdApp reports the information.</w:t>
      </w:r>
    </w:p>
    <w:p w:rsidR="007812D1" w:rsidRPr="00A87816" w:rsidRDefault="007756AC">
      <w:pPr>
        <w:pStyle w:val="a0"/>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"connectBase" //Connect to the base station </w:t>
      </w:r>
      <w:r w:rsidRPr="00A87816">
        <w:rPr>
          <w:rFonts w:cs="Times New Roman"/>
        </w:rPr>
        <w:br/>
        <w:t xml:space="preserve">baseId:1 //Base station ID </w:t>
      </w:r>
      <w:r w:rsidRPr="00A87816">
        <w:rPr>
          <w:rFonts w:cs="Times New Roman"/>
        </w:rPr>
        <w:br/>
        <w:t>infos: {"state":"OK"} //OK</w:t>
      </w:r>
      <w:r w:rsidR="007756AC">
        <w:rPr>
          <w:rFonts w:cs="Times New Roman"/>
        </w:rPr>
        <w:t xml:space="preserve"> means</w:t>
      </w:r>
      <w:r w:rsidRPr="00A87816">
        <w:rPr>
          <w:rFonts w:cs="Times New Roman"/>
        </w:rPr>
        <w:t xml:space="preserve"> connection successful </w:t>
      </w:r>
      <w:r w:rsidRPr="00A87816">
        <w:rPr>
          <w:rFonts w:cs="Times New Roman"/>
        </w:rPr>
        <w:br/>
        <w:t>packetTag:"1" //Received packetTag</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"connectBase"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7756AC" w:rsidP="00C97686">
      <w:pPr>
        <w:pStyle w:val="3"/>
        <w:numPr>
          <w:ilvl w:val="0"/>
          <w:numId w:val="3"/>
        </w:numPr>
      </w:pPr>
      <w:bookmarkStart w:id="74" w:name="_Toc153615958"/>
      <w:bookmarkStart w:id="75" w:name="断开基站"/>
      <w:bookmarkEnd w:id="73"/>
      <w:r>
        <w:t>Disconnect Base S</w:t>
      </w:r>
      <w:r w:rsidR="00E45DBC" w:rsidRPr="00A87816">
        <w:t>tation</w:t>
      </w:r>
      <w:bookmarkEnd w:id="74"/>
    </w:p>
    <w:p w:rsidR="007812D1" w:rsidRPr="00A87816" w:rsidRDefault="00E45DBC">
      <w:pPr>
        <w:pStyle w:val="FirstParagraph"/>
        <w:rPr>
          <w:rFonts w:cs="Times New Roman"/>
        </w:rPr>
      </w:pPr>
      <w:r w:rsidRPr="00A87816">
        <w:rPr>
          <w:rFonts w:cs="Times New Roman"/>
        </w:rPr>
        <w:t>WSCmdApp reports information.</w:t>
      </w:r>
    </w:p>
    <w:p w:rsidR="007812D1" w:rsidRPr="00A87816" w:rsidRDefault="007756AC">
      <w:pPr>
        <w:pStyle w:val="a0"/>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lastRenderedPageBreak/>
        <w:t>fun</w:t>
      </w:r>
      <w:proofErr w:type="gramEnd"/>
      <w:r w:rsidRPr="00A87816">
        <w:rPr>
          <w:rFonts w:cs="Times New Roman"/>
        </w:rPr>
        <w:t xml:space="preserve">: "disconnectBase" //Disconnect the base station </w:t>
      </w:r>
      <w:r w:rsidRPr="00A87816">
        <w:rPr>
          <w:rFonts w:cs="Times New Roman"/>
        </w:rPr>
        <w:br/>
        <w:t xml:space="preserve">baseId:1 //Base station ID </w:t>
      </w:r>
      <w:r w:rsidRPr="00A87816">
        <w:rPr>
          <w:rFonts w:cs="Times New Roman"/>
        </w:rPr>
        <w:br/>
        <w:t xml:space="preserve">infos: {} //No such value </w:t>
      </w:r>
      <w:r w:rsidRPr="00A87816">
        <w:rPr>
          <w:rFonts w:cs="Times New Roman"/>
        </w:rPr>
        <w:br/>
        <w:t>packetTag:"1"</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"disconnectBase"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7756AC" w:rsidP="00C97686">
      <w:pPr>
        <w:pStyle w:val="3"/>
        <w:numPr>
          <w:ilvl w:val="0"/>
          <w:numId w:val="4"/>
        </w:numPr>
      </w:pPr>
      <w:bookmarkStart w:id="76" w:name="_Toc153615959"/>
      <w:bookmarkStart w:id="77" w:name="复位基站"/>
      <w:bookmarkEnd w:id="75"/>
      <w:r>
        <w:t>Reset Base S</w:t>
      </w:r>
      <w:r w:rsidR="00E45DBC" w:rsidRPr="00A87816">
        <w:t>tation</w:t>
      </w:r>
      <w:bookmarkEnd w:id="76"/>
    </w:p>
    <w:p w:rsidR="007812D1" w:rsidRPr="00A87816" w:rsidRDefault="007756AC">
      <w:pPr>
        <w:pStyle w:val="FirstParagraph"/>
        <w:rPr>
          <w:rFonts w:cs="Times New Roman"/>
        </w:rPr>
      </w:pPr>
      <w:r>
        <w:rPr>
          <w:rFonts w:cs="Times New Roman"/>
        </w:rPr>
        <w:t>S</w:t>
      </w:r>
      <w:r w:rsidR="00E45DBC" w:rsidRPr="00A87816">
        <w:rPr>
          <w:rFonts w:cs="Times New Roman"/>
        </w:rPr>
        <w:t>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"resetBase" //Reset base station </w:t>
      </w:r>
      <w:r w:rsidRPr="00A87816">
        <w:rPr>
          <w:rFonts w:cs="Times New Roman"/>
        </w:rPr>
        <w:br/>
        <w:t xml:space="preserve">baseId:1, </w:t>
      </w:r>
      <w:r w:rsidRPr="00A87816">
        <w:rPr>
          <w:rFonts w:cs="Times New Roman"/>
        </w:rPr>
        <w:br/>
        <w:t>params:{} //No such value</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"resetBase"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7812D1">
      <w:pPr>
        <w:pStyle w:val="FirstParagraph"/>
        <w:rPr>
          <w:rFonts w:cs="Times New Roman"/>
        </w:rPr>
      </w:pPr>
    </w:p>
    <w:p w:rsidR="007812D1" w:rsidRPr="00A87816" w:rsidRDefault="00E45DBC">
      <w:pPr>
        <w:pStyle w:val="a0"/>
        <w:rPr>
          <w:rFonts w:cs="Times New Roman"/>
        </w:rPr>
      </w:pPr>
      <w:r w:rsidRPr="00A87816">
        <w:rPr>
          <w:rFonts w:cs="Times New Roman"/>
        </w:rPr>
        <w:t>Note: B200 supports this command</w:t>
      </w:r>
    </w:p>
    <w:p w:rsidR="007812D1" w:rsidRPr="00A87816" w:rsidRDefault="000737C4" w:rsidP="00067B66">
      <w:pPr>
        <w:pStyle w:val="2"/>
      </w:pPr>
      <w:bookmarkStart w:id="78" w:name="_Toc153615960"/>
      <w:bookmarkStart w:id="79" w:name="答题"/>
      <w:bookmarkEnd w:id="71"/>
      <w:bookmarkEnd w:id="77"/>
      <w:r>
        <w:t>A</w:t>
      </w:r>
      <w:r w:rsidR="00E45DBC" w:rsidRPr="00A87816">
        <w:t>nswer questions</w:t>
      </w:r>
      <w:bookmarkEnd w:id="78"/>
    </w:p>
    <w:p w:rsidR="007812D1" w:rsidRDefault="00E45DBC">
      <w:pPr>
        <w:pStyle w:val="FirstParagraph"/>
        <w:rPr>
          <w:rFonts w:cs="Times New Roman"/>
        </w:rPr>
      </w:pPr>
      <w:r w:rsidRPr="00A87816">
        <w:rPr>
          <w:rFonts w:cs="Times New Roman"/>
        </w:rPr>
        <w:t>Answering process:</w:t>
      </w:r>
    </w:p>
    <w:p w:rsidR="007812D1" w:rsidRPr="00020B86" w:rsidRDefault="008330B9">
      <w:pPr>
        <w:pStyle w:val="a0"/>
      </w:pPr>
      <w:r>
        <w:rPr>
          <w:noProof/>
          <w:lang w:val="en-US" w:eastAsia="zh-CN"/>
        </w:rPr>
        <w:drawing>
          <wp:inline distT="0" distB="0" distL="0" distR="0" wp14:anchorId="3DC7AA90" wp14:editId="2FE71E48">
            <wp:extent cx="5486400" cy="119253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86400" cy="1192530"/>
                    </a:xfrm>
                    <a:prstGeom prst="rect">
                      <a:avLst/>
                    </a:prstGeom>
                  </pic:spPr>
                </pic:pic>
              </a:graphicData>
            </a:graphic>
          </wp:inline>
        </w:drawing>
      </w:r>
    </w:p>
    <w:p w:rsidR="007812D1" w:rsidRPr="00A87816" w:rsidRDefault="00E45DBC">
      <w:pPr>
        <w:pStyle w:val="a0"/>
        <w:rPr>
          <w:rFonts w:cs="Times New Roman"/>
        </w:rPr>
      </w:pPr>
      <w:r w:rsidRPr="00A87816">
        <w:rPr>
          <w:rFonts w:cs="Times New Roman"/>
        </w:rPr>
        <w:t>When starting to answer</w:t>
      </w:r>
      <w:r w:rsidR="007756AC">
        <w:rPr>
          <w:rFonts w:cs="Times New Roman"/>
        </w:rPr>
        <w:t xml:space="preserve"> questions</w:t>
      </w:r>
      <w:r w:rsidRPr="00A87816">
        <w:rPr>
          <w:rFonts w:cs="Times New Roman"/>
        </w:rPr>
        <w:t xml:space="preserve">, </w:t>
      </w:r>
      <w:r w:rsidR="007756AC">
        <w:rPr>
          <w:rFonts w:cs="Times New Roman"/>
        </w:rPr>
        <w:t xml:space="preserve">you </w:t>
      </w:r>
      <w:r w:rsidRPr="00A87816">
        <w:rPr>
          <w:rFonts w:cs="Times New Roman"/>
        </w:rPr>
        <w:t xml:space="preserve">can specify the display title and start answering </w:t>
      </w:r>
      <w:r w:rsidR="00D70329">
        <w:rPr>
          <w:rFonts w:cs="Times New Roman"/>
        </w:rPr>
        <w:t>keypad</w:t>
      </w:r>
      <w:r w:rsidR="007756AC">
        <w:rPr>
          <w:rFonts w:cs="Times New Roman"/>
        </w:rPr>
        <w:t xml:space="preserve"> for </w:t>
      </w:r>
      <w:r w:rsidR="007756AC" w:rsidRPr="00A87816">
        <w:rPr>
          <w:rFonts w:cs="Times New Roman"/>
        </w:rPr>
        <w:t xml:space="preserve">each type of </w:t>
      </w:r>
      <w:r w:rsidR="007756AC">
        <w:rPr>
          <w:rFonts w:cs="Times New Roman"/>
        </w:rPr>
        <w:t>questions</w:t>
      </w:r>
      <w:r w:rsidRPr="00A87816">
        <w:rPr>
          <w:rFonts w:cs="Times New Roman"/>
        </w:rPr>
        <w:t>, or it can be empty.</w:t>
      </w:r>
    </w:p>
    <w:p w:rsidR="007812D1" w:rsidRPr="00A87816" w:rsidRDefault="00E45DBC">
      <w:pPr>
        <w:pStyle w:val="a0"/>
        <w:rPr>
          <w:rFonts w:cs="Times New Roman"/>
        </w:rPr>
      </w:pPr>
      <w:r w:rsidRPr="00A87816">
        <w:rPr>
          <w:rFonts w:cs="Times New Roman"/>
        </w:rPr>
        <w:t>The fields added to the top-level object are as follows:</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Change w:id="80" w:author="陈定敏" w:date="2023-12-18T13:24:00Z">
          <w:tblPr>
            <w:tblStyle w:val="Table"/>
            <w:tblW w:w="0" w:type="auto"/>
            <w:tblLook w:val="0020" w:firstRow="1" w:lastRow="0" w:firstColumn="0" w:lastColumn="0" w:noHBand="0" w:noVBand="0"/>
          </w:tblPr>
        </w:tblPrChange>
      </w:tblPr>
      <w:tblGrid>
        <w:gridCol w:w="1197"/>
        <w:gridCol w:w="2229"/>
        <w:gridCol w:w="5222"/>
        <w:tblGridChange w:id="81">
          <w:tblGrid>
            <w:gridCol w:w="1197"/>
            <w:gridCol w:w="2229"/>
            <w:gridCol w:w="5222"/>
          </w:tblGrid>
        </w:tblGridChange>
      </w:tblGrid>
      <w:tr w:rsidR="007812D1" w:rsidRPr="00A87816" w:rsidTr="00A97E89">
        <w:trPr>
          <w:cnfStyle w:val="100000000000" w:firstRow="1" w:lastRow="0" w:firstColumn="0" w:lastColumn="0" w:oddVBand="0" w:evenVBand="0" w:oddHBand="0" w:evenHBand="0" w:firstRowFirstColumn="0" w:firstRowLastColumn="0" w:lastRowFirstColumn="0" w:lastRowLastColumn="0"/>
          <w:tblHeader/>
          <w:trPrChange w:id="82" w:author="陈定敏" w:date="2023-12-18T13:24:00Z">
            <w:trPr>
              <w:tblHeader/>
            </w:trPr>
          </w:trPrChange>
        </w:trPr>
        <w:tc>
          <w:tcPr>
            <w:tcW w:w="0" w:type="auto"/>
            <w:tcBorders>
              <w:bottom w:val="none" w:sz="0" w:space="0" w:color="auto"/>
            </w:tcBorders>
            <w:tcPrChange w:id="83" w:author="陈定敏" w:date="2023-12-18T13:24:00Z">
              <w:tcPr>
                <w:tcW w:w="0" w:type="auto"/>
              </w:tcPr>
            </w:tcPrChange>
          </w:tcPr>
          <w:p w:rsidR="007812D1" w:rsidRPr="00A87816" w:rsidRDefault="00E45DBC">
            <w:pPr>
              <w:pStyle w:val="Compact"/>
              <w:cnfStyle w:val="100000000000" w:firstRow="1" w:lastRow="0" w:firstColumn="0" w:lastColumn="0" w:oddVBand="0" w:evenVBand="0" w:oddHBand="0" w:evenHBand="0" w:firstRowFirstColumn="0" w:firstRowLastColumn="0" w:lastRowFirstColumn="0" w:lastRowLastColumn="0"/>
              <w:rPr>
                <w:rFonts w:cs="Times New Roman"/>
              </w:rPr>
            </w:pPr>
            <w:r w:rsidRPr="00A87816">
              <w:rPr>
                <w:rFonts w:cs="Times New Roman"/>
                <w:b/>
                <w:bCs/>
              </w:rPr>
              <w:t>Json field</w:t>
            </w:r>
          </w:p>
        </w:tc>
        <w:tc>
          <w:tcPr>
            <w:tcW w:w="0" w:type="auto"/>
            <w:tcBorders>
              <w:bottom w:val="none" w:sz="0" w:space="0" w:color="auto"/>
            </w:tcBorders>
            <w:tcPrChange w:id="84" w:author="陈定敏" w:date="2023-12-18T13:24:00Z">
              <w:tcPr>
                <w:tcW w:w="0" w:type="auto"/>
              </w:tcPr>
            </w:tcPrChange>
          </w:tcPr>
          <w:p w:rsidR="007812D1" w:rsidRPr="00A87816" w:rsidRDefault="00E45DBC" w:rsidP="007756AC">
            <w:pPr>
              <w:pStyle w:val="Compact"/>
              <w:ind w:firstLineChars="50" w:firstLine="120"/>
              <w:cnfStyle w:val="100000000000" w:firstRow="1" w:lastRow="0" w:firstColumn="0" w:lastColumn="0" w:oddVBand="0" w:evenVBand="0" w:oddHBand="0" w:evenHBand="0" w:firstRowFirstColumn="0" w:firstRowLastColumn="0" w:lastRowFirstColumn="0" w:lastRowLastColumn="0"/>
              <w:rPr>
                <w:rFonts w:cs="Times New Roman"/>
              </w:rPr>
            </w:pPr>
            <w:r w:rsidRPr="00A87816">
              <w:rPr>
                <w:rFonts w:cs="Times New Roman"/>
                <w:b/>
                <w:bCs/>
              </w:rPr>
              <w:t>Field meaning</w:t>
            </w:r>
          </w:p>
        </w:tc>
        <w:tc>
          <w:tcPr>
            <w:tcW w:w="0" w:type="auto"/>
            <w:tcBorders>
              <w:bottom w:val="none" w:sz="0" w:space="0" w:color="auto"/>
            </w:tcBorders>
            <w:tcPrChange w:id="85" w:author="陈定敏" w:date="2023-12-18T13:24:00Z">
              <w:tcPr>
                <w:tcW w:w="0" w:type="auto"/>
              </w:tcPr>
            </w:tcPrChange>
          </w:tcPr>
          <w:p w:rsidR="007812D1" w:rsidRPr="00A87816" w:rsidRDefault="00E45DBC">
            <w:pPr>
              <w:pStyle w:val="Compact"/>
              <w:cnfStyle w:val="100000000000" w:firstRow="1" w:lastRow="0" w:firstColumn="0" w:lastColumn="0" w:oddVBand="0" w:evenVBand="0" w:oddHBand="0" w:evenHBand="0" w:firstRowFirstColumn="0" w:firstRowLastColumn="0" w:lastRowFirstColumn="0" w:lastRowLastColumn="0"/>
              <w:rPr>
                <w:rFonts w:cs="Times New Roman"/>
              </w:rPr>
            </w:pPr>
            <w:r w:rsidRPr="00A87816">
              <w:rPr>
                <w:rFonts w:cs="Times New Roman"/>
                <w:b/>
                <w:bCs/>
              </w:rPr>
              <w:t>Assignment and meaning</w:t>
            </w:r>
          </w:p>
        </w:tc>
      </w:tr>
      <w:tr w:rsidR="007812D1" w:rsidRPr="00A87816" w:rsidTr="00A97E89">
        <w:tc>
          <w:tcPr>
            <w:tcW w:w="0" w:type="auto"/>
            <w:tcPrChange w:id="86" w:author="陈定敏" w:date="2023-12-18T13:24:00Z">
              <w:tcPr>
                <w:tcW w:w="0" w:type="auto"/>
              </w:tcPr>
            </w:tcPrChange>
          </w:tcPr>
          <w:p w:rsidR="007812D1" w:rsidRPr="00A87816" w:rsidRDefault="00E45DBC">
            <w:pPr>
              <w:pStyle w:val="Compact"/>
              <w:rPr>
                <w:rFonts w:cs="Times New Roman"/>
              </w:rPr>
            </w:pPr>
            <w:r w:rsidRPr="00A87816">
              <w:rPr>
                <w:rFonts w:cs="Times New Roman"/>
              </w:rPr>
              <w:t>keySnList</w:t>
            </w:r>
          </w:p>
        </w:tc>
        <w:tc>
          <w:tcPr>
            <w:tcW w:w="0" w:type="auto"/>
            <w:tcPrChange w:id="87" w:author="陈定敏" w:date="2023-12-18T13:24:00Z">
              <w:tcPr>
                <w:tcW w:w="0" w:type="auto"/>
              </w:tcPr>
            </w:tcPrChange>
          </w:tcPr>
          <w:p w:rsidR="007812D1" w:rsidRPr="00A87816" w:rsidRDefault="007756AC" w:rsidP="007756AC">
            <w:pPr>
              <w:pStyle w:val="Compact"/>
              <w:rPr>
                <w:rFonts w:cs="Times New Roman"/>
              </w:rPr>
            </w:pPr>
            <w:r>
              <w:rPr>
                <w:rFonts w:cs="Times New Roman"/>
              </w:rPr>
              <w:t>Specified</w:t>
            </w:r>
            <w:r w:rsidR="00E45DBC" w:rsidRPr="00A87816">
              <w:rPr>
                <w:rFonts w:cs="Times New Roman"/>
              </w:rPr>
              <w:t xml:space="preserve"> </w:t>
            </w:r>
            <w:r w:rsidR="00D70329">
              <w:rPr>
                <w:rFonts w:cs="Times New Roman"/>
              </w:rPr>
              <w:t>keypad</w:t>
            </w:r>
            <w:r w:rsidR="00E45DBC" w:rsidRPr="00A87816">
              <w:rPr>
                <w:rFonts w:cs="Times New Roman"/>
              </w:rPr>
              <w:t xml:space="preserve"> list</w:t>
            </w:r>
          </w:p>
        </w:tc>
        <w:tc>
          <w:tcPr>
            <w:tcW w:w="0" w:type="auto"/>
            <w:tcPrChange w:id="88" w:author="陈定敏" w:date="2023-12-18T13:24:00Z">
              <w:tcPr>
                <w:tcW w:w="0" w:type="auto"/>
              </w:tcPr>
            </w:tcPrChange>
          </w:tcPr>
          <w:p w:rsidR="007812D1" w:rsidRPr="00A87816" w:rsidRDefault="00E45DBC" w:rsidP="007756AC">
            <w:pPr>
              <w:pStyle w:val="Compact"/>
              <w:rPr>
                <w:rFonts w:cs="Times New Roman"/>
              </w:rPr>
            </w:pPr>
            <w:proofErr w:type="gramStart"/>
            <w:r w:rsidRPr="00A87816">
              <w:rPr>
                <w:rFonts w:cs="Times New Roman"/>
              </w:rPr>
              <w:t>keySn</w:t>
            </w:r>
            <w:proofErr w:type="gramEnd"/>
            <w:r w:rsidRPr="00A87816">
              <w:rPr>
                <w:rFonts w:cs="Times New Roman"/>
              </w:rPr>
              <w:t xml:space="preserve"> array, empty means all </w:t>
            </w:r>
            <w:r w:rsidR="00D70329">
              <w:rPr>
                <w:rFonts w:cs="Times New Roman"/>
              </w:rPr>
              <w:t>keypad</w:t>
            </w:r>
            <w:r w:rsidRPr="00A87816">
              <w:rPr>
                <w:rFonts w:cs="Times New Roman"/>
              </w:rPr>
              <w:t>s are involved.</w:t>
            </w:r>
          </w:p>
        </w:tc>
      </w:tr>
    </w:tbl>
    <w:p w:rsidR="007812D1" w:rsidRPr="00A87816" w:rsidRDefault="007812D1">
      <w:pPr>
        <w:pStyle w:val="a0"/>
        <w:rPr>
          <w:rFonts w:cs="Times New Roman"/>
        </w:rPr>
      </w:pPr>
    </w:p>
    <w:p w:rsidR="007812D1" w:rsidRPr="00A87816" w:rsidRDefault="000D5044">
      <w:pPr>
        <w:pStyle w:val="a0"/>
        <w:rPr>
          <w:rFonts w:cs="Times New Roman"/>
        </w:rPr>
      </w:pPr>
      <w:r w:rsidRPr="000D5044">
        <w:rPr>
          <w:rFonts w:cs="Times New Roman"/>
        </w:rPr>
        <w:t xml:space="preserve">When stopping answering, </w:t>
      </w:r>
      <w:r>
        <w:rPr>
          <w:rFonts w:cs="Times New Roman"/>
        </w:rPr>
        <w:t xml:space="preserve">you </w:t>
      </w:r>
      <w:r w:rsidRPr="000D5044">
        <w:rPr>
          <w:rFonts w:cs="Times New Roman"/>
        </w:rPr>
        <w:t xml:space="preserve">can </w:t>
      </w:r>
      <w:r>
        <w:rPr>
          <w:rFonts w:cs="Times New Roman"/>
        </w:rPr>
        <w:t>specify the stop answering keypa</w:t>
      </w:r>
      <w:r w:rsidRPr="000D5044">
        <w:rPr>
          <w:rFonts w:cs="Times New Roman"/>
        </w:rPr>
        <w:t>d or leave it empty</w:t>
      </w:r>
      <w:r>
        <w:rPr>
          <w:rFonts w:cs="Times New Roman"/>
        </w:rPr>
        <w:t xml:space="preserve"> for each type</w:t>
      </w:r>
      <w:r w:rsidRPr="000D5044">
        <w:rPr>
          <w:rFonts w:cs="Times New Roman"/>
        </w:rPr>
        <w:t xml:space="preserve"> of questions. </w:t>
      </w:r>
      <w:r w:rsidR="00E45DBC" w:rsidRPr="00A87816">
        <w:rPr>
          <w:rFonts w:cs="Times New Roman"/>
        </w:rPr>
        <w:t>The fields added to the top-level object are as follows:</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Change w:id="89" w:author="陈定敏" w:date="2023-12-18T13:24:00Z">
          <w:tblPr>
            <w:tblStyle w:val="Table"/>
            <w:tblW w:w="0" w:type="auto"/>
            <w:tblLook w:val="0020" w:firstRow="1" w:lastRow="0" w:firstColumn="0" w:lastColumn="0" w:noHBand="0" w:noVBand="0"/>
          </w:tblPr>
        </w:tblPrChange>
      </w:tblPr>
      <w:tblGrid>
        <w:gridCol w:w="1197"/>
        <w:gridCol w:w="2229"/>
        <w:gridCol w:w="5222"/>
        <w:tblGridChange w:id="90">
          <w:tblGrid>
            <w:gridCol w:w="1197"/>
            <w:gridCol w:w="2229"/>
            <w:gridCol w:w="5222"/>
          </w:tblGrid>
        </w:tblGridChange>
      </w:tblGrid>
      <w:tr w:rsidR="007812D1" w:rsidRPr="00A87816" w:rsidTr="00A97E89">
        <w:trPr>
          <w:cnfStyle w:val="100000000000" w:firstRow="1" w:lastRow="0" w:firstColumn="0" w:lastColumn="0" w:oddVBand="0" w:evenVBand="0" w:oddHBand="0" w:evenHBand="0" w:firstRowFirstColumn="0" w:firstRowLastColumn="0" w:lastRowFirstColumn="0" w:lastRowLastColumn="0"/>
          <w:tblHeader/>
          <w:trPrChange w:id="91" w:author="陈定敏" w:date="2023-12-18T13:24:00Z">
            <w:trPr>
              <w:tblHeader/>
            </w:trPr>
          </w:trPrChange>
        </w:trPr>
        <w:tc>
          <w:tcPr>
            <w:tcW w:w="0" w:type="auto"/>
            <w:tcBorders>
              <w:bottom w:val="none" w:sz="0" w:space="0" w:color="auto"/>
            </w:tcBorders>
            <w:tcPrChange w:id="92" w:author="陈定敏" w:date="2023-12-18T13:24:00Z">
              <w:tcPr>
                <w:tcW w:w="0" w:type="auto"/>
              </w:tcPr>
            </w:tcPrChange>
          </w:tcPr>
          <w:p w:rsidR="007812D1" w:rsidRPr="00A87816" w:rsidRDefault="00E45DBC">
            <w:pPr>
              <w:pStyle w:val="Compact"/>
              <w:cnfStyle w:val="100000000000" w:firstRow="1" w:lastRow="0" w:firstColumn="0" w:lastColumn="0" w:oddVBand="0" w:evenVBand="0" w:oddHBand="0" w:evenHBand="0" w:firstRowFirstColumn="0" w:firstRowLastColumn="0" w:lastRowFirstColumn="0" w:lastRowLastColumn="0"/>
              <w:rPr>
                <w:rFonts w:cs="Times New Roman"/>
              </w:rPr>
            </w:pPr>
            <w:r w:rsidRPr="00A87816">
              <w:rPr>
                <w:rFonts w:cs="Times New Roman"/>
                <w:b/>
                <w:bCs/>
              </w:rPr>
              <w:t>Json field</w:t>
            </w:r>
          </w:p>
        </w:tc>
        <w:tc>
          <w:tcPr>
            <w:tcW w:w="0" w:type="auto"/>
            <w:tcBorders>
              <w:bottom w:val="none" w:sz="0" w:space="0" w:color="auto"/>
            </w:tcBorders>
            <w:tcPrChange w:id="93" w:author="陈定敏" w:date="2023-12-18T13:24:00Z">
              <w:tcPr>
                <w:tcW w:w="0" w:type="auto"/>
              </w:tcPr>
            </w:tcPrChange>
          </w:tcPr>
          <w:p w:rsidR="007812D1" w:rsidRPr="00A87816" w:rsidRDefault="00E45DBC">
            <w:pPr>
              <w:pStyle w:val="Compact"/>
              <w:cnfStyle w:val="100000000000" w:firstRow="1" w:lastRow="0" w:firstColumn="0" w:lastColumn="0" w:oddVBand="0" w:evenVBand="0" w:oddHBand="0" w:evenHBand="0" w:firstRowFirstColumn="0" w:firstRowLastColumn="0" w:lastRowFirstColumn="0" w:lastRowLastColumn="0"/>
              <w:rPr>
                <w:rFonts w:cs="Times New Roman"/>
              </w:rPr>
            </w:pPr>
            <w:r w:rsidRPr="00A87816">
              <w:rPr>
                <w:rFonts w:cs="Times New Roman"/>
                <w:b/>
                <w:bCs/>
              </w:rPr>
              <w:t>Field meaning</w:t>
            </w:r>
          </w:p>
        </w:tc>
        <w:tc>
          <w:tcPr>
            <w:tcW w:w="0" w:type="auto"/>
            <w:tcBorders>
              <w:bottom w:val="none" w:sz="0" w:space="0" w:color="auto"/>
            </w:tcBorders>
            <w:tcPrChange w:id="94" w:author="陈定敏" w:date="2023-12-18T13:24:00Z">
              <w:tcPr>
                <w:tcW w:w="0" w:type="auto"/>
              </w:tcPr>
            </w:tcPrChange>
          </w:tcPr>
          <w:p w:rsidR="007812D1" w:rsidRPr="00A87816" w:rsidRDefault="00E45DBC">
            <w:pPr>
              <w:pStyle w:val="Compact"/>
              <w:cnfStyle w:val="100000000000" w:firstRow="1" w:lastRow="0" w:firstColumn="0" w:lastColumn="0" w:oddVBand="0" w:evenVBand="0" w:oddHBand="0" w:evenHBand="0" w:firstRowFirstColumn="0" w:firstRowLastColumn="0" w:lastRowFirstColumn="0" w:lastRowLastColumn="0"/>
              <w:rPr>
                <w:rFonts w:cs="Times New Roman"/>
              </w:rPr>
            </w:pPr>
            <w:r w:rsidRPr="00A87816">
              <w:rPr>
                <w:rFonts w:cs="Times New Roman"/>
                <w:b/>
                <w:bCs/>
              </w:rPr>
              <w:t>Assignment and meaning</w:t>
            </w:r>
          </w:p>
        </w:tc>
      </w:tr>
      <w:tr w:rsidR="007812D1" w:rsidRPr="00A87816" w:rsidTr="00A97E89">
        <w:tc>
          <w:tcPr>
            <w:tcW w:w="0" w:type="auto"/>
            <w:tcPrChange w:id="95" w:author="陈定敏" w:date="2023-12-18T13:24:00Z">
              <w:tcPr>
                <w:tcW w:w="0" w:type="auto"/>
              </w:tcPr>
            </w:tcPrChange>
          </w:tcPr>
          <w:p w:rsidR="007812D1" w:rsidRPr="00A87816" w:rsidRDefault="00E45DBC">
            <w:pPr>
              <w:pStyle w:val="Compact"/>
              <w:rPr>
                <w:rFonts w:cs="Times New Roman"/>
              </w:rPr>
            </w:pPr>
            <w:r w:rsidRPr="00A87816">
              <w:rPr>
                <w:rFonts w:cs="Times New Roman"/>
              </w:rPr>
              <w:t>keySnList</w:t>
            </w:r>
          </w:p>
        </w:tc>
        <w:tc>
          <w:tcPr>
            <w:tcW w:w="0" w:type="auto"/>
            <w:tcPrChange w:id="96" w:author="陈定敏" w:date="2023-12-18T13:24:00Z">
              <w:tcPr>
                <w:tcW w:w="0" w:type="auto"/>
              </w:tcPr>
            </w:tcPrChange>
          </w:tcPr>
          <w:p w:rsidR="007812D1" w:rsidRPr="00A87816" w:rsidRDefault="000D5044">
            <w:pPr>
              <w:pStyle w:val="Compact"/>
              <w:rPr>
                <w:rFonts w:cs="Times New Roman"/>
              </w:rPr>
            </w:pPr>
            <w:r>
              <w:rPr>
                <w:rFonts w:cs="Times New Roman"/>
              </w:rPr>
              <w:t>Specified</w:t>
            </w:r>
            <w:r w:rsidR="00E45DBC" w:rsidRPr="00A87816">
              <w:rPr>
                <w:rFonts w:cs="Times New Roman"/>
              </w:rPr>
              <w:t xml:space="preserve"> </w:t>
            </w:r>
            <w:r w:rsidR="00D70329">
              <w:rPr>
                <w:rFonts w:cs="Times New Roman"/>
              </w:rPr>
              <w:t>keypad</w:t>
            </w:r>
            <w:r w:rsidR="00E45DBC" w:rsidRPr="00A87816">
              <w:rPr>
                <w:rFonts w:cs="Times New Roman"/>
              </w:rPr>
              <w:t xml:space="preserve"> list</w:t>
            </w:r>
          </w:p>
        </w:tc>
        <w:tc>
          <w:tcPr>
            <w:tcW w:w="0" w:type="auto"/>
            <w:tcPrChange w:id="97" w:author="陈定敏" w:date="2023-12-18T13:24:00Z">
              <w:tcPr>
                <w:tcW w:w="0" w:type="auto"/>
              </w:tcPr>
            </w:tcPrChange>
          </w:tcPr>
          <w:p w:rsidR="007812D1" w:rsidRPr="00A87816" w:rsidRDefault="00E45DBC">
            <w:pPr>
              <w:pStyle w:val="Compact"/>
              <w:rPr>
                <w:rFonts w:cs="Times New Roman"/>
              </w:rPr>
            </w:pPr>
            <w:proofErr w:type="gramStart"/>
            <w:r w:rsidRPr="00A87816">
              <w:rPr>
                <w:rFonts w:cs="Times New Roman"/>
              </w:rPr>
              <w:t>keySn</w:t>
            </w:r>
            <w:proofErr w:type="gramEnd"/>
            <w:r w:rsidRPr="00A87816">
              <w:rPr>
                <w:rFonts w:cs="Times New Roman"/>
              </w:rPr>
              <w:t xml:space="preserve"> array, empty means all </w:t>
            </w:r>
            <w:r w:rsidR="00D70329">
              <w:rPr>
                <w:rFonts w:cs="Times New Roman"/>
              </w:rPr>
              <w:t>keypad</w:t>
            </w:r>
            <w:r w:rsidRPr="00A87816">
              <w:rPr>
                <w:rFonts w:cs="Times New Roman"/>
              </w:rPr>
              <w:t>s are involved.</w:t>
            </w:r>
          </w:p>
        </w:tc>
      </w:tr>
    </w:tbl>
    <w:p w:rsidR="007812D1" w:rsidRPr="00A87816" w:rsidRDefault="00E45DBC">
      <w:pPr>
        <w:pStyle w:val="a0"/>
        <w:rPr>
          <w:rFonts w:cs="Times New Roman"/>
        </w:rPr>
      </w:pPr>
      <w:r w:rsidRPr="00A87816">
        <w:rPr>
          <w:rFonts w:cs="Times New Roman"/>
        </w:rPr>
        <w:t xml:space="preserve">If a </w:t>
      </w:r>
      <w:r w:rsidR="00D70329">
        <w:rPr>
          <w:rFonts w:cs="Times New Roman"/>
        </w:rPr>
        <w:t>keypad</w:t>
      </w:r>
      <w:r w:rsidRPr="00A87816">
        <w:rPr>
          <w:rFonts w:cs="Times New Roman"/>
        </w:rPr>
        <w:t xml:space="preserve"> is specified, the receiving status of the specified </w:t>
      </w:r>
      <w:r w:rsidR="00D70329">
        <w:rPr>
          <w:rFonts w:cs="Times New Roman"/>
        </w:rPr>
        <w:t>keypad</w:t>
      </w:r>
      <w:r w:rsidRPr="00A87816">
        <w:rPr>
          <w:rFonts w:cs="Times New Roman"/>
        </w:rPr>
        <w:t xml:space="preserve"> will be returned one by one. The received infos array object is as follows:</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Change w:id="98" w:author="陈定敏" w:date="2023-12-18T13:24:00Z">
          <w:tblPr>
            <w:tblStyle w:val="Table"/>
            <w:tblW w:w="0" w:type="auto"/>
            <w:tblLook w:val="0020" w:firstRow="1" w:lastRow="0" w:firstColumn="0" w:lastColumn="0" w:noHBand="0" w:noVBand="0"/>
          </w:tblPr>
        </w:tblPrChange>
      </w:tblPr>
      <w:tblGrid>
        <w:gridCol w:w="1197"/>
        <w:gridCol w:w="1677"/>
        <w:gridCol w:w="2804"/>
        <w:tblGridChange w:id="99">
          <w:tblGrid>
            <w:gridCol w:w="1197"/>
            <w:gridCol w:w="1677"/>
            <w:gridCol w:w="2804"/>
          </w:tblGrid>
        </w:tblGridChange>
      </w:tblGrid>
      <w:tr w:rsidR="007812D1" w:rsidRPr="00A87816" w:rsidTr="00A97E89">
        <w:trPr>
          <w:cnfStyle w:val="100000000000" w:firstRow="1" w:lastRow="0" w:firstColumn="0" w:lastColumn="0" w:oddVBand="0" w:evenVBand="0" w:oddHBand="0" w:evenHBand="0" w:firstRowFirstColumn="0" w:firstRowLastColumn="0" w:lastRowFirstColumn="0" w:lastRowLastColumn="0"/>
          <w:tblHeader/>
          <w:trPrChange w:id="100" w:author="陈定敏" w:date="2023-12-18T13:24:00Z">
            <w:trPr>
              <w:tblHeader/>
            </w:trPr>
          </w:trPrChange>
        </w:trPr>
        <w:tc>
          <w:tcPr>
            <w:tcW w:w="0" w:type="auto"/>
            <w:tcBorders>
              <w:bottom w:val="none" w:sz="0" w:space="0" w:color="auto"/>
            </w:tcBorders>
            <w:tcPrChange w:id="101" w:author="陈定敏" w:date="2023-12-18T13:24:00Z">
              <w:tcPr>
                <w:tcW w:w="0" w:type="auto"/>
              </w:tcPr>
            </w:tcPrChange>
          </w:tcPr>
          <w:p w:rsidR="007812D1" w:rsidRPr="00A87816" w:rsidRDefault="00E45DBC">
            <w:pPr>
              <w:pStyle w:val="Compact"/>
              <w:cnfStyle w:val="100000000000" w:firstRow="1" w:lastRow="0" w:firstColumn="0" w:lastColumn="0" w:oddVBand="0" w:evenVBand="0" w:oddHBand="0" w:evenHBand="0" w:firstRowFirstColumn="0" w:firstRowLastColumn="0" w:lastRowFirstColumn="0" w:lastRowLastColumn="0"/>
              <w:rPr>
                <w:rFonts w:cs="Times New Roman"/>
              </w:rPr>
            </w:pPr>
            <w:r w:rsidRPr="00A87816">
              <w:rPr>
                <w:rFonts w:cs="Times New Roman"/>
                <w:b/>
                <w:bCs/>
              </w:rPr>
              <w:t>Json field</w:t>
            </w:r>
          </w:p>
        </w:tc>
        <w:tc>
          <w:tcPr>
            <w:tcW w:w="0" w:type="auto"/>
            <w:tcBorders>
              <w:bottom w:val="none" w:sz="0" w:space="0" w:color="auto"/>
            </w:tcBorders>
            <w:tcPrChange w:id="102" w:author="陈定敏" w:date="2023-12-18T13:24:00Z">
              <w:tcPr>
                <w:tcW w:w="0" w:type="auto"/>
              </w:tcPr>
            </w:tcPrChange>
          </w:tcPr>
          <w:p w:rsidR="007812D1" w:rsidRPr="00A87816" w:rsidRDefault="00E45DBC">
            <w:pPr>
              <w:pStyle w:val="Compact"/>
              <w:cnfStyle w:val="100000000000" w:firstRow="1" w:lastRow="0" w:firstColumn="0" w:lastColumn="0" w:oddVBand="0" w:evenVBand="0" w:oddHBand="0" w:evenHBand="0" w:firstRowFirstColumn="0" w:firstRowLastColumn="0" w:lastRowFirstColumn="0" w:lastRowLastColumn="0"/>
              <w:rPr>
                <w:rFonts w:cs="Times New Roman"/>
              </w:rPr>
            </w:pPr>
            <w:r w:rsidRPr="00A87816">
              <w:rPr>
                <w:rFonts w:cs="Times New Roman"/>
                <w:b/>
                <w:bCs/>
              </w:rPr>
              <w:t>Field meaning</w:t>
            </w:r>
          </w:p>
        </w:tc>
        <w:tc>
          <w:tcPr>
            <w:tcW w:w="0" w:type="auto"/>
            <w:tcBorders>
              <w:bottom w:val="none" w:sz="0" w:space="0" w:color="auto"/>
            </w:tcBorders>
            <w:tcPrChange w:id="103" w:author="陈定敏" w:date="2023-12-18T13:24:00Z">
              <w:tcPr>
                <w:tcW w:w="0" w:type="auto"/>
              </w:tcPr>
            </w:tcPrChange>
          </w:tcPr>
          <w:p w:rsidR="007812D1" w:rsidRPr="00A87816" w:rsidRDefault="00E45DBC">
            <w:pPr>
              <w:pStyle w:val="Compact"/>
              <w:cnfStyle w:val="100000000000" w:firstRow="1" w:lastRow="0" w:firstColumn="0" w:lastColumn="0" w:oddVBand="0" w:evenVBand="0" w:oddHBand="0" w:evenHBand="0" w:firstRowFirstColumn="0" w:firstRowLastColumn="0" w:lastRowFirstColumn="0" w:lastRowLastColumn="0"/>
              <w:rPr>
                <w:rFonts w:cs="Times New Roman"/>
              </w:rPr>
            </w:pPr>
            <w:r w:rsidRPr="00A87816">
              <w:rPr>
                <w:rFonts w:cs="Times New Roman"/>
                <w:b/>
                <w:bCs/>
              </w:rPr>
              <w:t>Assignment and meaning</w:t>
            </w:r>
          </w:p>
        </w:tc>
      </w:tr>
      <w:tr w:rsidR="007812D1" w:rsidRPr="00A87816" w:rsidTr="00A97E89">
        <w:tc>
          <w:tcPr>
            <w:tcW w:w="0" w:type="auto"/>
            <w:tcPrChange w:id="104" w:author="陈定敏" w:date="2023-12-18T13:24:00Z">
              <w:tcPr>
                <w:tcW w:w="0" w:type="auto"/>
              </w:tcPr>
            </w:tcPrChange>
          </w:tcPr>
          <w:p w:rsidR="007812D1" w:rsidRPr="00A87816" w:rsidRDefault="00E45DBC">
            <w:pPr>
              <w:pStyle w:val="Compact"/>
              <w:rPr>
                <w:rFonts w:cs="Times New Roman"/>
              </w:rPr>
            </w:pPr>
            <w:r w:rsidRPr="00A87816">
              <w:rPr>
                <w:rFonts w:cs="Times New Roman"/>
              </w:rPr>
              <w:t>keySn</w:t>
            </w:r>
          </w:p>
        </w:tc>
        <w:tc>
          <w:tcPr>
            <w:tcW w:w="0" w:type="auto"/>
            <w:tcPrChange w:id="105" w:author="陈定敏" w:date="2023-12-18T13:24:00Z">
              <w:tcPr>
                <w:tcW w:w="0" w:type="auto"/>
              </w:tcPr>
            </w:tcPrChange>
          </w:tcPr>
          <w:p w:rsidR="007812D1" w:rsidRPr="00A87816" w:rsidRDefault="00D70329">
            <w:pPr>
              <w:pStyle w:val="Compact"/>
              <w:rPr>
                <w:rFonts w:cs="Times New Roman"/>
              </w:rPr>
            </w:pPr>
            <w:r>
              <w:rPr>
                <w:rFonts w:cs="Times New Roman"/>
              </w:rPr>
              <w:t>Keypad</w:t>
            </w:r>
            <w:r w:rsidR="00E45DBC" w:rsidRPr="00A87816">
              <w:rPr>
                <w:rFonts w:cs="Times New Roman"/>
              </w:rPr>
              <w:t xml:space="preserve"> Sn</w:t>
            </w:r>
          </w:p>
        </w:tc>
        <w:tc>
          <w:tcPr>
            <w:tcW w:w="0" w:type="auto"/>
            <w:tcPrChange w:id="106" w:author="陈定敏" w:date="2023-12-18T13:24:00Z">
              <w:tcPr>
                <w:tcW w:w="0" w:type="auto"/>
              </w:tcPr>
            </w:tcPrChange>
          </w:tcPr>
          <w:p w:rsidR="007812D1" w:rsidRPr="00A87816" w:rsidRDefault="007812D1">
            <w:pPr>
              <w:pStyle w:val="Compact"/>
              <w:rPr>
                <w:rFonts w:cs="Times New Roman"/>
              </w:rPr>
            </w:pPr>
          </w:p>
        </w:tc>
      </w:tr>
      <w:tr w:rsidR="007812D1" w:rsidRPr="00A87816" w:rsidTr="00A97E89">
        <w:tc>
          <w:tcPr>
            <w:tcW w:w="0" w:type="auto"/>
            <w:tcPrChange w:id="107" w:author="陈定敏" w:date="2023-12-18T13:24:00Z">
              <w:tcPr>
                <w:tcW w:w="0" w:type="auto"/>
              </w:tcPr>
            </w:tcPrChange>
          </w:tcPr>
          <w:p w:rsidR="007812D1" w:rsidRPr="00A87816" w:rsidRDefault="00E45DBC">
            <w:pPr>
              <w:pStyle w:val="Compact"/>
              <w:rPr>
                <w:rFonts w:cs="Times New Roman"/>
              </w:rPr>
            </w:pPr>
            <w:r w:rsidRPr="00A87816">
              <w:rPr>
                <w:rFonts w:cs="Times New Roman"/>
              </w:rPr>
              <w:t>state</w:t>
            </w:r>
          </w:p>
        </w:tc>
        <w:tc>
          <w:tcPr>
            <w:tcW w:w="0" w:type="auto"/>
            <w:tcPrChange w:id="108" w:author="陈定敏" w:date="2023-12-18T13:24:00Z">
              <w:tcPr>
                <w:tcW w:w="0" w:type="auto"/>
              </w:tcPr>
            </w:tcPrChange>
          </w:tcPr>
          <w:p w:rsidR="007812D1" w:rsidRPr="00A87816" w:rsidRDefault="00E45DBC">
            <w:pPr>
              <w:pStyle w:val="Compact"/>
              <w:rPr>
                <w:rFonts w:cs="Times New Roman"/>
              </w:rPr>
            </w:pPr>
            <w:r w:rsidRPr="00A87816">
              <w:rPr>
                <w:rFonts w:cs="Times New Roman"/>
              </w:rPr>
              <w:t>state</w:t>
            </w:r>
          </w:p>
        </w:tc>
        <w:tc>
          <w:tcPr>
            <w:tcW w:w="0" w:type="auto"/>
            <w:tcPrChange w:id="109" w:author="陈定敏" w:date="2023-12-18T13:24:00Z">
              <w:tcPr>
                <w:tcW w:w="0" w:type="auto"/>
              </w:tcPr>
            </w:tcPrChange>
          </w:tcPr>
          <w:p w:rsidR="007812D1" w:rsidRPr="00A87816" w:rsidRDefault="00E45DBC">
            <w:pPr>
              <w:pStyle w:val="Compact"/>
              <w:rPr>
                <w:rFonts w:cs="Times New Roman"/>
              </w:rPr>
            </w:pPr>
            <w:r w:rsidRPr="00A87816">
              <w:rPr>
                <w:rFonts w:cs="Times New Roman"/>
              </w:rPr>
              <w:t>OK means success</w:t>
            </w:r>
          </w:p>
        </w:tc>
      </w:tr>
    </w:tbl>
    <w:p w:rsidR="007812D1" w:rsidRPr="00A87816" w:rsidRDefault="007812D1">
      <w:pPr>
        <w:pStyle w:val="a0"/>
        <w:rPr>
          <w:rFonts w:cs="Times New Roman"/>
        </w:rPr>
      </w:pPr>
    </w:p>
    <w:p w:rsidR="007812D1" w:rsidRPr="00A87816" w:rsidRDefault="00E45DBC">
      <w:pPr>
        <w:pStyle w:val="a0"/>
        <w:rPr>
          <w:rFonts w:cs="Times New Roman"/>
        </w:rPr>
      </w:pPr>
      <w:r w:rsidRPr="00A87816">
        <w:rPr>
          <w:rFonts w:cs="Times New Roman"/>
        </w:rPr>
        <w:t>Start answering</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"keySnList</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Other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"keySn"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"1837454011"</w:t>
      </w:r>
      <w:r w:rsidRPr="00A87816">
        <w:rPr>
          <w:rStyle w:val="ErrorTok"/>
          <w:rFonts w:ascii="Times New Roman" w:hAnsi="Times New Roman" w:cs="Times New Roman"/>
        </w:rPr>
        <w:t>        </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 xml:space="preserve">} </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ErrorTok"/>
          <w:rFonts w:ascii="Times New Roman" w:hAnsi="Times New Roman" w:cs="Times New Roman"/>
        </w:rPr>
        <w:t>            </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"keySn"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"1837454012"</w:t>
      </w:r>
      <w:r w:rsidRPr="00A87816">
        <w:rPr>
          <w:rStyle w:val="ErrorTok"/>
          <w:rFonts w:ascii="Times New Roman" w:hAnsi="Times New Roman" w:cs="Times New Roman"/>
        </w:rPr>
        <w:t>        </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 xml:space="preserve">} </w:t>
      </w:r>
      <w:r w:rsidRPr="00A87816">
        <w:rPr>
          <w:rStyle w:val="OtherTok"/>
          <w:rFonts w:ascii="Times New Roman" w:hAnsi="Times New Roman" w:cs="Times New Roman"/>
        </w:rPr>
        <w:t xml:space="preserve">] </w:t>
      </w:r>
      <w:r w:rsidRPr="00A87816">
        <w:rPr>
          <w:rFonts w:cs="Times New Roman"/>
        </w:rPr>
        <w:br/>
      </w:r>
      <w:r w:rsidRPr="00A87816">
        <w:rPr>
          <w:rStyle w:val="FunctionTok"/>
          <w:rFonts w:ascii="Times New Roman" w:hAnsi="Times New Roman" w:cs="Times New Roman"/>
        </w:rPr>
        <w:t>}</w:t>
      </w:r>
    </w:p>
    <w:p w:rsidR="007812D1" w:rsidRPr="00A87816" w:rsidRDefault="007812D1">
      <w:pPr>
        <w:pStyle w:val="FirstParagraph"/>
        <w:rPr>
          <w:rFonts w:cs="Times New Roman"/>
        </w:rPr>
      </w:pPr>
    </w:p>
    <w:p w:rsidR="007812D1" w:rsidRPr="00A87816" w:rsidRDefault="00E45DBC">
      <w:pPr>
        <w:pStyle w:val="a0"/>
        <w:rPr>
          <w:rFonts w:cs="Times New Roman"/>
        </w:rPr>
      </w:pPr>
      <w:r w:rsidRPr="00A87816">
        <w:rPr>
          <w:rFonts w:cs="Times New Roman"/>
        </w:rPr>
        <w:t>The receiving status of the</w:t>
      </w:r>
      <w:r w:rsidR="00480E5B">
        <w:rPr>
          <w:rFonts w:cs="Times New Roman"/>
        </w:rPr>
        <w:t xml:space="preserve"> keypad</w:t>
      </w:r>
      <w:r w:rsidRPr="00A87816">
        <w:rPr>
          <w:rFonts w:cs="Times New Roman"/>
        </w:rPr>
        <w:t xml:space="preserve"> returns</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"startXXKeypad" //Start XX answering</w:t>
      </w:r>
      <w:r w:rsidR="00480E5B">
        <w:rPr>
          <w:rFonts w:cs="Times New Roman"/>
        </w:rPr>
        <w:t xml:space="preserve"> keypad</w:t>
      </w:r>
      <w:r w:rsidRPr="00A87816">
        <w:rPr>
          <w:rFonts w:cs="Times New Roman"/>
        </w:rPr>
        <w:t xml:space="preserve"> (XX is the specific name corresponding to starting answering) </w:t>
      </w:r>
      <w:r w:rsidRPr="00A87816">
        <w:rPr>
          <w:rFonts w:cs="Times New Roman"/>
        </w:rPr>
        <w:br/>
        <w:t xml:space="preserve">baseId: 1//The ID of the base station that received the instruction </w:t>
      </w:r>
      <w:r w:rsidRPr="00A87816">
        <w:rPr>
          <w:rFonts w:cs="Times New Roman"/>
        </w:rPr>
        <w:br/>
        <w:t xml:space="preserve">infos:{}//Array object </w:t>
      </w:r>
      <w:r w:rsidRPr="00A87816">
        <w:rPr>
          <w:rFonts w:cs="Times New Roman"/>
        </w:rPr>
        <w:br/>
        <w:t>instruction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Style w:val="ErrorTok"/>
          <w:rFonts w:ascii="Times New Roman" w:hAnsi="Times New Roman" w:cs="Times New Roman"/>
        </w:rPr>
        <w:t>    </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"startBindKeypad"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 xml:space="preserve">[ </w:t>
      </w:r>
      <w:r w:rsidRPr="00A87816">
        <w:rPr>
          <w:rStyle w:val="FunctionTok"/>
          <w:rFonts w:ascii="Times New Roman" w:hAnsi="Times New Roman" w:cs="Times New Roman"/>
        </w:rPr>
        <w:t>{</w:t>
      </w:r>
      <w:r w:rsidRPr="00A87816">
        <w:rPr>
          <w:rStyle w:val="ErrorTok"/>
          <w:rFonts w:ascii="Times New Roman" w:hAnsi="Times New Roman" w:cs="Times New Roman"/>
        </w:rPr>
        <w:t>            </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"keySn"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"1837454011"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Style w:val="ErrorTok"/>
          <w:rFonts w:ascii="Times New Roman" w:hAnsi="Times New Roman" w:cs="Times New Roman"/>
        </w:rPr>
        <w:t>        </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 xml:space="preserve">} </w:t>
      </w:r>
      <w:r w:rsidRPr="00A87816">
        <w:rPr>
          <w:rStyle w:val="Other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7812D1">
      <w:pPr>
        <w:pStyle w:val="FirstParagraph"/>
        <w:rPr>
          <w:rFonts w:cs="Times New Roman"/>
        </w:rPr>
      </w:pPr>
    </w:p>
    <w:p w:rsidR="007812D1" w:rsidRPr="00A87816" w:rsidRDefault="00E45DBC">
      <w:pPr>
        <w:pStyle w:val="a0"/>
        <w:rPr>
          <w:rFonts w:cs="Times New Roman"/>
        </w:rPr>
      </w:pPr>
      <w:r w:rsidRPr="00A87816">
        <w:rPr>
          <w:rFonts w:cs="Times New Roman"/>
        </w:rPr>
        <w:lastRenderedPageBreak/>
        <w:t>Reply to the</w:t>
      </w:r>
      <w:r w:rsidR="00480E5B">
        <w:rPr>
          <w:rFonts w:cs="Times New Roman"/>
        </w:rPr>
        <w:t xml:space="preserve"> keypad</w:t>
      </w:r>
      <w:r w:rsidRPr="00A87816">
        <w:rPr>
          <w:rFonts w:cs="Times New Roman"/>
        </w:rPr>
        <w:t>'s receiving status return</w:t>
      </w:r>
    </w:p>
    <w:p w:rsidR="007812D1" w:rsidRPr="00A87816" w:rsidRDefault="00800904">
      <w:pPr>
        <w:pStyle w:val="a0"/>
        <w:rPr>
          <w:rFonts w:cs="Times New Roman"/>
        </w:rPr>
      </w:pPr>
      <w:r>
        <w:rPr>
          <w:rFonts w:cs="Times New Roman"/>
        </w:rPr>
        <w:t>S</w:t>
      </w:r>
      <w:r w:rsidR="00E45DBC" w:rsidRPr="00A87816">
        <w:rPr>
          <w:rFonts w:cs="Times New Roman"/>
        </w:rPr>
        <w:t>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"startXXKeypad" //Start xx answering</w:t>
      </w:r>
      <w:r w:rsidR="00480E5B">
        <w:rPr>
          <w:rFonts w:cs="Times New Roman"/>
        </w:rPr>
        <w:t xml:space="preserve"> keypad</w:t>
      </w:r>
      <w:r w:rsidRPr="00A87816">
        <w:rPr>
          <w:rFonts w:cs="Times New Roman"/>
        </w:rPr>
        <w:t xml:space="preserve"> </w:t>
      </w:r>
      <w:r w:rsidRPr="00A87816">
        <w:rPr>
          <w:rFonts w:cs="Times New Roman"/>
        </w:rPr>
        <w:br/>
        <w:t xml:space="preserve">baseId:"1"//Received base station ID </w:t>
      </w:r>
      <w:r w:rsidRPr="00A87816">
        <w:rPr>
          <w:rFonts w:cs="Times New Roman"/>
        </w:rPr>
        <w:br/>
        <w:t>params:{} //Empty</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Style w:val="ErrorTok"/>
          <w:rFonts w:ascii="Times New Roman" w:hAnsi="Times New Roman" w:cs="Times New Roman"/>
        </w:rPr>
        <w:t>    </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"startBindKeypad"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800904">
      <w:pPr>
        <w:pStyle w:val="FirstParagraph"/>
        <w:rPr>
          <w:rFonts w:cs="Times New Roman"/>
        </w:rPr>
      </w:pPr>
      <w:r>
        <w:rPr>
          <w:rFonts w:cs="Times New Roman"/>
        </w:rPr>
        <w:t>S</w:t>
      </w:r>
      <w:r w:rsidR="00E45DBC" w:rsidRPr="00A87816">
        <w:rPr>
          <w:rFonts w:cs="Times New Roman"/>
        </w:rPr>
        <w:t>top answering</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Style w:val="ErrorTok"/>
          <w:rFonts w:ascii="Times New Roman" w:hAnsi="Times New Roman" w:cs="Times New Roman"/>
        </w:rPr>
        <w:t>       </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"keySnList</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OtherTok"/>
          <w:rFonts w:ascii="Times New Roman" w:hAnsi="Times New Roman" w:cs="Times New Roman"/>
        </w:rPr>
        <w:t xml:space="preserve">[ </w:t>
      </w:r>
      <w:r w:rsidRPr="00A87816">
        <w:rPr>
          <w:rStyle w:val="FunctionTok"/>
          <w:rFonts w:ascii="Times New Roman" w:hAnsi="Times New Roman" w:cs="Times New Roman"/>
        </w:rPr>
        <w:t>{</w:t>
      </w:r>
      <w:r w:rsidRPr="00A87816">
        <w:rPr>
          <w:rStyle w:val="ErrorTok"/>
          <w:rFonts w:ascii="Times New Roman" w:hAnsi="Times New Roman" w:cs="Times New Roman"/>
        </w:rPr>
        <w:t>            </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"keySn"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"1837454011"</w:t>
      </w:r>
      <w:r w:rsidRPr="00A87816">
        <w:rPr>
          <w:rStyle w:val="ErrorTok"/>
          <w:rFonts w:ascii="Times New Roman" w:hAnsi="Times New Roman" w:cs="Times New Roman"/>
        </w:rPr>
        <w:t>        </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 xml:space="preserve">} </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ErrorTok"/>
          <w:rFonts w:ascii="Times New Roman" w:hAnsi="Times New Roman" w:cs="Times New Roman"/>
        </w:rPr>
        <w:t>            </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"keySn"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"1837454012"</w:t>
      </w:r>
      <w:r w:rsidRPr="00A87816">
        <w:rPr>
          <w:rStyle w:val="ErrorTok"/>
          <w:rFonts w:ascii="Times New Roman" w:hAnsi="Times New Roman" w:cs="Times New Roman"/>
        </w:rPr>
        <w:t>        </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 xml:space="preserve">} </w:t>
      </w:r>
      <w:r w:rsidRPr="00A87816">
        <w:rPr>
          <w:rStyle w:val="OtherTok"/>
          <w:rFonts w:ascii="Times New Roman" w:hAnsi="Times New Roman" w:cs="Times New Roman"/>
        </w:rPr>
        <w:t xml:space="preserve">] </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The receiving status of the</w:t>
      </w:r>
      <w:r w:rsidR="00480E5B">
        <w:rPr>
          <w:rFonts w:cs="Times New Roman"/>
        </w:rPr>
        <w:t xml:space="preserve"> keypad</w:t>
      </w:r>
      <w:r w:rsidRPr="00A87816">
        <w:rPr>
          <w:rFonts w:cs="Times New Roman"/>
        </w:rPr>
        <w:t xml:space="preserve"> returns</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"stopXXKeypad" //Stop XX answering</w:t>
      </w:r>
      <w:r w:rsidR="00480E5B">
        <w:rPr>
          <w:rFonts w:cs="Times New Roman"/>
        </w:rPr>
        <w:t xml:space="preserve"> keypad</w:t>
      </w:r>
      <w:r w:rsidRPr="00A87816">
        <w:rPr>
          <w:rFonts w:cs="Times New Roman"/>
        </w:rPr>
        <w:t xml:space="preserve"> (XX is the specific name corresponding to stop answering) </w:t>
      </w:r>
      <w:r w:rsidRPr="00A87816">
        <w:rPr>
          <w:rFonts w:cs="Times New Roman"/>
        </w:rPr>
        <w:br/>
        <w:t xml:space="preserve">baseId: 1//The ID of the base station that received the instruction </w:t>
      </w:r>
      <w:r w:rsidRPr="00A87816">
        <w:rPr>
          <w:rFonts w:cs="Times New Roman"/>
        </w:rPr>
        <w:br/>
        <w:t>infos:{}//Array object</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"stopBindKeypad"</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"infos"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proofErr w:type="gramStart"/>
      <w:r w:rsidRPr="00A87816">
        <w:rPr>
          <w:rStyle w:val="NormalTok"/>
          <w:rFonts w:ascii="Times New Roman" w:hAnsi="Times New Roman" w:cs="Times New Roman"/>
        </w:rPr>
        <w:t xml:space="preserve"> </w:t>
      </w:r>
      <w:proofErr w:type="gramEnd"/>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"keySn"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"1837454011"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"state"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Reply to the</w:t>
      </w:r>
      <w:r w:rsidR="00480E5B">
        <w:rPr>
          <w:rFonts w:cs="Times New Roman"/>
        </w:rPr>
        <w:t xml:space="preserve"> keypad</w:t>
      </w:r>
      <w:r w:rsidRPr="00A87816">
        <w:rPr>
          <w:rFonts w:cs="Times New Roman"/>
        </w:rPr>
        <w:t>'s receiving status return</w:t>
      </w:r>
    </w:p>
    <w:p w:rsidR="007812D1" w:rsidRPr="00A87816" w:rsidRDefault="00800904">
      <w:pPr>
        <w:pStyle w:val="a0"/>
        <w:rPr>
          <w:rFonts w:cs="Times New Roman"/>
        </w:rPr>
      </w:pPr>
      <w:r>
        <w:rPr>
          <w:rFonts w:cs="Times New Roman"/>
        </w:rPr>
        <w:t>S</w:t>
      </w:r>
      <w:r w:rsidR="00E45DBC" w:rsidRPr="00A87816">
        <w:rPr>
          <w:rFonts w:cs="Times New Roman"/>
        </w:rPr>
        <w:t>end:</w:t>
      </w:r>
    </w:p>
    <w:p w:rsidR="007812D1" w:rsidRPr="00A87816" w:rsidRDefault="00E45DBC">
      <w:pPr>
        <w:pStyle w:val="a0"/>
        <w:rPr>
          <w:rFonts w:cs="Times New Roman"/>
        </w:rPr>
      </w:pPr>
      <w:proofErr w:type="gramStart"/>
      <w:r w:rsidRPr="00A87816">
        <w:rPr>
          <w:rFonts w:cs="Times New Roman"/>
        </w:rPr>
        <w:lastRenderedPageBreak/>
        <w:t>fun</w:t>
      </w:r>
      <w:proofErr w:type="gramEnd"/>
      <w:r w:rsidRPr="00A87816">
        <w:rPr>
          <w:rFonts w:cs="Times New Roman"/>
        </w:rPr>
        <w:t>: "stopXXKeypad" //Stop xx answering</w:t>
      </w:r>
      <w:r w:rsidR="00480E5B">
        <w:rPr>
          <w:rFonts w:cs="Times New Roman"/>
        </w:rPr>
        <w:t xml:space="preserve"> keypad</w:t>
      </w:r>
      <w:r w:rsidRPr="00A87816">
        <w:rPr>
          <w:rFonts w:cs="Times New Roman"/>
        </w:rPr>
        <w:t xml:space="preserve"> </w:t>
      </w:r>
      <w:r w:rsidRPr="00A87816">
        <w:rPr>
          <w:rFonts w:cs="Times New Roman"/>
        </w:rPr>
        <w:br/>
        <w:t xml:space="preserve">baseId: "1"//Received base station ID </w:t>
      </w:r>
      <w:r w:rsidRPr="00A87816">
        <w:rPr>
          <w:rFonts w:cs="Times New Roman"/>
        </w:rPr>
        <w:br/>
        <w:t>params: {} //Empty</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"stopBindKeypad"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E45DBC" w:rsidP="00C97686">
      <w:pPr>
        <w:pStyle w:val="3"/>
        <w:numPr>
          <w:ilvl w:val="0"/>
          <w:numId w:val="13"/>
        </w:numPr>
      </w:pPr>
      <w:bookmarkStart w:id="110" w:name="_Toc153615961"/>
      <w:bookmarkStart w:id="111" w:name="签到设备"/>
      <w:r w:rsidRPr="00A87816">
        <w:t>Sign-in equipment</w:t>
      </w:r>
      <w:bookmarkEnd w:id="110"/>
    </w:p>
    <w:p w:rsidR="002A68EC" w:rsidRPr="002A68EC" w:rsidRDefault="00E45DBC" w:rsidP="00C97686">
      <w:pPr>
        <w:pStyle w:val="4"/>
        <w:numPr>
          <w:ilvl w:val="0"/>
          <w:numId w:val="28"/>
        </w:numPr>
      </w:pPr>
      <w:bookmarkStart w:id="112" w:name="开始签到"/>
      <w:r w:rsidRPr="00A87816">
        <w:t xml:space="preserve">Start </w:t>
      </w:r>
      <w:r w:rsidR="0068282F">
        <w:t>sign-in</w:t>
      </w:r>
    </w:p>
    <w:p w:rsidR="007812D1" w:rsidRPr="00A87816" w:rsidRDefault="00800904">
      <w:pPr>
        <w:pStyle w:val="FirstParagraph"/>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"startBind" //Start </w:t>
      </w:r>
      <w:r w:rsidR="0068282F">
        <w:rPr>
          <w:rFonts w:cs="Times New Roman"/>
        </w:rPr>
        <w:t>sign-in</w:t>
      </w:r>
      <w:r w:rsidRPr="00A87816">
        <w:rPr>
          <w:rFonts w:cs="Times New Roman"/>
        </w:rPr>
        <w:t xml:space="preserve"> </w:t>
      </w:r>
      <w:r w:rsidRPr="00A87816">
        <w:rPr>
          <w:rFonts w:cs="Times New Roman"/>
        </w:rPr>
        <w:br/>
        <w:t>params: {}</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470"/>
        <w:gridCol w:w="2703"/>
        <w:gridCol w:w="4062"/>
      </w:tblGrid>
      <w:tr w:rsidR="007812D1" w:rsidRPr="00A87816" w:rsidTr="00850C67">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bindMode</w:t>
            </w:r>
          </w:p>
        </w:tc>
        <w:tc>
          <w:tcPr>
            <w:tcW w:w="0" w:type="auto"/>
          </w:tcPr>
          <w:p w:rsidR="007812D1" w:rsidRPr="00A87816" w:rsidRDefault="00800904">
            <w:pPr>
              <w:pStyle w:val="Compact"/>
              <w:rPr>
                <w:rFonts w:cs="Times New Roman"/>
              </w:rPr>
            </w:pPr>
            <w:r>
              <w:rPr>
                <w:rFonts w:cs="Times New Roman"/>
              </w:rPr>
              <w:t>Sign</w:t>
            </w:r>
            <w:r w:rsidR="00E45DBC" w:rsidRPr="00A87816">
              <w:rPr>
                <w:rFonts w:cs="Times New Roman"/>
              </w:rPr>
              <w:t>-in mode</w:t>
            </w:r>
          </w:p>
        </w:tc>
        <w:tc>
          <w:tcPr>
            <w:tcW w:w="0" w:type="auto"/>
          </w:tcPr>
          <w:p w:rsidR="007812D1" w:rsidRPr="00A87816" w:rsidRDefault="00E45DBC">
            <w:pPr>
              <w:pStyle w:val="Compact"/>
              <w:rPr>
                <w:rFonts w:cs="Times New Roman"/>
              </w:rPr>
            </w:pPr>
            <w:r w:rsidRPr="00A87816">
              <w:rPr>
                <w:rFonts w:cs="Times New Roman"/>
              </w:rPr>
              <w:t xml:space="preserve">1: Sign in with specified key </w:t>
            </w:r>
            <w:r w:rsidRPr="00A87816">
              <w:rPr>
                <w:rFonts w:cs="Times New Roman"/>
              </w:rPr>
              <w:br/>
              <w:t>2: Sign in with PIN code (default value)</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modifyMode</w:t>
            </w:r>
          </w:p>
        </w:tc>
        <w:tc>
          <w:tcPr>
            <w:tcW w:w="0" w:type="auto"/>
          </w:tcPr>
          <w:p w:rsidR="007812D1" w:rsidRPr="00A87816" w:rsidRDefault="00E45DBC">
            <w:pPr>
              <w:pStyle w:val="Compact"/>
              <w:rPr>
                <w:rFonts w:cs="Times New Roman"/>
              </w:rPr>
            </w:pPr>
            <w:r w:rsidRPr="00A87816">
              <w:rPr>
                <w:rFonts w:cs="Times New Roman"/>
              </w:rPr>
              <w:t>Modify mode</w:t>
            </w:r>
          </w:p>
        </w:tc>
        <w:tc>
          <w:tcPr>
            <w:tcW w:w="0" w:type="auto"/>
          </w:tcPr>
          <w:p w:rsidR="007812D1" w:rsidRPr="00A87816" w:rsidRDefault="00E45DBC">
            <w:pPr>
              <w:pStyle w:val="Compact"/>
              <w:rPr>
                <w:rFonts w:cs="Times New Roman"/>
              </w:rPr>
            </w:pPr>
            <w:r w:rsidRPr="00A87816">
              <w:rPr>
                <w:rFonts w:cs="Times New Roman"/>
              </w:rPr>
              <w:t xml:space="preserve">0: Cannot be modified </w:t>
            </w:r>
            <w:r w:rsidRPr="00A87816">
              <w:rPr>
                <w:rFonts w:cs="Times New Roman"/>
              </w:rPr>
              <w:br/>
              <w:t>1: Can be modified (default value)</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lessMode</w:t>
            </w:r>
          </w:p>
        </w:tc>
        <w:tc>
          <w:tcPr>
            <w:tcW w:w="0" w:type="auto"/>
          </w:tcPr>
          <w:p w:rsidR="007812D1" w:rsidRPr="00A87816" w:rsidRDefault="00E45DBC">
            <w:pPr>
              <w:pStyle w:val="Compact"/>
              <w:rPr>
                <w:rFonts w:cs="Times New Roman"/>
              </w:rPr>
            </w:pPr>
            <w:r w:rsidRPr="00A87816">
              <w:rPr>
                <w:rFonts w:cs="Times New Roman"/>
              </w:rPr>
              <w:t>reserved</w:t>
            </w:r>
          </w:p>
        </w:tc>
        <w:tc>
          <w:tcPr>
            <w:tcW w:w="0" w:type="auto"/>
          </w:tcPr>
          <w:p w:rsidR="007812D1" w:rsidRPr="00A87816" w:rsidRDefault="00E45DBC">
            <w:pPr>
              <w:pStyle w:val="Compact"/>
              <w:rPr>
                <w:rFonts w:cs="Times New Roman"/>
              </w:rPr>
            </w:pPr>
            <w:r w:rsidRPr="00A87816">
              <w:rPr>
                <w:rFonts w:cs="Times New Roman"/>
              </w:rPr>
              <w:t>0: (default value)</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options</w:t>
            </w:r>
          </w:p>
        </w:tc>
        <w:tc>
          <w:tcPr>
            <w:tcW w:w="0" w:type="auto"/>
          </w:tcPr>
          <w:p w:rsidR="007812D1" w:rsidRPr="00A87816" w:rsidRDefault="00E45DBC">
            <w:pPr>
              <w:pStyle w:val="Compact"/>
              <w:rPr>
                <w:rFonts w:cs="Times New Roman"/>
              </w:rPr>
            </w:pPr>
            <w:r w:rsidRPr="00A87816">
              <w:rPr>
                <w:rFonts w:cs="Times New Roman"/>
              </w:rPr>
              <w:t>reserved</w:t>
            </w:r>
          </w:p>
        </w:tc>
        <w:tc>
          <w:tcPr>
            <w:tcW w:w="0" w:type="auto"/>
          </w:tcPr>
          <w:p w:rsidR="007812D1" w:rsidRPr="00A87816" w:rsidRDefault="00E45DBC">
            <w:pPr>
              <w:pStyle w:val="Compact"/>
              <w:rPr>
                <w:rFonts w:cs="Times New Roman"/>
              </w:rPr>
            </w:pPr>
            <w:r w:rsidRPr="00A87816">
              <w:rPr>
                <w:rFonts w:cs="Times New Roman"/>
              </w:rPr>
              <w:t>10: (default value)</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optionalN</w:t>
            </w:r>
          </w:p>
        </w:tc>
        <w:tc>
          <w:tcPr>
            <w:tcW w:w="0" w:type="auto"/>
          </w:tcPr>
          <w:p w:rsidR="007812D1" w:rsidRPr="00A87816" w:rsidRDefault="00E45DBC">
            <w:pPr>
              <w:pStyle w:val="Compact"/>
              <w:rPr>
                <w:rFonts w:cs="Times New Roman"/>
              </w:rPr>
            </w:pPr>
            <w:r w:rsidRPr="00A87816">
              <w:rPr>
                <w:rFonts w:cs="Times New Roman"/>
              </w:rPr>
              <w:t>Optional number of digits</w:t>
            </w:r>
          </w:p>
        </w:tc>
        <w:tc>
          <w:tcPr>
            <w:tcW w:w="0" w:type="auto"/>
          </w:tcPr>
          <w:p w:rsidR="007812D1" w:rsidRPr="00A87816" w:rsidRDefault="00E45DBC">
            <w:pPr>
              <w:pStyle w:val="Compact"/>
              <w:rPr>
                <w:rFonts w:cs="Times New Roman"/>
              </w:rPr>
            </w:pPr>
            <w:r w:rsidRPr="00A87816">
              <w:rPr>
                <w:rFonts w:cs="Times New Roman"/>
              </w:rPr>
              <w:t>1≤N≤14</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keyValue</w:t>
            </w:r>
          </w:p>
        </w:tc>
        <w:tc>
          <w:tcPr>
            <w:tcW w:w="0" w:type="auto"/>
          </w:tcPr>
          <w:p w:rsidR="007812D1" w:rsidRPr="00A87816" w:rsidRDefault="00E45DBC">
            <w:pPr>
              <w:pStyle w:val="Compact"/>
              <w:rPr>
                <w:rFonts w:cs="Times New Roman"/>
              </w:rPr>
            </w:pPr>
            <w:r w:rsidRPr="00A87816">
              <w:rPr>
                <w:rFonts w:cs="Times New Roman"/>
              </w:rPr>
              <w:t>Specify key value</w:t>
            </w:r>
          </w:p>
        </w:tc>
        <w:tc>
          <w:tcPr>
            <w:tcW w:w="0" w:type="auto"/>
          </w:tcPr>
          <w:p w:rsidR="00850C67" w:rsidRDefault="00E45DBC">
            <w:pPr>
              <w:pStyle w:val="Compact"/>
              <w:rPr>
                <w:rFonts w:cs="Times New Roman"/>
                <w:lang w:eastAsia="zh-CN"/>
              </w:rPr>
            </w:pPr>
            <w:r w:rsidRPr="00A87816">
              <w:rPr>
                <w:rFonts w:cs="Times New Roman"/>
              </w:rPr>
              <w:t>0: Not specified [OK key</w:t>
            </w:r>
            <w:r w:rsidR="00800904">
              <w:rPr>
                <w:rFonts w:cs="Times New Roman"/>
              </w:rPr>
              <w:t xml:space="preserve"> to</w:t>
            </w:r>
            <w:r w:rsidRPr="00A87816">
              <w:rPr>
                <w:rFonts w:cs="Times New Roman"/>
              </w:rPr>
              <w:t xml:space="preserve"> sign in] </w:t>
            </w:r>
            <w:r w:rsidRPr="00A87816">
              <w:rPr>
                <w:rFonts w:cs="Times New Roman"/>
              </w:rPr>
              <w:br/>
              <w:t xml:space="preserve">1:1 </w:t>
            </w:r>
            <w:r w:rsidRPr="00A87816">
              <w:rPr>
                <w:rFonts w:cs="Times New Roman"/>
              </w:rPr>
              <w:br/>
              <w:t xml:space="preserve">2:2 </w:t>
            </w:r>
          </w:p>
          <w:p w:rsidR="00850C67" w:rsidRDefault="00E45DBC" w:rsidP="00850C67">
            <w:pPr>
              <w:pStyle w:val="Compact"/>
              <w:rPr>
                <w:rFonts w:cs="Times New Roman"/>
                <w:lang w:eastAsia="zh-CN"/>
              </w:rPr>
            </w:pPr>
            <w:r w:rsidRPr="00A87816">
              <w:rPr>
                <w:rFonts w:cs="Times New Roman"/>
              </w:rPr>
              <w:t>3:3</w:t>
            </w:r>
          </w:p>
          <w:p w:rsidR="007812D1" w:rsidRPr="00A87816" w:rsidRDefault="00E45DBC" w:rsidP="00850C67">
            <w:pPr>
              <w:pStyle w:val="Compact"/>
              <w:rPr>
                <w:rFonts w:cs="Times New Roman"/>
              </w:rPr>
            </w:pPr>
            <w:r w:rsidRPr="00A87816">
              <w:rPr>
                <w:rFonts w:cs="Times New Roman"/>
              </w:rPr>
              <w:t xml:space="preserve">4:4 </w:t>
            </w:r>
            <w:r w:rsidRPr="00A87816">
              <w:rPr>
                <w:rFonts w:cs="Times New Roman"/>
              </w:rPr>
              <w:br/>
              <w:t xml:space="preserve">5:5 </w:t>
            </w:r>
            <w:r w:rsidRPr="00A87816">
              <w:rPr>
                <w:rFonts w:cs="Times New Roman"/>
              </w:rPr>
              <w:br/>
              <w:t xml:space="preserve">6:6 </w:t>
            </w:r>
            <w:r w:rsidRPr="00A87816">
              <w:rPr>
                <w:rFonts w:cs="Times New Roman"/>
              </w:rPr>
              <w:br/>
              <w:t xml:space="preserve">7:7 </w:t>
            </w:r>
            <w:r w:rsidRPr="00A87816">
              <w:rPr>
                <w:rFonts w:cs="Times New Roman"/>
              </w:rPr>
              <w:br/>
              <w:t xml:space="preserve">8:8 </w:t>
            </w:r>
            <w:r w:rsidRPr="00A87816">
              <w:rPr>
                <w:rFonts w:cs="Times New Roman"/>
              </w:rPr>
              <w:br/>
              <w:t xml:space="preserve">9:9 </w:t>
            </w:r>
            <w:r w:rsidRPr="00A87816">
              <w:rPr>
                <w:rFonts w:cs="Times New Roman"/>
              </w:rPr>
              <w:br/>
              <w:t xml:space="preserve">10:0 </w:t>
            </w:r>
            <w:r w:rsidRPr="00A87816">
              <w:rPr>
                <w:rFonts w:cs="Times New Roman"/>
              </w:rPr>
              <w:br/>
              <w:t xml:space="preserve">11: Up key </w:t>
            </w:r>
            <w:r w:rsidRPr="00A87816">
              <w:rPr>
                <w:rFonts w:cs="Times New Roman"/>
              </w:rPr>
              <w:br/>
              <w:t xml:space="preserve">12: Down key </w:t>
            </w:r>
            <w:r w:rsidRPr="00A87816">
              <w:rPr>
                <w:rFonts w:cs="Times New Roman"/>
              </w:rPr>
              <w:br/>
              <w:t xml:space="preserve">13: OK </w:t>
            </w:r>
            <w:r w:rsidRPr="00A87816">
              <w:rPr>
                <w:rFonts w:cs="Times New Roman"/>
              </w:rPr>
              <w:br/>
              <w:t xml:space="preserve">14:ESC </w:t>
            </w:r>
            <w:r w:rsidRPr="00A87816">
              <w:rPr>
                <w:rFonts w:cs="Times New Roman"/>
              </w:rPr>
              <w:br/>
              <w:t>15:Menu</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tipTitle</w:t>
            </w:r>
          </w:p>
        </w:tc>
        <w:tc>
          <w:tcPr>
            <w:tcW w:w="0" w:type="auto"/>
          </w:tcPr>
          <w:p w:rsidR="007812D1" w:rsidRPr="00A87816" w:rsidRDefault="00E45DBC">
            <w:pPr>
              <w:pStyle w:val="Compact"/>
              <w:rPr>
                <w:rFonts w:cs="Times New Roman"/>
              </w:rPr>
            </w:pPr>
            <w:r w:rsidRPr="00A87816">
              <w:rPr>
                <w:rFonts w:cs="Times New Roman"/>
              </w:rPr>
              <w:t>prompt title</w:t>
            </w:r>
          </w:p>
        </w:tc>
        <w:tc>
          <w:tcPr>
            <w:tcW w:w="0" w:type="auto"/>
          </w:tcPr>
          <w:p w:rsidR="007812D1" w:rsidRPr="00A87816" w:rsidRDefault="00E45DBC">
            <w:pPr>
              <w:pStyle w:val="Compact"/>
              <w:rPr>
                <w:rFonts w:cs="Times New Roman"/>
              </w:rPr>
            </w:pPr>
            <w:r w:rsidRPr="00A87816">
              <w:rPr>
                <w:rFonts w:cs="Times New Roman"/>
              </w:rPr>
              <w:t>String, no more than 16 bytes in length</w:t>
            </w:r>
          </w:p>
        </w:tc>
      </w:tr>
    </w:tbl>
    <w:p w:rsidR="007812D1" w:rsidRPr="00A87816" w:rsidRDefault="00E45DBC">
      <w:pPr>
        <w:pStyle w:val="a0"/>
        <w:rPr>
          <w:rFonts w:cs="Times New Roman"/>
        </w:rPr>
      </w:pPr>
      <w:r w:rsidRPr="00A87816">
        <w:rPr>
          <w:rFonts w:cs="Times New Roman"/>
        </w:rPr>
        <w:lastRenderedPageBreak/>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"startBind"</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proofErr w:type="gramStart"/>
      <w:r w:rsidRPr="00A87816">
        <w:rPr>
          <w:rStyle w:val="NormalTok"/>
          <w:rFonts w:ascii="Times New Roman" w:hAnsi="Times New Roman" w:cs="Times New Roman"/>
        </w:rPr>
        <w:t xml:space="preserve"> </w:t>
      </w:r>
      <w:proofErr w:type="gramEnd"/>
      <w:r w:rsidRPr="00A87816">
        <w:rPr>
          <w:rStyle w:val="NormalTok"/>
          <w:rFonts w:ascii="Times New Roman" w:hAnsi="Times New Roman" w:cs="Times New Roman"/>
        </w:rPr>
        <w:t xml:space="preserve"> </w:t>
      </w:r>
      <w:r w:rsidRPr="00A87816">
        <w:rPr>
          <w:rStyle w:val="DataTypeTok"/>
          <w:rFonts w:ascii="Times New Roman" w:hAnsi="Times New Roman" w:cs="Times New Roman"/>
        </w:rPr>
        <w:t>"bindMode"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"lessMode"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"modifyMode"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"limitNumber"</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"options"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"optionalN"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"keyValue"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"0"</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FunctionTok"/>
          <w:rFonts w:ascii="Times New Roman" w:hAnsi="Times New Roman" w:cs="Times New Roman"/>
        </w:rPr>
        <w:t>}</w:t>
      </w:r>
    </w:p>
    <w:p w:rsidR="007812D1" w:rsidRPr="00A87816" w:rsidRDefault="00E45DBC" w:rsidP="00C97686">
      <w:pPr>
        <w:pStyle w:val="4"/>
        <w:numPr>
          <w:ilvl w:val="0"/>
          <w:numId w:val="5"/>
        </w:numPr>
      </w:pPr>
      <w:bookmarkStart w:id="113" w:name="接收签到信息"/>
      <w:bookmarkEnd w:id="112"/>
      <w:r w:rsidRPr="00A87816">
        <w:t xml:space="preserve">Receive </w:t>
      </w:r>
      <w:r w:rsidR="00800904">
        <w:t>sign-in</w:t>
      </w:r>
      <w:r w:rsidRPr="00A87816">
        <w:t xml:space="preserve"> information</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"answerBind" //Sign-in returns </w:t>
      </w:r>
      <w:r w:rsidRPr="00A87816">
        <w:rPr>
          <w:rFonts w:cs="Times New Roman"/>
        </w:rPr>
        <w:br/>
        <w:t xml:space="preserve">baseId: "1"//The ID of the base station that received the instruction </w:t>
      </w:r>
      <w:r w:rsidRPr="00A87816">
        <w:rPr>
          <w:rFonts w:cs="Times New Roman"/>
        </w:rPr>
        <w:br/>
        <w:t>infos:{}</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43"/>
        <w:gridCol w:w="1596"/>
        <w:gridCol w:w="2656"/>
      </w:tblGrid>
      <w:tr w:rsidR="007812D1" w:rsidRPr="00A87816" w:rsidTr="00850C67">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Assignment and meaning</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time</w:t>
            </w:r>
          </w:p>
        </w:tc>
        <w:tc>
          <w:tcPr>
            <w:tcW w:w="0" w:type="auto"/>
          </w:tcPr>
          <w:p w:rsidR="007812D1" w:rsidRPr="00A87816" w:rsidRDefault="00E45DBC">
            <w:pPr>
              <w:pStyle w:val="Compact"/>
              <w:rPr>
                <w:rFonts w:cs="Times New Roman"/>
              </w:rPr>
            </w:pPr>
            <w:r w:rsidRPr="00A87816">
              <w:rPr>
                <w:rFonts w:cs="Times New Roman"/>
              </w:rPr>
              <w:t>Answer time</w:t>
            </w:r>
          </w:p>
        </w:tc>
        <w:tc>
          <w:tcPr>
            <w:tcW w:w="0" w:type="auto"/>
          </w:tcPr>
          <w:p w:rsidR="007812D1" w:rsidRPr="00A87816" w:rsidRDefault="00E45DBC">
            <w:pPr>
              <w:pStyle w:val="Compact"/>
              <w:rPr>
                <w:rFonts w:cs="Times New Roman"/>
              </w:rPr>
            </w:pPr>
            <w:r w:rsidRPr="00A87816">
              <w:rPr>
                <w:rFonts w:cs="Times New Roman"/>
              </w:rPr>
              <w:t>Unit second</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keySn</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Sn</w:t>
            </w:r>
          </w:p>
        </w:tc>
        <w:tc>
          <w:tcPr>
            <w:tcW w:w="0" w:type="auto"/>
          </w:tcPr>
          <w:p w:rsidR="007812D1" w:rsidRPr="00A87816" w:rsidRDefault="007812D1">
            <w:pPr>
              <w:pStyle w:val="Compact"/>
              <w:rPr>
                <w:rFonts w:cs="Times New Roman"/>
              </w:rPr>
            </w:pP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keyValue</w:t>
            </w:r>
          </w:p>
        </w:tc>
        <w:tc>
          <w:tcPr>
            <w:tcW w:w="0" w:type="auto"/>
          </w:tcPr>
          <w:p w:rsidR="007812D1" w:rsidRPr="00A87816" w:rsidRDefault="00E45DBC">
            <w:pPr>
              <w:pStyle w:val="Compact"/>
              <w:rPr>
                <w:rFonts w:cs="Times New Roman"/>
              </w:rPr>
            </w:pPr>
            <w:r w:rsidRPr="00A87816">
              <w:rPr>
                <w:rFonts w:cs="Times New Roman"/>
              </w:rPr>
              <w:t>key value</w:t>
            </w:r>
          </w:p>
        </w:tc>
        <w:tc>
          <w:tcPr>
            <w:tcW w:w="0" w:type="auto"/>
          </w:tcPr>
          <w:p w:rsidR="007812D1" w:rsidRPr="00A87816" w:rsidRDefault="00E32D82" w:rsidP="0068282F">
            <w:pPr>
              <w:pStyle w:val="Compact"/>
              <w:rPr>
                <w:rFonts w:cs="Times New Roman"/>
              </w:rPr>
            </w:pPr>
            <w:r>
              <w:rPr>
                <w:rFonts w:cs="Times New Roman"/>
              </w:rPr>
              <w:t>Keypad submitted value</w:t>
            </w:r>
          </w:p>
        </w:tc>
      </w:tr>
    </w:tbl>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"answerBind"</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"infos"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proofErr w:type="gramStart"/>
      <w:r w:rsidRPr="00A87816">
        <w:rPr>
          <w:rStyle w:val="NormalTok"/>
          <w:rFonts w:ascii="Times New Roman" w:hAnsi="Times New Roman" w:cs="Times New Roman"/>
        </w:rPr>
        <w:t xml:space="preserve"> </w:t>
      </w:r>
      <w:proofErr w:type="gramEnd"/>
      <w:r w:rsidRPr="00A87816">
        <w:rPr>
          <w:rStyle w:val="NormalTok"/>
          <w:rFonts w:ascii="Times New Roman" w:hAnsi="Times New Roman" w:cs="Times New Roman"/>
        </w:rPr>
        <w:t xml:space="preserve"> </w:t>
      </w:r>
      <w:r w:rsidRPr="00A87816">
        <w:rPr>
          <w:rStyle w:val="DataTypeTok"/>
          <w:rFonts w:ascii="Times New Roman" w:hAnsi="Times New Roman" w:cs="Times New Roman"/>
        </w:rPr>
        <w:t>"time"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"2.42"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"keySn"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"1479824643"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"keyValue"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"1234"</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FunctionTok"/>
          <w:rFonts w:ascii="Times New Roman" w:hAnsi="Times New Roman" w:cs="Times New Roman"/>
        </w:rPr>
        <w:t>}</w:t>
      </w:r>
    </w:p>
    <w:p w:rsidR="007812D1" w:rsidRPr="00A87816" w:rsidRDefault="00E45DBC" w:rsidP="00C97686">
      <w:pPr>
        <w:pStyle w:val="4"/>
        <w:numPr>
          <w:ilvl w:val="0"/>
          <w:numId w:val="29"/>
        </w:numPr>
      </w:pPr>
      <w:bookmarkStart w:id="114" w:name="停止签到"/>
      <w:bookmarkEnd w:id="113"/>
      <w:r w:rsidRPr="00A87816">
        <w:t xml:space="preserve">Stop </w:t>
      </w:r>
      <w:r w:rsidR="0068282F">
        <w:t>sign-in</w:t>
      </w:r>
    </w:p>
    <w:p w:rsidR="007812D1" w:rsidRPr="00A87816" w:rsidRDefault="00800904">
      <w:pPr>
        <w:pStyle w:val="FirstParagraph"/>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"stopBind" //Stop </w:t>
      </w:r>
      <w:r w:rsidR="0068282F">
        <w:rPr>
          <w:rFonts w:cs="Times New Roman"/>
        </w:rPr>
        <w:t>sign-in</w:t>
      </w:r>
      <w:r w:rsidRPr="00A87816">
        <w:rPr>
          <w:rFonts w:cs="Times New Roman"/>
        </w:rPr>
        <w:t xml:space="preserve"> </w:t>
      </w:r>
      <w:r w:rsidRPr="00A87816">
        <w:rPr>
          <w:rFonts w:cs="Times New Roman"/>
        </w:rPr>
        <w:br/>
        <w:t>params:{} //Default is empty</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lastRenderedPageBreak/>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"stopBind"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"stopBind" //Stop </w:t>
      </w:r>
      <w:r w:rsidR="0068282F">
        <w:rPr>
          <w:rFonts w:cs="Times New Roman"/>
        </w:rPr>
        <w:t>sign-in</w:t>
      </w:r>
      <w:r w:rsidRPr="00A87816">
        <w:rPr>
          <w:rFonts w:cs="Times New Roman"/>
        </w:rPr>
        <w:t xml:space="preserve"> </w:t>
      </w:r>
      <w:r w:rsidRPr="00A87816">
        <w:rPr>
          <w:rFonts w:cs="Times New Roman"/>
        </w:rPr>
        <w:br/>
        <w:t xml:space="preserve">baseId: "1"//Received base station ID </w:t>
      </w:r>
      <w:r w:rsidRPr="00A87816">
        <w:rPr>
          <w:rFonts w:cs="Times New Roman"/>
        </w:rPr>
        <w:br/>
        <w:t>infos:{"state":"OK"}//Return status, success is OK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"stopBind"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68282F" w:rsidP="00623384">
      <w:pPr>
        <w:pStyle w:val="a0"/>
      </w:pPr>
      <w:bookmarkStart w:id="115" w:name="支持设备说明-1"/>
      <w:bookmarkEnd w:id="114"/>
      <w:r>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331"/>
        <w:gridCol w:w="2130"/>
        <w:gridCol w:w="976"/>
      </w:tblGrid>
      <w:tr w:rsidR="007812D1" w:rsidRPr="00A87816" w:rsidTr="00850C67">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315335" w:rsidRDefault="00E45DBC">
            <w:pPr>
              <w:pStyle w:val="Compact"/>
              <w:rPr>
                <w:rFonts w:cs="Times New Roman"/>
              </w:rPr>
            </w:pPr>
            <w:r w:rsidRPr="00315335">
              <w:rPr>
                <w:rFonts w:cs="Times New Roman"/>
                <w:bCs/>
              </w:rPr>
              <w:t>Base station +</w:t>
            </w:r>
            <w:r w:rsidR="00480E5B" w:rsidRPr="00315335">
              <w:rPr>
                <w:rFonts w:cs="Times New Roman"/>
                <w:bCs/>
              </w:rPr>
              <w:t xml:space="preserve"> keypad</w:t>
            </w:r>
          </w:p>
        </w:tc>
        <w:tc>
          <w:tcPr>
            <w:tcW w:w="0" w:type="auto"/>
            <w:tcBorders>
              <w:bottom w:val="none" w:sz="0" w:space="0" w:color="auto"/>
            </w:tcBorders>
          </w:tcPr>
          <w:p w:rsidR="007812D1" w:rsidRPr="00315335" w:rsidRDefault="00E45DBC">
            <w:pPr>
              <w:pStyle w:val="Compact"/>
              <w:rPr>
                <w:rFonts w:cs="Times New Roman"/>
              </w:rPr>
            </w:pPr>
            <w:r w:rsidRPr="00315335">
              <w:rPr>
                <w:rFonts w:cs="Times New Roman"/>
                <w:bCs/>
              </w:rPr>
              <w:t>Support/not support</w:t>
            </w:r>
          </w:p>
        </w:tc>
        <w:tc>
          <w:tcPr>
            <w:tcW w:w="0" w:type="auto"/>
            <w:tcBorders>
              <w:bottom w:val="none" w:sz="0" w:space="0" w:color="auto"/>
            </w:tcBorders>
          </w:tcPr>
          <w:p w:rsidR="007812D1" w:rsidRPr="00315335" w:rsidRDefault="00E45DBC">
            <w:pPr>
              <w:pStyle w:val="Compact"/>
              <w:rPr>
                <w:rFonts w:cs="Times New Roman"/>
              </w:rPr>
            </w:pPr>
            <w:r w:rsidRPr="00315335">
              <w:rPr>
                <w:rFonts w:cs="Times New Roman"/>
                <w:bCs/>
              </w:rPr>
              <w:t>Remark</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B100-2.4G+S6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B200-2.4G+S6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bl>
    <w:p w:rsidR="007812D1" w:rsidRPr="00315335" w:rsidRDefault="00E56375" w:rsidP="00C97686">
      <w:pPr>
        <w:pStyle w:val="3"/>
        <w:numPr>
          <w:ilvl w:val="0"/>
          <w:numId w:val="14"/>
        </w:numPr>
      </w:pPr>
      <w:bookmarkStart w:id="116" w:name="_Toc153615962"/>
      <w:bookmarkStart w:id="117" w:name="选择题"/>
      <w:bookmarkEnd w:id="111"/>
      <w:bookmarkEnd w:id="115"/>
      <w:r>
        <w:t>Choice Q</w:t>
      </w:r>
      <w:r w:rsidR="00E45DBC" w:rsidRPr="00A87816">
        <w:t>uestions</w:t>
      </w:r>
      <w:bookmarkEnd w:id="116"/>
    </w:p>
    <w:p w:rsidR="007812D1" w:rsidRPr="00A87816" w:rsidRDefault="00E45DBC" w:rsidP="00C97686">
      <w:pPr>
        <w:pStyle w:val="4"/>
        <w:numPr>
          <w:ilvl w:val="0"/>
          <w:numId w:val="30"/>
        </w:numPr>
      </w:pPr>
      <w:bookmarkStart w:id="118" w:name="开始作答-1"/>
      <w:r w:rsidRPr="00A87816">
        <w:t>Start answering</w:t>
      </w:r>
    </w:p>
    <w:p w:rsidR="007812D1" w:rsidRPr="00A87816" w:rsidRDefault="00800904">
      <w:pPr>
        <w:pStyle w:val="FirstParagraph"/>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"startChoices" //Start choice </w:t>
      </w:r>
      <w:r w:rsidR="00E56375">
        <w:rPr>
          <w:rFonts w:cs="Times New Roman"/>
        </w:rPr>
        <w:t>question</w:t>
      </w:r>
      <w:r w:rsidRPr="00A87816">
        <w:rPr>
          <w:rFonts w:cs="Times New Roman"/>
        </w:rPr>
        <w:br/>
        <w:t>params: {}</w:t>
      </w:r>
    </w:p>
    <w:tbl>
      <w:tblPr>
        <w:tblStyle w:val="Table"/>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20" w:firstRow="1" w:lastRow="0" w:firstColumn="0" w:lastColumn="0" w:noHBand="0" w:noVBand="0"/>
      </w:tblPr>
      <w:tblGrid>
        <w:gridCol w:w="1496"/>
        <w:gridCol w:w="2209"/>
        <w:gridCol w:w="5151"/>
      </w:tblGrid>
      <w:tr w:rsidR="007812D1" w:rsidRPr="00A87816" w:rsidTr="00850C67">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Assignment and meaning</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optionsMode</w:t>
            </w:r>
          </w:p>
        </w:tc>
        <w:tc>
          <w:tcPr>
            <w:tcW w:w="0" w:type="auto"/>
          </w:tcPr>
          <w:p w:rsidR="007812D1" w:rsidRPr="00A87816" w:rsidRDefault="00E45DBC">
            <w:pPr>
              <w:pStyle w:val="Compact"/>
              <w:rPr>
                <w:rFonts w:cs="Times New Roman"/>
              </w:rPr>
            </w:pPr>
            <w:r w:rsidRPr="00A87816">
              <w:rPr>
                <w:rFonts w:cs="Times New Roman"/>
              </w:rPr>
              <w:t>Option Category</w:t>
            </w:r>
          </w:p>
        </w:tc>
        <w:tc>
          <w:tcPr>
            <w:tcW w:w="0" w:type="auto"/>
          </w:tcPr>
          <w:p w:rsidR="007812D1" w:rsidRPr="00A87816" w:rsidRDefault="00E45DBC">
            <w:pPr>
              <w:pStyle w:val="Compact"/>
              <w:rPr>
                <w:rFonts w:cs="Times New Roman"/>
              </w:rPr>
            </w:pPr>
            <w:r w:rsidRPr="00A87816">
              <w:rPr>
                <w:rFonts w:cs="Times New Roman"/>
              </w:rPr>
              <w:t>1: Display letters (default value) 2: Display numbers</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secrecyMode</w:t>
            </w:r>
          </w:p>
        </w:tc>
        <w:tc>
          <w:tcPr>
            <w:tcW w:w="0" w:type="auto"/>
          </w:tcPr>
          <w:p w:rsidR="007812D1" w:rsidRPr="00A87816" w:rsidRDefault="00E45DBC">
            <w:pPr>
              <w:pStyle w:val="Compact"/>
              <w:rPr>
                <w:rFonts w:cs="Times New Roman"/>
              </w:rPr>
            </w:pPr>
            <w:r w:rsidRPr="00A87816">
              <w:rPr>
                <w:rFonts w:cs="Times New Roman"/>
              </w:rPr>
              <w:t>Confidential mode</w:t>
            </w:r>
          </w:p>
        </w:tc>
        <w:tc>
          <w:tcPr>
            <w:tcW w:w="0" w:type="auto"/>
          </w:tcPr>
          <w:p w:rsidR="007812D1" w:rsidRPr="00A87816" w:rsidRDefault="00E45DBC">
            <w:pPr>
              <w:pStyle w:val="Compact"/>
              <w:rPr>
                <w:rFonts w:cs="Times New Roman"/>
              </w:rPr>
            </w:pPr>
            <w:r w:rsidRPr="00A87816">
              <w:rPr>
                <w:rFonts w:cs="Times New Roman"/>
              </w:rPr>
              <w:t>0: Not confidential (default value) 1: Confidential</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modifyMode</w:t>
            </w:r>
          </w:p>
        </w:tc>
        <w:tc>
          <w:tcPr>
            <w:tcW w:w="0" w:type="auto"/>
          </w:tcPr>
          <w:p w:rsidR="007812D1" w:rsidRPr="00A87816" w:rsidRDefault="00E45DBC">
            <w:pPr>
              <w:pStyle w:val="Compact"/>
              <w:rPr>
                <w:rFonts w:cs="Times New Roman"/>
              </w:rPr>
            </w:pPr>
            <w:r w:rsidRPr="00A87816">
              <w:rPr>
                <w:rFonts w:cs="Times New Roman"/>
              </w:rPr>
              <w:t>Modify mode</w:t>
            </w:r>
          </w:p>
        </w:tc>
        <w:tc>
          <w:tcPr>
            <w:tcW w:w="0" w:type="auto"/>
          </w:tcPr>
          <w:p w:rsidR="007812D1" w:rsidRPr="00A87816" w:rsidRDefault="00E45DBC">
            <w:pPr>
              <w:pStyle w:val="Compact"/>
              <w:rPr>
                <w:rFonts w:cs="Times New Roman"/>
              </w:rPr>
            </w:pPr>
            <w:r w:rsidRPr="00A87816">
              <w:rPr>
                <w:rFonts w:cs="Times New Roman"/>
              </w:rPr>
              <w:t>0: Cannot be modified 1: Can be modified (default value)</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lessMode</w:t>
            </w:r>
          </w:p>
        </w:tc>
        <w:tc>
          <w:tcPr>
            <w:tcW w:w="0" w:type="auto"/>
          </w:tcPr>
          <w:p w:rsidR="007812D1" w:rsidRPr="00A87816" w:rsidRDefault="00E45DBC">
            <w:pPr>
              <w:pStyle w:val="Compact"/>
              <w:rPr>
                <w:rFonts w:cs="Times New Roman"/>
              </w:rPr>
            </w:pPr>
            <w:r w:rsidRPr="00A87816">
              <w:rPr>
                <w:rFonts w:cs="Times New Roman"/>
              </w:rPr>
              <w:t>forced selection mode</w:t>
            </w:r>
          </w:p>
        </w:tc>
        <w:tc>
          <w:tcPr>
            <w:tcW w:w="0" w:type="auto"/>
          </w:tcPr>
          <w:p w:rsidR="007812D1" w:rsidRPr="00A87816" w:rsidRDefault="00E45DBC">
            <w:pPr>
              <w:pStyle w:val="Compact"/>
              <w:rPr>
                <w:rFonts w:cs="Times New Roman"/>
              </w:rPr>
            </w:pPr>
            <w:r w:rsidRPr="00A87816">
              <w:rPr>
                <w:rFonts w:cs="Times New Roman"/>
              </w:rPr>
              <w:t>0: Optional (default value) 1: Not optional 2: Allow repeated input 3: Allow repeated input and cannot be optional</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options</w:t>
            </w:r>
          </w:p>
        </w:tc>
        <w:tc>
          <w:tcPr>
            <w:tcW w:w="0" w:type="auto"/>
          </w:tcPr>
          <w:p w:rsidR="007812D1" w:rsidRPr="00A87816" w:rsidRDefault="00E45DBC">
            <w:pPr>
              <w:pStyle w:val="Compact"/>
              <w:rPr>
                <w:rFonts w:cs="Times New Roman"/>
              </w:rPr>
            </w:pPr>
            <w:r w:rsidRPr="00A87816">
              <w:rPr>
                <w:rFonts w:cs="Times New Roman"/>
              </w:rPr>
              <w:t>Number of options</w:t>
            </w:r>
          </w:p>
        </w:tc>
        <w:tc>
          <w:tcPr>
            <w:tcW w:w="0" w:type="auto"/>
          </w:tcPr>
          <w:p w:rsidR="007812D1" w:rsidRPr="00A87816" w:rsidRDefault="00E45DBC">
            <w:pPr>
              <w:pStyle w:val="Compact"/>
              <w:rPr>
                <w:rFonts w:cs="Times New Roman"/>
              </w:rPr>
            </w:pPr>
            <w:r w:rsidRPr="00A87816">
              <w:rPr>
                <w:rFonts w:cs="Times New Roman"/>
              </w:rPr>
              <w:t>1≤M≤10 (default value 4)</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lastRenderedPageBreak/>
              <w:t>optionalN</w:t>
            </w:r>
          </w:p>
        </w:tc>
        <w:tc>
          <w:tcPr>
            <w:tcW w:w="0" w:type="auto"/>
          </w:tcPr>
          <w:p w:rsidR="007812D1" w:rsidRPr="00A87816" w:rsidRDefault="00E45DBC">
            <w:pPr>
              <w:pStyle w:val="Compact"/>
              <w:rPr>
                <w:rFonts w:cs="Times New Roman"/>
              </w:rPr>
            </w:pPr>
            <w:r w:rsidRPr="00A87816">
              <w:rPr>
                <w:rFonts w:cs="Times New Roman"/>
              </w:rPr>
              <w:t>number of options</w:t>
            </w:r>
            <w:r w:rsidR="00E56375">
              <w:rPr>
                <w:rFonts w:cs="Times New Roman"/>
              </w:rPr>
              <w:t xml:space="preserve"> can be selected</w:t>
            </w:r>
          </w:p>
        </w:tc>
        <w:tc>
          <w:tcPr>
            <w:tcW w:w="0" w:type="auto"/>
          </w:tcPr>
          <w:p w:rsidR="007812D1" w:rsidRPr="00A87816" w:rsidRDefault="00E45DBC">
            <w:pPr>
              <w:pStyle w:val="Compact"/>
              <w:rPr>
                <w:rFonts w:cs="Times New Roman"/>
              </w:rPr>
            </w:pPr>
            <w:r w:rsidRPr="00A87816">
              <w:rPr>
                <w:rFonts w:cs="Times New Roman"/>
              </w:rPr>
              <w:t>1≤N≤M (default value 1)</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tipTitle</w:t>
            </w:r>
          </w:p>
        </w:tc>
        <w:tc>
          <w:tcPr>
            <w:tcW w:w="0" w:type="auto"/>
          </w:tcPr>
          <w:p w:rsidR="007812D1" w:rsidRPr="00A87816" w:rsidRDefault="00E45DBC">
            <w:pPr>
              <w:pStyle w:val="Compact"/>
              <w:rPr>
                <w:rFonts w:cs="Times New Roman"/>
              </w:rPr>
            </w:pPr>
            <w:r w:rsidRPr="00A87816">
              <w:rPr>
                <w:rFonts w:cs="Times New Roman"/>
              </w:rPr>
              <w:t>prompt title</w:t>
            </w:r>
          </w:p>
        </w:tc>
        <w:tc>
          <w:tcPr>
            <w:tcW w:w="0" w:type="auto"/>
          </w:tcPr>
          <w:p w:rsidR="007812D1" w:rsidRPr="00A87816" w:rsidRDefault="00E45DBC">
            <w:pPr>
              <w:pStyle w:val="Compact"/>
              <w:rPr>
                <w:rFonts w:cs="Times New Roman"/>
              </w:rPr>
            </w:pPr>
            <w:r w:rsidRPr="00A87816">
              <w:rPr>
                <w:rFonts w:cs="Times New Roman"/>
              </w:rPr>
              <w:t>String, no more than 16 bytes in length</w:t>
            </w:r>
          </w:p>
        </w:tc>
      </w:tr>
    </w:tbl>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"startChoices"</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proofErr w:type="gramStart"/>
      <w:r w:rsidRPr="00A87816">
        <w:rPr>
          <w:rStyle w:val="NormalTok"/>
          <w:rFonts w:ascii="Times New Roman" w:hAnsi="Times New Roman" w:cs="Times New Roman"/>
        </w:rPr>
        <w:t xml:space="preserve"> </w:t>
      </w:r>
      <w:proofErr w:type="gramEnd"/>
      <w:r w:rsidRPr="00A87816">
        <w:rPr>
          <w:rStyle w:val="NormalTok"/>
          <w:rFonts w:ascii="Times New Roman" w:hAnsi="Times New Roman" w:cs="Times New Roman"/>
        </w:rPr>
        <w:t xml:space="preserve"> </w:t>
      </w:r>
      <w:r w:rsidRPr="00A87816">
        <w:rPr>
          <w:rStyle w:val="DataTypeTok"/>
          <w:rFonts w:ascii="Times New Roman" w:hAnsi="Times New Roman" w:cs="Times New Roman"/>
        </w:rPr>
        <w:t>"optionsMode"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"secrecyMode"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"modifyMode"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"lessMode"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"options"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"optionalN"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FunctionTok"/>
          <w:rFonts w:ascii="Times New Roman" w:hAnsi="Times New Roman" w:cs="Times New Roman"/>
        </w:rPr>
        <w:t>}</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"startChoices" //Start the choice question </w:t>
      </w:r>
      <w:r w:rsidRPr="00A87816">
        <w:rPr>
          <w:rFonts w:cs="Times New Roman"/>
        </w:rPr>
        <w:br/>
        <w:t xml:space="preserve">baseId: "1"//The ID of the base station that received the instruction </w:t>
      </w:r>
      <w:r w:rsidRPr="00A87816">
        <w:rPr>
          <w:rFonts w:cs="Times New Roman"/>
        </w:rPr>
        <w:br/>
        <w:t>infos:{"state":"OK"}//Return status, success is OK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"startChoices"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E56375" w:rsidP="00C97686">
      <w:pPr>
        <w:pStyle w:val="4"/>
        <w:numPr>
          <w:ilvl w:val="0"/>
          <w:numId w:val="31"/>
        </w:numPr>
      </w:pPr>
      <w:bookmarkStart w:id="119" w:name="接收作答-1"/>
      <w:bookmarkEnd w:id="118"/>
      <w:r>
        <w:t>R</w:t>
      </w:r>
      <w:r w:rsidR="00E45DBC" w:rsidRPr="00A87816">
        <w:t>eceive answer</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"answerChoices" //Return </w:t>
      </w:r>
      <w:r w:rsidR="00E56375">
        <w:rPr>
          <w:rFonts w:cs="Times New Roman"/>
        </w:rPr>
        <w:t xml:space="preserve">the answer of the </w:t>
      </w:r>
      <w:r w:rsidRPr="00A87816">
        <w:rPr>
          <w:rFonts w:cs="Times New Roman"/>
        </w:rPr>
        <w:t xml:space="preserve">choice questions </w:t>
      </w:r>
      <w:r w:rsidRPr="00A87816">
        <w:rPr>
          <w:rFonts w:cs="Times New Roman"/>
        </w:rPr>
        <w:br/>
        <w:t xml:space="preserve">baseId: "1"//The ID of the base station that received the instruction </w:t>
      </w:r>
      <w:r w:rsidRPr="00A87816">
        <w:rPr>
          <w:rFonts w:cs="Times New Roman"/>
        </w:rPr>
        <w:br/>
        <w:t>infos: {}</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43"/>
        <w:gridCol w:w="1596"/>
        <w:gridCol w:w="2656"/>
      </w:tblGrid>
      <w:tr w:rsidR="007812D1" w:rsidRPr="00A87816" w:rsidTr="00850C67">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Assignment and meaning</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time</w:t>
            </w:r>
          </w:p>
        </w:tc>
        <w:tc>
          <w:tcPr>
            <w:tcW w:w="0" w:type="auto"/>
          </w:tcPr>
          <w:p w:rsidR="007812D1" w:rsidRPr="00A87816" w:rsidRDefault="00E45DBC">
            <w:pPr>
              <w:pStyle w:val="Compact"/>
              <w:rPr>
                <w:rFonts w:cs="Times New Roman"/>
              </w:rPr>
            </w:pPr>
            <w:r w:rsidRPr="00A87816">
              <w:rPr>
                <w:rFonts w:cs="Times New Roman"/>
              </w:rPr>
              <w:t>Answer time</w:t>
            </w:r>
          </w:p>
        </w:tc>
        <w:tc>
          <w:tcPr>
            <w:tcW w:w="0" w:type="auto"/>
          </w:tcPr>
          <w:p w:rsidR="007812D1" w:rsidRPr="00A87816" w:rsidRDefault="00E45DBC">
            <w:pPr>
              <w:pStyle w:val="Compact"/>
              <w:rPr>
                <w:rFonts w:cs="Times New Roman"/>
              </w:rPr>
            </w:pPr>
            <w:r w:rsidRPr="00A87816">
              <w:rPr>
                <w:rFonts w:cs="Times New Roman"/>
              </w:rPr>
              <w:t>Unit second</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keySn</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Sn</w:t>
            </w:r>
          </w:p>
        </w:tc>
        <w:tc>
          <w:tcPr>
            <w:tcW w:w="0" w:type="auto"/>
          </w:tcPr>
          <w:p w:rsidR="007812D1" w:rsidRPr="00A87816" w:rsidRDefault="007812D1">
            <w:pPr>
              <w:pStyle w:val="Compact"/>
              <w:rPr>
                <w:rFonts w:cs="Times New Roman"/>
              </w:rPr>
            </w:pP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lastRenderedPageBreak/>
              <w:t>keyValue</w:t>
            </w:r>
          </w:p>
        </w:tc>
        <w:tc>
          <w:tcPr>
            <w:tcW w:w="0" w:type="auto"/>
          </w:tcPr>
          <w:p w:rsidR="007812D1" w:rsidRPr="00A87816" w:rsidRDefault="00E45DBC">
            <w:pPr>
              <w:pStyle w:val="Compact"/>
              <w:rPr>
                <w:rFonts w:cs="Times New Roman"/>
              </w:rPr>
            </w:pPr>
            <w:r w:rsidRPr="00A87816">
              <w:rPr>
                <w:rFonts w:cs="Times New Roman"/>
              </w:rPr>
              <w:t>key value</w:t>
            </w:r>
          </w:p>
        </w:tc>
        <w:tc>
          <w:tcPr>
            <w:tcW w:w="0" w:type="auto"/>
          </w:tcPr>
          <w:p w:rsidR="007812D1" w:rsidRPr="00A87816" w:rsidRDefault="00E32D82" w:rsidP="00E32D82">
            <w:pPr>
              <w:pStyle w:val="Compact"/>
              <w:rPr>
                <w:rFonts w:cs="Times New Roman"/>
              </w:rPr>
            </w:pPr>
            <w:r>
              <w:rPr>
                <w:rFonts w:cs="Times New Roman"/>
              </w:rPr>
              <w:t>Keypad submitted value</w:t>
            </w:r>
          </w:p>
        </w:tc>
      </w:tr>
    </w:tbl>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"answerChoices"</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"infos"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proofErr w:type="gramStart"/>
      <w:r w:rsidRPr="00A87816">
        <w:rPr>
          <w:rStyle w:val="NormalTok"/>
          <w:rFonts w:ascii="Times New Roman" w:hAnsi="Times New Roman" w:cs="Times New Roman"/>
        </w:rPr>
        <w:t xml:space="preserve"> </w:t>
      </w:r>
      <w:proofErr w:type="gramEnd"/>
      <w:r w:rsidRPr="00A87816">
        <w:rPr>
          <w:rStyle w:val="NormalTok"/>
          <w:rFonts w:ascii="Times New Roman" w:hAnsi="Times New Roman" w:cs="Times New Roman"/>
        </w:rPr>
        <w:t xml:space="preserve"> </w:t>
      </w:r>
      <w:r w:rsidRPr="00A87816">
        <w:rPr>
          <w:rStyle w:val="DataTypeTok"/>
          <w:rFonts w:ascii="Times New Roman" w:hAnsi="Times New Roman" w:cs="Times New Roman"/>
        </w:rPr>
        <w:t>"time"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"2.42"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"keySn"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"1479824643"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"keyValue"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"A"</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FunctionTok"/>
          <w:rFonts w:ascii="Times New Roman" w:hAnsi="Times New Roman" w:cs="Times New Roman"/>
        </w:rPr>
        <w:t>}</w:t>
      </w:r>
    </w:p>
    <w:p w:rsidR="007812D1" w:rsidRPr="00A87816" w:rsidRDefault="00E32D82" w:rsidP="00C97686">
      <w:pPr>
        <w:pStyle w:val="4"/>
        <w:numPr>
          <w:ilvl w:val="0"/>
          <w:numId w:val="32"/>
        </w:numPr>
      </w:pPr>
      <w:bookmarkStart w:id="120" w:name="停止作答-1"/>
      <w:bookmarkEnd w:id="119"/>
      <w:r>
        <w:t>S</w:t>
      </w:r>
      <w:r w:rsidR="00E45DBC" w:rsidRPr="00A87816">
        <w:t>top answering</w:t>
      </w:r>
    </w:p>
    <w:p w:rsidR="007812D1" w:rsidRPr="00A87816" w:rsidRDefault="00800904">
      <w:pPr>
        <w:pStyle w:val="FirstParagraph"/>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"stopChoices" //Stop </w:t>
      </w:r>
      <w:r w:rsidR="00E32D82">
        <w:rPr>
          <w:rFonts w:cs="Times New Roman"/>
        </w:rPr>
        <w:t xml:space="preserve">the </w:t>
      </w:r>
      <w:r w:rsidRPr="00A87816">
        <w:rPr>
          <w:rFonts w:cs="Times New Roman"/>
        </w:rPr>
        <w:t xml:space="preserve">choice questions </w:t>
      </w:r>
      <w:r w:rsidRPr="00A87816">
        <w:rPr>
          <w:rFonts w:cs="Times New Roman"/>
        </w:rPr>
        <w:br/>
        <w:t xml:space="preserve">params:{} //Default empty </w:t>
      </w:r>
      <w:r w:rsidRPr="00A87816">
        <w:rPr>
          <w:rFonts w:cs="Times New Roman"/>
        </w:rPr>
        <w:b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"stopChoices"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"stopChoices" //Stop </w:t>
      </w:r>
      <w:r w:rsidR="00E32D82">
        <w:rPr>
          <w:rFonts w:cs="Times New Roman"/>
        </w:rPr>
        <w:t xml:space="preserve">the </w:t>
      </w:r>
      <w:r w:rsidRPr="00A87816">
        <w:rPr>
          <w:rFonts w:cs="Times New Roman"/>
        </w:rPr>
        <w:t xml:space="preserve">choice question </w:t>
      </w:r>
      <w:r w:rsidRPr="00A87816">
        <w:rPr>
          <w:rFonts w:cs="Times New Roman"/>
        </w:rPr>
        <w:br/>
        <w:t xml:space="preserve">baseId: "1"//Received base station ID </w:t>
      </w:r>
      <w:r w:rsidRPr="00A87816">
        <w:rPr>
          <w:rFonts w:cs="Times New Roman"/>
        </w:rPr>
        <w:br/>
        <w:t>infos:{"state":"OK"}//Return status, success is OK</w:t>
      </w:r>
    </w:p>
    <w:p w:rsidR="007812D1" w:rsidRPr="00A87816" w:rsidRDefault="00E45DBC">
      <w:pPr>
        <w:pStyle w:val="a0"/>
        <w:rPr>
          <w:rFonts w:cs="Times New Roman"/>
        </w:rPr>
      </w:pPr>
      <w:r w:rsidRPr="00A87816">
        <w:rPr>
          <w:rFonts w:cs="Times New Roman"/>
        </w:rPr>
        <w:t>Command example:</w:t>
      </w:r>
    </w:p>
    <w:p w:rsidR="007812D1" w:rsidRDefault="00E45DBC">
      <w:pPr>
        <w:pStyle w:val="SourceCode"/>
        <w:rPr>
          <w:ins w:id="121" w:author="陈定敏" w:date="2023-12-18T12:50:00Z"/>
          <w:rStyle w:val="FunctionTok"/>
          <w:rFonts w:ascii="Times New Roman" w:hAnsi="Times New Roman" w:cs="Times New Roman"/>
          <w:lang w:eastAsia="zh-C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"stopChoices"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253813" w:rsidRDefault="00253813">
      <w:pPr>
        <w:pStyle w:val="SourceCode"/>
        <w:rPr>
          <w:ins w:id="122" w:author="陈定敏" w:date="2023-12-18T12:50:00Z"/>
          <w:rStyle w:val="FunctionTok"/>
          <w:rFonts w:ascii="Times New Roman" w:hAnsi="Times New Roman" w:cs="Times New Roman"/>
          <w:lang w:eastAsia="zh-CN"/>
        </w:rPr>
      </w:pPr>
    </w:p>
    <w:p w:rsidR="00253813" w:rsidRDefault="00253813">
      <w:pPr>
        <w:pStyle w:val="SourceCode"/>
        <w:rPr>
          <w:ins w:id="123" w:author="陈定敏" w:date="2023-12-18T12:50:00Z"/>
          <w:rStyle w:val="FunctionTok"/>
          <w:rFonts w:ascii="Times New Roman" w:hAnsi="Times New Roman" w:cs="Times New Roman"/>
          <w:lang w:eastAsia="zh-CN"/>
        </w:rPr>
      </w:pPr>
    </w:p>
    <w:p w:rsidR="00253813" w:rsidRPr="00A87816" w:rsidRDefault="00253813">
      <w:pPr>
        <w:pStyle w:val="SourceCode"/>
        <w:rPr>
          <w:rFonts w:cs="Times New Roman"/>
          <w:lang w:eastAsia="zh-CN"/>
        </w:rPr>
      </w:pPr>
    </w:p>
    <w:p w:rsidR="007812D1" w:rsidRPr="00A87816" w:rsidRDefault="0068282F" w:rsidP="00315335">
      <w:bookmarkStart w:id="124" w:name="支持设备说明-2"/>
      <w:bookmarkEnd w:id="120"/>
      <w:r>
        <w:lastRenderedPageBreak/>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331"/>
        <w:gridCol w:w="2130"/>
        <w:gridCol w:w="976"/>
      </w:tblGrid>
      <w:tr w:rsidR="007812D1" w:rsidRPr="00A87816" w:rsidTr="00850C67">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Base station +</w:t>
            </w:r>
            <w:r w:rsidR="00480E5B">
              <w:rPr>
                <w:rFonts w:cs="Times New Roman"/>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Support/not 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Remark</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B100-2.4G+S6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B200-2.4G+S6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bl>
    <w:p w:rsidR="007812D1" w:rsidRPr="00A87816" w:rsidRDefault="00E45DBC" w:rsidP="00C97686">
      <w:pPr>
        <w:pStyle w:val="3"/>
        <w:numPr>
          <w:ilvl w:val="0"/>
          <w:numId w:val="6"/>
        </w:numPr>
      </w:pPr>
      <w:bookmarkStart w:id="125" w:name="_Toc153615963"/>
      <w:bookmarkStart w:id="126" w:name="判断题"/>
      <w:bookmarkEnd w:id="117"/>
      <w:bookmarkEnd w:id="124"/>
      <w:r w:rsidRPr="00A87816">
        <w:t>True or False</w:t>
      </w:r>
      <w:r w:rsidR="00B71350">
        <w:t xml:space="preserve"> Question</w:t>
      </w:r>
      <w:bookmarkEnd w:id="125"/>
    </w:p>
    <w:p w:rsidR="007812D1" w:rsidRPr="00A87816" w:rsidRDefault="00E45DBC" w:rsidP="00C97686">
      <w:pPr>
        <w:pStyle w:val="4"/>
        <w:numPr>
          <w:ilvl w:val="0"/>
          <w:numId w:val="33"/>
        </w:numPr>
      </w:pPr>
      <w:bookmarkStart w:id="127" w:name="开始作答-2"/>
      <w:r w:rsidRPr="00A87816">
        <w:t>Start answering</w:t>
      </w:r>
    </w:p>
    <w:p w:rsidR="007812D1" w:rsidRPr="00A87816" w:rsidRDefault="00800904">
      <w:pPr>
        <w:pStyle w:val="FirstParagraph"/>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"startTrueFalse" //Start the judgment question </w:t>
      </w:r>
      <w:r w:rsidRPr="00A87816">
        <w:rPr>
          <w:rFonts w:cs="Times New Roman"/>
        </w:rPr>
        <w:br/>
        <w:t>params: {}</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496"/>
        <w:gridCol w:w="2009"/>
        <w:gridCol w:w="3963"/>
      </w:tblGrid>
      <w:tr w:rsidR="007812D1" w:rsidRPr="00A87816" w:rsidTr="00850C67">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optionsMode</w:t>
            </w:r>
          </w:p>
        </w:tc>
        <w:tc>
          <w:tcPr>
            <w:tcW w:w="0" w:type="auto"/>
          </w:tcPr>
          <w:p w:rsidR="007812D1" w:rsidRPr="00A87816" w:rsidRDefault="00E45DBC">
            <w:pPr>
              <w:pStyle w:val="Compact"/>
              <w:rPr>
                <w:rFonts w:cs="Times New Roman"/>
              </w:rPr>
            </w:pPr>
            <w:r w:rsidRPr="00A87816">
              <w:rPr>
                <w:rFonts w:cs="Times New Roman"/>
              </w:rPr>
              <w:t>Option Category</w:t>
            </w:r>
          </w:p>
        </w:tc>
        <w:tc>
          <w:tcPr>
            <w:tcW w:w="0" w:type="auto"/>
          </w:tcPr>
          <w:p w:rsidR="00850C67" w:rsidRDefault="00E45DBC">
            <w:pPr>
              <w:pStyle w:val="Compact"/>
              <w:rPr>
                <w:rFonts w:cs="Times New Roman"/>
                <w:lang w:eastAsia="zh-CN"/>
              </w:rPr>
            </w:pPr>
            <w:r w:rsidRPr="00A87816">
              <w:rPr>
                <w:rFonts w:cs="Times New Roman"/>
              </w:rPr>
              <w:t xml:space="preserve">1:True/False </w:t>
            </w:r>
          </w:p>
          <w:p w:rsidR="00850C67" w:rsidRDefault="00E45DBC">
            <w:pPr>
              <w:pStyle w:val="Compact"/>
              <w:rPr>
                <w:rFonts w:cs="Times New Roman"/>
                <w:lang w:eastAsia="zh-CN"/>
              </w:rPr>
            </w:pPr>
            <w:r w:rsidRPr="00A87816">
              <w:rPr>
                <w:rFonts w:cs="Times New Roman"/>
              </w:rPr>
              <w:t>2:Yes/No</w:t>
            </w:r>
          </w:p>
          <w:p w:rsidR="007812D1" w:rsidRPr="00A87816" w:rsidRDefault="00E45DBC">
            <w:pPr>
              <w:pStyle w:val="Compact"/>
              <w:rPr>
                <w:rFonts w:cs="Times New Roman"/>
              </w:rPr>
            </w:pPr>
            <w:r w:rsidRPr="00A87816">
              <w:rPr>
                <w:rFonts w:cs="Times New Roman"/>
              </w:rPr>
              <w:t xml:space="preserve"> 3:√/×</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secrecyMode</w:t>
            </w:r>
          </w:p>
        </w:tc>
        <w:tc>
          <w:tcPr>
            <w:tcW w:w="0" w:type="auto"/>
          </w:tcPr>
          <w:p w:rsidR="007812D1" w:rsidRPr="00A87816" w:rsidRDefault="00E45DBC">
            <w:pPr>
              <w:pStyle w:val="Compact"/>
              <w:rPr>
                <w:rFonts w:cs="Times New Roman"/>
              </w:rPr>
            </w:pPr>
            <w:r w:rsidRPr="00A87816">
              <w:rPr>
                <w:rFonts w:cs="Times New Roman"/>
              </w:rPr>
              <w:t>Confidential mode</w:t>
            </w:r>
          </w:p>
        </w:tc>
        <w:tc>
          <w:tcPr>
            <w:tcW w:w="0" w:type="auto"/>
          </w:tcPr>
          <w:p w:rsidR="00850C67" w:rsidRDefault="00E45DBC">
            <w:pPr>
              <w:pStyle w:val="Compact"/>
              <w:rPr>
                <w:rFonts w:cs="Times New Roman"/>
                <w:lang w:eastAsia="zh-CN"/>
              </w:rPr>
            </w:pPr>
            <w:r w:rsidRPr="00A87816">
              <w:rPr>
                <w:rFonts w:cs="Times New Roman"/>
              </w:rPr>
              <w:t xml:space="preserve">0: Not confidential (default value) </w:t>
            </w:r>
          </w:p>
          <w:p w:rsidR="007812D1" w:rsidRPr="00A87816" w:rsidRDefault="00E45DBC">
            <w:pPr>
              <w:pStyle w:val="Compact"/>
              <w:rPr>
                <w:rFonts w:cs="Times New Roman"/>
              </w:rPr>
            </w:pPr>
            <w:r w:rsidRPr="00A87816">
              <w:rPr>
                <w:rFonts w:cs="Times New Roman"/>
              </w:rPr>
              <w:t>1: Confidential</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modifyMode</w:t>
            </w:r>
          </w:p>
        </w:tc>
        <w:tc>
          <w:tcPr>
            <w:tcW w:w="0" w:type="auto"/>
          </w:tcPr>
          <w:p w:rsidR="007812D1" w:rsidRPr="00A87816" w:rsidRDefault="00E45DBC">
            <w:pPr>
              <w:pStyle w:val="Compact"/>
              <w:rPr>
                <w:rFonts w:cs="Times New Roman"/>
              </w:rPr>
            </w:pPr>
            <w:r w:rsidRPr="00A87816">
              <w:rPr>
                <w:rFonts w:cs="Times New Roman"/>
              </w:rPr>
              <w:t>Modify mode</w:t>
            </w:r>
          </w:p>
        </w:tc>
        <w:tc>
          <w:tcPr>
            <w:tcW w:w="0" w:type="auto"/>
          </w:tcPr>
          <w:p w:rsidR="00850C67" w:rsidRDefault="00E45DBC">
            <w:pPr>
              <w:pStyle w:val="Compact"/>
              <w:rPr>
                <w:rFonts w:cs="Times New Roman"/>
                <w:lang w:eastAsia="zh-CN"/>
              </w:rPr>
            </w:pPr>
            <w:r w:rsidRPr="00A87816">
              <w:rPr>
                <w:rFonts w:cs="Times New Roman"/>
              </w:rPr>
              <w:t xml:space="preserve">0: Cannot be modified </w:t>
            </w:r>
          </w:p>
          <w:p w:rsidR="007812D1" w:rsidRPr="00A87816" w:rsidRDefault="00E45DBC">
            <w:pPr>
              <w:pStyle w:val="Compact"/>
              <w:rPr>
                <w:rFonts w:cs="Times New Roman"/>
              </w:rPr>
            </w:pPr>
            <w:r w:rsidRPr="00A87816">
              <w:rPr>
                <w:rFonts w:cs="Times New Roman"/>
              </w:rPr>
              <w:t>1: Can be modified (default value)</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tipTitle</w:t>
            </w:r>
          </w:p>
        </w:tc>
        <w:tc>
          <w:tcPr>
            <w:tcW w:w="0" w:type="auto"/>
          </w:tcPr>
          <w:p w:rsidR="007812D1" w:rsidRPr="00A87816" w:rsidRDefault="00E45DBC">
            <w:pPr>
              <w:pStyle w:val="Compact"/>
              <w:rPr>
                <w:rFonts w:cs="Times New Roman"/>
              </w:rPr>
            </w:pPr>
            <w:r w:rsidRPr="00A87816">
              <w:rPr>
                <w:rFonts w:cs="Times New Roman"/>
              </w:rPr>
              <w:t>prompt title</w:t>
            </w:r>
          </w:p>
        </w:tc>
        <w:tc>
          <w:tcPr>
            <w:tcW w:w="0" w:type="auto"/>
          </w:tcPr>
          <w:p w:rsidR="007812D1" w:rsidRPr="00A87816" w:rsidRDefault="00E45DBC">
            <w:pPr>
              <w:pStyle w:val="Compact"/>
              <w:rPr>
                <w:rFonts w:cs="Times New Roman"/>
              </w:rPr>
            </w:pPr>
            <w:r w:rsidRPr="00A87816">
              <w:rPr>
                <w:rFonts w:cs="Times New Roman"/>
              </w:rPr>
              <w:t>String, no more than 16 bytes in length</w:t>
            </w:r>
          </w:p>
        </w:tc>
      </w:tr>
    </w:tbl>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"startTrueFalse"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"params"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"optionsMode"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"secrecyMode"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"modifyMode"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"startTrueFalse" //Start the judgment question </w:t>
      </w:r>
      <w:r w:rsidRPr="00A87816">
        <w:rPr>
          <w:rFonts w:cs="Times New Roman"/>
        </w:rPr>
        <w:br/>
        <w:t xml:space="preserve">baseId: "1"//The ID of the base station that received the instruction </w:t>
      </w:r>
      <w:r w:rsidRPr="00A87816">
        <w:rPr>
          <w:rFonts w:cs="Times New Roman"/>
        </w:rPr>
        <w:br/>
        <w:t>infos:{"state":"OK"}//Return status, success is OK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"startTrueFalse"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lastRenderedPageBreak/>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E32D82" w:rsidP="00BF4B64">
      <w:pPr>
        <w:pStyle w:val="4"/>
        <w:numPr>
          <w:ilvl w:val="0"/>
          <w:numId w:val="36"/>
        </w:numPr>
      </w:pPr>
      <w:bookmarkStart w:id="128" w:name="接收作答-2"/>
      <w:bookmarkEnd w:id="127"/>
      <w:r>
        <w:t>R</w:t>
      </w:r>
      <w:r w:rsidR="00E45DBC" w:rsidRPr="00A87816">
        <w:t>eceive answer</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"answerTrueFalse" //The answer to the true or false question returns </w:t>
      </w:r>
      <w:r w:rsidRPr="00A87816">
        <w:rPr>
          <w:rFonts w:cs="Times New Roman"/>
        </w:rPr>
        <w:br/>
        <w:t xml:space="preserve">baseId: "1"//The ID of the base station that received the instruction </w:t>
      </w:r>
      <w:r w:rsidRPr="00A87816">
        <w:rPr>
          <w:rFonts w:cs="Times New Roman"/>
        </w:rPr>
        <w:br/>
        <w:t>infos: {}</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43"/>
        <w:gridCol w:w="1596"/>
        <w:gridCol w:w="4709"/>
      </w:tblGrid>
      <w:tr w:rsidR="007812D1" w:rsidRPr="00A87816" w:rsidTr="00850C67">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Assignment and meaning</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time</w:t>
            </w:r>
          </w:p>
        </w:tc>
        <w:tc>
          <w:tcPr>
            <w:tcW w:w="0" w:type="auto"/>
          </w:tcPr>
          <w:p w:rsidR="007812D1" w:rsidRPr="00A87816" w:rsidRDefault="00E45DBC">
            <w:pPr>
              <w:pStyle w:val="Compact"/>
              <w:rPr>
                <w:rFonts w:cs="Times New Roman"/>
              </w:rPr>
            </w:pPr>
            <w:r w:rsidRPr="00A87816">
              <w:rPr>
                <w:rFonts w:cs="Times New Roman"/>
              </w:rPr>
              <w:t>Answer time</w:t>
            </w:r>
          </w:p>
        </w:tc>
        <w:tc>
          <w:tcPr>
            <w:tcW w:w="0" w:type="auto"/>
          </w:tcPr>
          <w:p w:rsidR="007812D1" w:rsidRPr="00A87816" w:rsidRDefault="00E45DBC">
            <w:pPr>
              <w:pStyle w:val="Compact"/>
              <w:rPr>
                <w:rFonts w:cs="Times New Roman"/>
              </w:rPr>
            </w:pPr>
            <w:r w:rsidRPr="00A87816">
              <w:rPr>
                <w:rFonts w:cs="Times New Roman"/>
              </w:rPr>
              <w:t>Unit second</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keySn</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Sn</w:t>
            </w:r>
          </w:p>
        </w:tc>
        <w:tc>
          <w:tcPr>
            <w:tcW w:w="0" w:type="auto"/>
          </w:tcPr>
          <w:p w:rsidR="007812D1" w:rsidRPr="00A87816" w:rsidRDefault="007812D1">
            <w:pPr>
              <w:pStyle w:val="Compact"/>
              <w:rPr>
                <w:rFonts w:cs="Times New Roman"/>
              </w:rPr>
            </w:pP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keyValue</w:t>
            </w:r>
          </w:p>
        </w:tc>
        <w:tc>
          <w:tcPr>
            <w:tcW w:w="0" w:type="auto"/>
          </w:tcPr>
          <w:p w:rsidR="007812D1" w:rsidRPr="00A87816" w:rsidRDefault="00E45DBC">
            <w:pPr>
              <w:pStyle w:val="Compact"/>
              <w:rPr>
                <w:rFonts w:cs="Times New Roman"/>
              </w:rPr>
            </w:pPr>
            <w:r w:rsidRPr="00A87816">
              <w:rPr>
                <w:rFonts w:cs="Times New Roman"/>
              </w:rPr>
              <w:t>key value</w:t>
            </w:r>
          </w:p>
        </w:tc>
        <w:tc>
          <w:tcPr>
            <w:tcW w:w="0" w:type="auto"/>
          </w:tcPr>
          <w:p w:rsidR="007812D1" w:rsidRPr="00A87816" w:rsidRDefault="00E45DBC">
            <w:pPr>
              <w:pStyle w:val="Compact"/>
              <w:rPr>
                <w:rFonts w:cs="Times New Roman"/>
              </w:rPr>
            </w:pPr>
            <w:r w:rsidRPr="00A87816">
              <w:rPr>
                <w:rFonts w:cs="Times New Roman"/>
              </w:rPr>
              <w:t>Values submitted by</w:t>
            </w:r>
            <w:r w:rsidR="00480E5B">
              <w:rPr>
                <w:rFonts w:cs="Times New Roman"/>
              </w:rPr>
              <w:t xml:space="preserve"> keypad</w:t>
            </w:r>
            <w:r w:rsidRPr="00A87816">
              <w:rPr>
                <w:rFonts w:cs="Times New Roman"/>
              </w:rPr>
              <w:t xml:space="preserve"> (1 right, 2 wrong)</w:t>
            </w:r>
          </w:p>
        </w:tc>
      </w:tr>
    </w:tbl>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"answerTrueFalse"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"time"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"2.42"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"keySn"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"1479824643"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"keyValue"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E32D82" w:rsidP="00BF4B64">
      <w:pPr>
        <w:pStyle w:val="4"/>
        <w:numPr>
          <w:ilvl w:val="0"/>
          <w:numId w:val="37"/>
        </w:numPr>
      </w:pPr>
      <w:bookmarkStart w:id="129" w:name="停止作答-2"/>
      <w:bookmarkEnd w:id="128"/>
      <w:r>
        <w:t>S</w:t>
      </w:r>
      <w:r w:rsidR="00E45DBC" w:rsidRPr="00A87816">
        <w:t>top answering</w:t>
      </w:r>
    </w:p>
    <w:p w:rsidR="007812D1" w:rsidRPr="00A87816" w:rsidRDefault="00800904">
      <w:pPr>
        <w:pStyle w:val="FirstParagraph"/>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"stopTrueFalse" //Stop judgment question </w:t>
      </w:r>
      <w:r w:rsidRPr="00A87816">
        <w:rPr>
          <w:rFonts w:cs="Times New Roman"/>
        </w:rPr>
        <w:br/>
        <w:t>params:{} //Default empty</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"stopTrueFalse"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lastRenderedPageBreak/>
        <w:t>fun</w:t>
      </w:r>
      <w:proofErr w:type="gramEnd"/>
      <w:r w:rsidRPr="00A87816">
        <w:rPr>
          <w:rFonts w:cs="Times New Roman"/>
        </w:rPr>
        <w:t xml:space="preserve">: "stopTrueFalse" //Stop judgment question </w:t>
      </w:r>
      <w:r w:rsidRPr="00A87816">
        <w:rPr>
          <w:rFonts w:cs="Times New Roman"/>
        </w:rPr>
        <w:br/>
        <w:t xml:space="preserve">baseId: "1"//Received base station ID </w:t>
      </w:r>
      <w:r w:rsidRPr="00A87816">
        <w:rPr>
          <w:rFonts w:cs="Times New Roman"/>
        </w:rPr>
        <w:br/>
        <w:t>infos:{"state":"OK"}//Return status, success is OK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"stopTrueFalse"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68282F" w:rsidP="00E07EA8">
      <w:bookmarkStart w:id="130" w:name="支持设备说明-3"/>
      <w:bookmarkEnd w:id="129"/>
      <w:r>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331"/>
        <w:gridCol w:w="2130"/>
        <w:gridCol w:w="976"/>
      </w:tblGrid>
      <w:tr w:rsidR="007812D1" w:rsidRPr="00A87816" w:rsidTr="00850C67">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Base station +</w:t>
            </w:r>
            <w:r w:rsidR="00480E5B">
              <w:rPr>
                <w:rFonts w:cs="Times New Roman"/>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Support/not 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Remark</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B100-2.4G+S6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B200-2.4G+S6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bl>
    <w:p w:rsidR="007812D1" w:rsidRPr="003204D1" w:rsidRDefault="00E45DBC" w:rsidP="00C97686">
      <w:pPr>
        <w:pStyle w:val="3"/>
        <w:numPr>
          <w:ilvl w:val="0"/>
          <w:numId w:val="15"/>
        </w:numPr>
      </w:pPr>
      <w:bookmarkStart w:id="131" w:name="_Toc153615964"/>
      <w:bookmarkStart w:id="132" w:name="多题快答"/>
      <w:bookmarkEnd w:id="126"/>
      <w:bookmarkEnd w:id="130"/>
      <w:r w:rsidRPr="00A87816">
        <w:t>Quick answers to multiple questions</w:t>
      </w:r>
      <w:bookmarkEnd w:id="131"/>
    </w:p>
    <w:p w:rsidR="007812D1" w:rsidRPr="00A87816" w:rsidRDefault="00E45DBC" w:rsidP="00BF4B64">
      <w:pPr>
        <w:pStyle w:val="4"/>
        <w:numPr>
          <w:ilvl w:val="0"/>
          <w:numId w:val="38"/>
        </w:numPr>
      </w:pPr>
      <w:bookmarkStart w:id="133" w:name="开始作答-3"/>
      <w:r w:rsidRPr="00A87816">
        <w:t>Start answering</w:t>
      </w:r>
    </w:p>
    <w:p w:rsidR="007812D1" w:rsidRPr="00A87816" w:rsidRDefault="00800904">
      <w:pPr>
        <w:pStyle w:val="FirstParagraph"/>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"startMulQuestions" //Start multiple questions </w:t>
      </w:r>
      <w:r w:rsidRPr="00A87816">
        <w:rPr>
          <w:rFonts w:cs="Times New Roman"/>
        </w:rPr>
        <w:br/>
        <w:t>params: {}</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816"/>
        <w:gridCol w:w="2104"/>
        <w:gridCol w:w="4936"/>
      </w:tblGrid>
      <w:tr w:rsidR="007812D1" w:rsidRPr="00A87816" w:rsidTr="00850C67">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Assignment and meaning</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questionType</w:t>
            </w:r>
          </w:p>
        </w:tc>
        <w:tc>
          <w:tcPr>
            <w:tcW w:w="0" w:type="auto"/>
          </w:tcPr>
          <w:p w:rsidR="007812D1" w:rsidRPr="00A87816" w:rsidRDefault="00E45DBC">
            <w:pPr>
              <w:pStyle w:val="Compact"/>
              <w:rPr>
                <w:rFonts w:cs="Times New Roman"/>
              </w:rPr>
            </w:pPr>
            <w:r w:rsidRPr="00A87816">
              <w:rPr>
                <w:rFonts w:cs="Times New Roman"/>
              </w:rPr>
              <w:t>question type</w:t>
            </w:r>
          </w:p>
        </w:tc>
        <w:tc>
          <w:tcPr>
            <w:tcW w:w="0" w:type="auto"/>
          </w:tcPr>
          <w:p w:rsidR="007812D1" w:rsidRPr="00A87816" w:rsidRDefault="00E45DBC">
            <w:pPr>
              <w:pStyle w:val="Compact"/>
              <w:rPr>
                <w:rFonts w:cs="Times New Roman"/>
              </w:rPr>
            </w:pPr>
            <w:r w:rsidRPr="00A87816">
              <w:rPr>
                <w:rFonts w:cs="Times New Roman"/>
              </w:rPr>
              <w:t xml:space="preserve">0: Single choice question (default value) </w:t>
            </w:r>
            <w:r w:rsidRPr="00A87816">
              <w:rPr>
                <w:rFonts w:cs="Times New Roman"/>
              </w:rPr>
              <w:br/>
              <w:t>1: True or False question</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secrecyMode</w:t>
            </w:r>
          </w:p>
        </w:tc>
        <w:tc>
          <w:tcPr>
            <w:tcW w:w="0" w:type="auto"/>
          </w:tcPr>
          <w:p w:rsidR="007812D1" w:rsidRPr="00A87816" w:rsidRDefault="00E45DBC">
            <w:pPr>
              <w:pStyle w:val="Compact"/>
              <w:rPr>
                <w:rFonts w:cs="Times New Roman"/>
              </w:rPr>
            </w:pPr>
            <w:r w:rsidRPr="00A87816">
              <w:rPr>
                <w:rFonts w:cs="Times New Roman"/>
              </w:rPr>
              <w:t>Confidential mode</w:t>
            </w:r>
          </w:p>
        </w:tc>
        <w:tc>
          <w:tcPr>
            <w:tcW w:w="0" w:type="auto"/>
          </w:tcPr>
          <w:p w:rsidR="007812D1" w:rsidRPr="00A87816" w:rsidRDefault="00E45DBC">
            <w:pPr>
              <w:pStyle w:val="Compact"/>
              <w:rPr>
                <w:rFonts w:cs="Times New Roman"/>
              </w:rPr>
            </w:pPr>
            <w:r w:rsidRPr="00A87816">
              <w:rPr>
                <w:rFonts w:cs="Times New Roman"/>
              </w:rPr>
              <w:t xml:space="preserve">0: Not confidential (default value) </w:t>
            </w:r>
            <w:r w:rsidRPr="00A87816">
              <w:rPr>
                <w:rFonts w:cs="Times New Roman"/>
              </w:rPr>
              <w:br/>
              <w:t>1: Confidential</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modifyMode</w:t>
            </w:r>
          </w:p>
        </w:tc>
        <w:tc>
          <w:tcPr>
            <w:tcW w:w="0" w:type="auto"/>
          </w:tcPr>
          <w:p w:rsidR="007812D1" w:rsidRPr="00A87816" w:rsidRDefault="00E45DBC">
            <w:pPr>
              <w:pStyle w:val="Compact"/>
              <w:rPr>
                <w:rFonts w:cs="Times New Roman"/>
              </w:rPr>
            </w:pPr>
            <w:r w:rsidRPr="00A87816">
              <w:rPr>
                <w:rFonts w:cs="Times New Roman"/>
              </w:rPr>
              <w:t>Modify mode</w:t>
            </w:r>
          </w:p>
        </w:tc>
        <w:tc>
          <w:tcPr>
            <w:tcW w:w="0" w:type="auto"/>
          </w:tcPr>
          <w:p w:rsidR="007812D1" w:rsidRPr="00A87816" w:rsidRDefault="00E45DBC">
            <w:pPr>
              <w:pStyle w:val="Compact"/>
              <w:rPr>
                <w:rFonts w:cs="Times New Roman"/>
              </w:rPr>
            </w:pPr>
            <w:r w:rsidRPr="00A87816">
              <w:rPr>
                <w:rFonts w:cs="Times New Roman"/>
              </w:rPr>
              <w:t xml:space="preserve">0: Cannot be modified </w:t>
            </w:r>
            <w:r w:rsidRPr="00A87816">
              <w:rPr>
                <w:rFonts w:cs="Times New Roman"/>
              </w:rPr>
              <w:br/>
              <w:t>1: Can be modified (default value)</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lessMode</w:t>
            </w:r>
          </w:p>
        </w:tc>
        <w:tc>
          <w:tcPr>
            <w:tcW w:w="0" w:type="auto"/>
          </w:tcPr>
          <w:p w:rsidR="007812D1" w:rsidRPr="00A87816" w:rsidRDefault="00E45DBC">
            <w:pPr>
              <w:pStyle w:val="Compact"/>
              <w:rPr>
                <w:rFonts w:cs="Times New Roman"/>
              </w:rPr>
            </w:pPr>
            <w:r w:rsidRPr="00A87816">
              <w:rPr>
                <w:rFonts w:cs="Times New Roman"/>
              </w:rPr>
              <w:t>reserved</w:t>
            </w:r>
          </w:p>
        </w:tc>
        <w:tc>
          <w:tcPr>
            <w:tcW w:w="0" w:type="auto"/>
          </w:tcPr>
          <w:p w:rsidR="007812D1" w:rsidRPr="00A87816" w:rsidRDefault="00E45DBC">
            <w:pPr>
              <w:pStyle w:val="Compact"/>
              <w:rPr>
                <w:rFonts w:cs="Times New Roman"/>
              </w:rPr>
            </w:pPr>
            <w:r w:rsidRPr="00A87816">
              <w:rPr>
                <w:rFonts w:cs="Times New Roman"/>
              </w:rPr>
              <w:t>0</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questionNumber</w:t>
            </w:r>
          </w:p>
        </w:tc>
        <w:tc>
          <w:tcPr>
            <w:tcW w:w="0" w:type="auto"/>
          </w:tcPr>
          <w:p w:rsidR="007812D1" w:rsidRPr="00A87816" w:rsidRDefault="00E45DBC">
            <w:pPr>
              <w:pStyle w:val="Compact"/>
              <w:rPr>
                <w:rFonts w:cs="Times New Roman"/>
              </w:rPr>
            </w:pPr>
            <w:r w:rsidRPr="00A87816">
              <w:rPr>
                <w:rFonts w:cs="Times New Roman"/>
              </w:rPr>
              <w:t>Number of questions</w:t>
            </w:r>
          </w:p>
        </w:tc>
        <w:tc>
          <w:tcPr>
            <w:tcW w:w="0" w:type="auto"/>
          </w:tcPr>
          <w:p w:rsidR="007812D1" w:rsidRPr="00A87816" w:rsidRDefault="00E45DBC">
            <w:pPr>
              <w:pStyle w:val="Compact"/>
              <w:rPr>
                <w:rFonts w:cs="Times New Roman"/>
              </w:rPr>
            </w:pPr>
            <w:r w:rsidRPr="00A87816">
              <w:rPr>
                <w:rFonts w:cs="Times New Roman"/>
              </w:rPr>
              <w:t>1~16</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options</w:t>
            </w:r>
          </w:p>
        </w:tc>
        <w:tc>
          <w:tcPr>
            <w:tcW w:w="0" w:type="auto"/>
          </w:tcPr>
          <w:p w:rsidR="007812D1" w:rsidRPr="00A87816" w:rsidRDefault="00E45DBC">
            <w:pPr>
              <w:pStyle w:val="Compact"/>
              <w:rPr>
                <w:rFonts w:cs="Times New Roman"/>
              </w:rPr>
            </w:pPr>
            <w:r w:rsidRPr="00A87816">
              <w:rPr>
                <w:rFonts w:cs="Times New Roman"/>
              </w:rPr>
              <w:t>Number of options</w:t>
            </w:r>
          </w:p>
        </w:tc>
        <w:tc>
          <w:tcPr>
            <w:tcW w:w="0" w:type="auto"/>
          </w:tcPr>
          <w:p w:rsidR="007812D1" w:rsidRPr="00A87816" w:rsidRDefault="00E45DBC">
            <w:pPr>
              <w:pStyle w:val="Compact"/>
              <w:rPr>
                <w:rFonts w:cs="Times New Roman"/>
              </w:rPr>
            </w:pPr>
            <w:r w:rsidRPr="00A87816">
              <w:rPr>
                <w:rFonts w:cs="Times New Roman"/>
              </w:rPr>
              <w:t>1~10 (valid for single choice questions, default value 4)</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tipTitle</w:t>
            </w:r>
          </w:p>
        </w:tc>
        <w:tc>
          <w:tcPr>
            <w:tcW w:w="0" w:type="auto"/>
          </w:tcPr>
          <w:p w:rsidR="007812D1" w:rsidRPr="00A87816" w:rsidRDefault="00E45DBC">
            <w:pPr>
              <w:pStyle w:val="Compact"/>
              <w:rPr>
                <w:rFonts w:cs="Times New Roman"/>
              </w:rPr>
            </w:pPr>
            <w:r w:rsidRPr="00A87816">
              <w:rPr>
                <w:rFonts w:cs="Times New Roman"/>
              </w:rPr>
              <w:t>prompt title</w:t>
            </w:r>
          </w:p>
        </w:tc>
        <w:tc>
          <w:tcPr>
            <w:tcW w:w="0" w:type="auto"/>
          </w:tcPr>
          <w:p w:rsidR="007812D1" w:rsidRPr="00A87816" w:rsidRDefault="00E45DBC">
            <w:pPr>
              <w:pStyle w:val="Compact"/>
              <w:rPr>
                <w:rFonts w:cs="Times New Roman"/>
              </w:rPr>
            </w:pPr>
            <w:r w:rsidRPr="00A87816">
              <w:rPr>
                <w:rFonts w:cs="Times New Roman"/>
              </w:rPr>
              <w:t>String, no more than 16 bytes in length</w:t>
            </w:r>
          </w:p>
        </w:tc>
      </w:tr>
    </w:tbl>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lastRenderedPageBreak/>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"startMulQuestions"</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proofErr w:type="gramStart"/>
      <w:r w:rsidRPr="00A87816">
        <w:rPr>
          <w:rStyle w:val="NormalTok"/>
          <w:rFonts w:ascii="Times New Roman" w:hAnsi="Times New Roman" w:cs="Times New Roman"/>
        </w:rPr>
        <w:t xml:space="preserve"> </w:t>
      </w:r>
      <w:proofErr w:type="gramEnd"/>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"secrecyMode"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"modifyMode"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"lessMode"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"questionNumber"</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"options"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FunctionTok"/>
          <w:rFonts w:ascii="Times New Roman" w:hAnsi="Times New Roman" w:cs="Times New Roman"/>
        </w:rPr>
        <w:t>}</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"startMulQuestions" //Start multiple questions </w:t>
      </w:r>
      <w:r w:rsidRPr="00A87816">
        <w:rPr>
          <w:rFonts w:cs="Times New Roman"/>
        </w:rPr>
        <w:br/>
        <w:t xml:space="preserve">baseId: "1"//The ID of the base station that received the instruction </w:t>
      </w:r>
      <w:r w:rsidRPr="00A87816">
        <w:rPr>
          <w:rFonts w:cs="Times New Roman"/>
        </w:rPr>
        <w:br/>
        <w:t>infos:{"state":"OK"}//Return status, success is OK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"startMulQuestions"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E32D82" w:rsidP="00BF4B64">
      <w:pPr>
        <w:pStyle w:val="4"/>
        <w:numPr>
          <w:ilvl w:val="0"/>
          <w:numId w:val="39"/>
        </w:numPr>
      </w:pPr>
      <w:bookmarkStart w:id="134" w:name="接收作答-3"/>
      <w:bookmarkEnd w:id="133"/>
      <w:r>
        <w:t>Receive answer</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"answerMulQuestions" //Answer</w:t>
      </w:r>
      <w:r w:rsidR="00E32D82">
        <w:rPr>
          <w:rFonts w:cs="Times New Roman"/>
        </w:rPr>
        <w:t>s</w:t>
      </w:r>
      <w:r w:rsidRPr="00A87816">
        <w:rPr>
          <w:rFonts w:cs="Times New Roman"/>
        </w:rPr>
        <w:t xml:space="preserve"> </w:t>
      </w:r>
      <w:r w:rsidR="00E32D82">
        <w:rPr>
          <w:rFonts w:cs="Times New Roman"/>
        </w:rPr>
        <w:t xml:space="preserve">to </w:t>
      </w:r>
      <w:r w:rsidRPr="00A87816">
        <w:rPr>
          <w:rFonts w:cs="Times New Roman"/>
        </w:rPr>
        <w:t xml:space="preserve">multiple questions returns </w:t>
      </w:r>
      <w:r w:rsidRPr="00A87816">
        <w:rPr>
          <w:rFonts w:cs="Times New Roman"/>
        </w:rPr>
        <w:br/>
        <w:t xml:space="preserve">baseId: "1"//The ID of the base station that received the instruction </w:t>
      </w:r>
      <w:r w:rsidRPr="00A87816">
        <w:rPr>
          <w:rFonts w:cs="Times New Roman"/>
        </w:rPr>
        <w:br/>
        <w:t>infos: {}</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43"/>
        <w:gridCol w:w="1596"/>
        <w:gridCol w:w="2656"/>
      </w:tblGrid>
      <w:tr w:rsidR="007812D1" w:rsidRPr="00A87816" w:rsidTr="00850C67">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Assignment and meaning</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time</w:t>
            </w:r>
          </w:p>
        </w:tc>
        <w:tc>
          <w:tcPr>
            <w:tcW w:w="0" w:type="auto"/>
          </w:tcPr>
          <w:p w:rsidR="007812D1" w:rsidRPr="00A87816" w:rsidRDefault="00E45DBC">
            <w:pPr>
              <w:pStyle w:val="Compact"/>
              <w:rPr>
                <w:rFonts w:cs="Times New Roman"/>
              </w:rPr>
            </w:pPr>
            <w:r w:rsidRPr="00A87816">
              <w:rPr>
                <w:rFonts w:cs="Times New Roman"/>
              </w:rPr>
              <w:t>Answer time</w:t>
            </w:r>
          </w:p>
        </w:tc>
        <w:tc>
          <w:tcPr>
            <w:tcW w:w="0" w:type="auto"/>
          </w:tcPr>
          <w:p w:rsidR="007812D1" w:rsidRPr="00A87816" w:rsidRDefault="00E45DBC">
            <w:pPr>
              <w:pStyle w:val="Compact"/>
              <w:rPr>
                <w:rFonts w:cs="Times New Roman"/>
              </w:rPr>
            </w:pPr>
            <w:r w:rsidRPr="00A87816">
              <w:rPr>
                <w:rFonts w:cs="Times New Roman"/>
              </w:rPr>
              <w:t>Unit second</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keySn</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Sn</w:t>
            </w:r>
          </w:p>
        </w:tc>
        <w:tc>
          <w:tcPr>
            <w:tcW w:w="0" w:type="auto"/>
          </w:tcPr>
          <w:p w:rsidR="007812D1" w:rsidRPr="00A87816" w:rsidRDefault="007812D1">
            <w:pPr>
              <w:pStyle w:val="Compact"/>
              <w:rPr>
                <w:rFonts w:cs="Times New Roman"/>
              </w:rPr>
            </w:pP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keyValue</w:t>
            </w:r>
          </w:p>
        </w:tc>
        <w:tc>
          <w:tcPr>
            <w:tcW w:w="0" w:type="auto"/>
          </w:tcPr>
          <w:p w:rsidR="007812D1" w:rsidRPr="00A87816" w:rsidRDefault="00E45DBC">
            <w:pPr>
              <w:pStyle w:val="Compact"/>
              <w:rPr>
                <w:rFonts w:cs="Times New Roman"/>
              </w:rPr>
            </w:pPr>
            <w:r w:rsidRPr="00A87816">
              <w:rPr>
                <w:rFonts w:cs="Times New Roman"/>
              </w:rPr>
              <w:t>key value</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submitted value</w:t>
            </w:r>
          </w:p>
        </w:tc>
      </w:tr>
    </w:tbl>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"answerMulQuestions"</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"infos"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proofErr w:type="gramStart"/>
      <w:r w:rsidRPr="00A87816">
        <w:rPr>
          <w:rStyle w:val="NormalTok"/>
          <w:rFonts w:ascii="Times New Roman" w:hAnsi="Times New Roman" w:cs="Times New Roman"/>
        </w:rPr>
        <w:t xml:space="preserve"> </w:t>
      </w:r>
      <w:proofErr w:type="gramEnd"/>
      <w:r w:rsidRPr="00A87816">
        <w:rPr>
          <w:rStyle w:val="NormalTok"/>
          <w:rFonts w:ascii="Times New Roman" w:hAnsi="Times New Roman" w:cs="Times New Roman"/>
        </w:rPr>
        <w:t xml:space="preserve"> </w:t>
      </w:r>
      <w:r w:rsidRPr="00A87816">
        <w:rPr>
          <w:rStyle w:val="DataTypeTok"/>
          <w:rFonts w:ascii="Times New Roman" w:hAnsi="Times New Roman" w:cs="Times New Roman"/>
        </w:rPr>
        <w:t>"time"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"2.42"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lastRenderedPageBreak/>
        <w:t xml:space="preserve">  </w:t>
      </w:r>
      <w:r w:rsidRPr="00A87816">
        <w:rPr>
          <w:rStyle w:val="DataTypeTok"/>
          <w:rFonts w:ascii="Times New Roman" w:hAnsi="Times New Roman" w:cs="Times New Roman"/>
        </w:rPr>
        <w:t>"keySn"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"1479824643"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"keyValue"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"AACDBDADBD"</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FunctionTok"/>
          <w:rFonts w:ascii="Times New Roman" w:hAnsi="Times New Roman" w:cs="Times New Roman"/>
        </w:rPr>
        <w:t>}</w:t>
      </w:r>
    </w:p>
    <w:p w:rsidR="007812D1" w:rsidRPr="00A87816" w:rsidRDefault="00E32D82" w:rsidP="00BF4B64">
      <w:pPr>
        <w:pStyle w:val="4"/>
        <w:numPr>
          <w:ilvl w:val="0"/>
          <w:numId w:val="40"/>
        </w:numPr>
      </w:pPr>
      <w:bookmarkStart w:id="135" w:name="停止作答-3"/>
      <w:bookmarkEnd w:id="134"/>
      <w:r>
        <w:t>Stop answering</w:t>
      </w:r>
    </w:p>
    <w:p w:rsidR="007812D1" w:rsidRPr="00A87816" w:rsidRDefault="00800904">
      <w:pPr>
        <w:pStyle w:val="FirstParagraph"/>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"stopMulQuestions" //Stop multiple questions </w:t>
      </w:r>
      <w:r w:rsidRPr="00A87816">
        <w:rPr>
          <w:rFonts w:cs="Times New Roman"/>
        </w:rPr>
        <w:br/>
        <w:t>params:{} //Default empty</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"stopMulQuestions"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:"stopMulQuestions" //Stop multiple questions </w:t>
      </w:r>
      <w:r w:rsidRPr="00A87816">
        <w:rPr>
          <w:rFonts w:cs="Times New Roman"/>
        </w:rPr>
        <w:br/>
        <w:t xml:space="preserve">baseId: "1" //Received base station ID </w:t>
      </w:r>
      <w:r w:rsidRPr="00A87816">
        <w:rPr>
          <w:rFonts w:cs="Times New Roman"/>
        </w:rPr>
        <w:br/>
        <w:t>infos:{"state":"OK"} //Return status, success is OK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"stopMulQuestions"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68282F" w:rsidP="00E07EA8">
      <w:pPr>
        <w:pStyle w:val="a0"/>
      </w:pPr>
      <w:bookmarkStart w:id="136" w:name="支持设备说明-4"/>
      <w:bookmarkEnd w:id="135"/>
      <w:r>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331"/>
        <w:gridCol w:w="2130"/>
        <w:gridCol w:w="976"/>
      </w:tblGrid>
      <w:tr w:rsidR="007812D1" w:rsidRPr="00A87816" w:rsidTr="00850C67">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Base station +</w:t>
            </w:r>
            <w:r w:rsidR="00480E5B">
              <w:rPr>
                <w:rFonts w:cs="Times New Roman"/>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Support/not 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Remark</w:t>
            </w: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B100-2.4G+S6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r w:rsidR="007812D1" w:rsidRPr="00A87816" w:rsidTr="00850C67">
        <w:tc>
          <w:tcPr>
            <w:tcW w:w="0" w:type="auto"/>
          </w:tcPr>
          <w:p w:rsidR="007812D1" w:rsidRPr="00A87816" w:rsidRDefault="00E45DBC">
            <w:pPr>
              <w:pStyle w:val="Compact"/>
              <w:rPr>
                <w:rFonts w:cs="Times New Roman"/>
              </w:rPr>
            </w:pPr>
            <w:r w:rsidRPr="00A87816">
              <w:rPr>
                <w:rFonts w:cs="Times New Roman"/>
              </w:rPr>
              <w:t>B200-2.4G+S6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bl>
    <w:p w:rsidR="007812D1" w:rsidRPr="00A87816" w:rsidDel="00253813" w:rsidRDefault="009107CC" w:rsidP="00C97686">
      <w:pPr>
        <w:pStyle w:val="3"/>
        <w:numPr>
          <w:ilvl w:val="0"/>
          <w:numId w:val="7"/>
        </w:numPr>
        <w:rPr>
          <w:del w:id="137" w:author="陈定敏" w:date="2023-12-18T12:52:00Z"/>
        </w:rPr>
      </w:pPr>
      <w:bookmarkStart w:id="138" w:name="_Toc153615965"/>
      <w:bookmarkStart w:id="139" w:name="语音题"/>
      <w:bookmarkEnd w:id="132"/>
      <w:bookmarkEnd w:id="136"/>
      <w:del w:id="140" w:author="陈定敏" w:date="2023-12-18T12:52:00Z">
        <w:r w:rsidDel="00253813">
          <w:delText>Voice question</w:delText>
        </w:r>
        <w:bookmarkEnd w:id="138"/>
      </w:del>
    </w:p>
    <w:p w:rsidR="007812D1" w:rsidRPr="00A87816" w:rsidDel="00253813" w:rsidRDefault="00E45DBC" w:rsidP="00BF4B64">
      <w:pPr>
        <w:pStyle w:val="4"/>
        <w:numPr>
          <w:ilvl w:val="0"/>
          <w:numId w:val="41"/>
        </w:numPr>
        <w:rPr>
          <w:del w:id="141" w:author="陈定敏" w:date="2023-12-18T12:52:00Z"/>
        </w:rPr>
      </w:pPr>
      <w:bookmarkStart w:id="142" w:name="开始作答-4"/>
      <w:del w:id="143" w:author="陈定敏" w:date="2023-12-18T12:52:00Z">
        <w:r w:rsidRPr="00A87816" w:rsidDel="00253813">
          <w:delText>Start answering</w:delText>
        </w:r>
      </w:del>
    </w:p>
    <w:p w:rsidR="007812D1" w:rsidRPr="00A87816" w:rsidDel="00253813" w:rsidRDefault="00800904">
      <w:pPr>
        <w:pStyle w:val="FirstParagraph"/>
        <w:rPr>
          <w:del w:id="144" w:author="陈定敏" w:date="2023-12-18T12:52:00Z"/>
          <w:rFonts w:cs="Times New Roman"/>
        </w:rPr>
      </w:pPr>
      <w:del w:id="145" w:author="陈定敏" w:date="2023-12-18T12:52:00Z">
        <w:r w:rsidDel="00253813">
          <w:rPr>
            <w:rFonts w:cs="Times New Roman"/>
          </w:rPr>
          <w:delText>Send:</w:delText>
        </w:r>
      </w:del>
    </w:p>
    <w:p w:rsidR="007812D1" w:rsidRPr="00A87816" w:rsidDel="00253813" w:rsidRDefault="00E45DBC">
      <w:pPr>
        <w:pStyle w:val="a0"/>
        <w:rPr>
          <w:del w:id="146" w:author="陈定敏" w:date="2023-12-18T12:52:00Z"/>
          <w:rFonts w:cs="Times New Roman"/>
        </w:rPr>
      </w:pPr>
      <w:del w:id="147" w:author="陈定敏" w:date="2023-12-18T12:52:00Z">
        <w:r w:rsidRPr="00A87816" w:rsidDel="00253813">
          <w:rPr>
            <w:rFonts w:cs="Times New Roman"/>
          </w:rPr>
          <w:delText xml:space="preserve">fun: "startVoice" //Start voice question </w:delText>
        </w:r>
        <w:r w:rsidRPr="00A87816" w:rsidDel="00253813">
          <w:rPr>
            <w:rFonts w:cs="Times New Roman"/>
          </w:rPr>
          <w:br/>
          <w:delText>params: {}</w:delText>
        </w:r>
      </w:del>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176"/>
        <w:gridCol w:w="2496"/>
        <w:gridCol w:w="3342"/>
      </w:tblGrid>
      <w:tr w:rsidR="007812D1" w:rsidRPr="00A87816" w:rsidDel="00253813" w:rsidTr="004460A3">
        <w:trPr>
          <w:cnfStyle w:val="100000000000" w:firstRow="1" w:lastRow="0" w:firstColumn="0" w:lastColumn="0" w:oddVBand="0" w:evenVBand="0" w:oddHBand="0" w:evenHBand="0" w:firstRowFirstColumn="0" w:firstRowLastColumn="0" w:lastRowFirstColumn="0" w:lastRowLastColumn="0"/>
          <w:tblHeader/>
          <w:del w:id="148" w:author="陈定敏" w:date="2023-12-18T12:52:00Z"/>
        </w:trPr>
        <w:tc>
          <w:tcPr>
            <w:tcW w:w="0" w:type="auto"/>
            <w:tcBorders>
              <w:bottom w:val="none" w:sz="0" w:space="0" w:color="auto"/>
            </w:tcBorders>
          </w:tcPr>
          <w:p w:rsidR="007812D1" w:rsidRPr="00A87816" w:rsidDel="00253813" w:rsidRDefault="00E45DBC">
            <w:pPr>
              <w:pStyle w:val="Compact"/>
              <w:rPr>
                <w:del w:id="149" w:author="陈定敏" w:date="2023-12-18T12:52:00Z"/>
                <w:rFonts w:cs="Times New Roman"/>
              </w:rPr>
            </w:pPr>
            <w:del w:id="150" w:author="陈定敏" w:date="2023-12-18T12:52:00Z">
              <w:r w:rsidRPr="00A87816" w:rsidDel="00253813">
                <w:rPr>
                  <w:rFonts w:cs="Times New Roman"/>
                </w:rPr>
                <w:lastRenderedPageBreak/>
                <w:delText>Json field</w:delText>
              </w:r>
            </w:del>
          </w:p>
        </w:tc>
        <w:tc>
          <w:tcPr>
            <w:tcW w:w="0" w:type="auto"/>
            <w:tcBorders>
              <w:bottom w:val="none" w:sz="0" w:space="0" w:color="auto"/>
            </w:tcBorders>
          </w:tcPr>
          <w:p w:rsidR="007812D1" w:rsidRPr="00A87816" w:rsidDel="00253813" w:rsidRDefault="00E45DBC">
            <w:pPr>
              <w:pStyle w:val="Compact"/>
              <w:rPr>
                <w:del w:id="151" w:author="陈定敏" w:date="2023-12-18T12:52:00Z"/>
                <w:rFonts w:cs="Times New Roman"/>
              </w:rPr>
            </w:pPr>
            <w:del w:id="152" w:author="陈定敏" w:date="2023-12-18T12:52:00Z">
              <w:r w:rsidRPr="00A87816" w:rsidDel="00253813">
                <w:rPr>
                  <w:rFonts w:cs="Times New Roman"/>
                </w:rPr>
                <w:delText>Field meaning</w:delText>
              </w:r>
            </w:del>
          </w:p>
        </w:tc>
        <w:tc>
          <w:tcPr>
            <w:tcW w:w="0" w:type="auto"/>
            <w:tcBorders>
              <w:bottom w:val="none" w:sz="0" w:space="0" w:color="auto"/>
            </w:tcBorders>
          </w:tcPr>
          <w:p w:rsidR="007812D1" w:rsidRPr="00A87816" w:rsidDel="00253813" w:rsidRDefault="00E45DBC">
            <w:pPr>
              <w:pStyle w:val="Compact"/>
              <w:rPr>
                <w:del w:id="153" w:author="陈定敏" w:date="2023-12-18T12:52:00Z"/>
                <w:rFonts w:cs="Times New Roman"/>
              </w:rPr>
            </w:pPr>
            <w:del w:id="154" w:author="陈定敏" w:date="2023-12-18T12:52:00Z">
              <w:r w:rsidRPr="00A87816" w:rsidDel="00253813">
                <w:rPr>
                  <w:rFonts w:cs="Times New Roman"/>
                </w:rPr>
                <w:delText>Assignment and meaning</w:delText>
              </w:r>
            </w:del>
          </w:p>
        </w:tc>
      </w:tr>
      <w:tr w:rsidR="007812D1" w:rsidRPr="00A87816" w:rsidDel="00253813" w:rsidTr="004460A3">
        <w:trPr>
          <w:del w:id="155" w:author="陈定敏" w:date="2023-12-18T12:52:00Z"/>
        </w:trPr>
        <w:tc>
          <w:tcPr>
            <w:tcW w:w="0" w:type="auto"/>
          </w:tcPr>
          <w:p w:rsidR="007812D1" w:rsidRPr="00A87816" w:rsidDel="00253813" w:rsidRDefault="00E45DBC">
            <w:pPr>
              <w:pStyle w:val="Compact"/>
              <w:rPr>
                <w:del w:id="156" w:author="陈定敏" w:date="2023-12-18T12:52:00Z"/>
                <w:rFonts w:cs="Times New Roman"/>
              </w:rPr>
            </w:pPr>
            <w:del w:id="157" w:author="陈定敏" w:date="2023-12-18T12:52:00Z">
              <w:r w:rsidRPr="00A87816" w:rsidDel="00253813">
                <w:rPr>
                  <w:rFonts w:cs="Times New Roman"/>
                </w:rPr>
                <w:delText>recordingMode</w:delText>
              </w:r>
            </w:del>
          </w:p>
        </w:tc>
        <w:tc>
          <w:tcPr>
            <w:tcW w:w="0" w:type="auto"/>
          </w:tcPr>
          <w:p w:rsidR="007812D1" w:rsidRPr="00A87816" w:rsidDel="00253813" w:rsidRDefault="00E45DBC">
            <w:pPr>
              <w:pStyle w:val="Compact"/>
              <w:rPr>
                <w:del w:id="158" w:author="陈定敏" w:date="2023-12-18T12:52:00Z"/>
                <w:rFonts w:cs="Times New Roman"/>
              </w:rPr>
            </w:pPr>
            <w:del w:id="159" w:author="陈定敏" w:date="2023-12-18T12:52:00Z">
              <w:r w:rsidRPr="00A87816" w:rsidDel="00253813">
                <w:rPr>
                  <w:rFonts w:cs="Times New Roman"/>
                </w:rPr>
                <w:delText>Recording mode</w:delText>
              </w:r>
            </w:del>
          </w:p>
        </w:tc>
        <w:tc>
          <w:tcPr>
            <w:tcW w:w="0" w:type="auto"/>
          </w:tcPr>
          <w:p w:rsidR="007812D1" w:rsidRPr="00A87816" w:rsidDel="00253813" w:rsidRDefault="00E45DBC">
            <w:pPr>
              <w:pStyle w:val="Compact"/>
              <w:rPr>
                <w:del w:id="160" w:author="陈定敏" w:date="2023-12-18T12:52:00Z"/>
                <w:rFonts w:cs="Times New Roman"/>
              </w:rPr>
            </w:pPr>
            <w:del w:id="161" w:author="陈定敏" w:date="2023-12-18T12:52:00Z">
              <w:r w:rsidRPr="00A87816" w:rsidDel="00253813">
                <w:rPr>
                  <w:rFonts w:cs="Times New Roman"/>
                </w:rPr>
                <w:delText>0: Key recording (default value)</w:delText>
              </w:r>
            </w:del>
          </w:p>
        </w:tc>
      </w:tr>
      <w:tr w:rsidR="007812D1" w:rsidRPr="00A87816" w:rsidDel="00253813" w:rsidTr="004460A3">
        <w:trPr>
          <w:del w:id="162" w:author="陈定敏" w:date="2023-12-18T12:52:00Z"/>
        </w:trPr>
        <w:tc>
          <w:tcPr>
            <w:tcW w:w="0" w:type="auto"/>
          </w:tcPr>
          <w:p w:rsidR="007812D1" w:rsidRPr="00A87816" w:rsidDel="00253813" w:rsidRDefault="00E45DBC">
            <w:pPr>
              <w:pStyle w:val="Compact"/>
              <w:rPr>
                <w:del w:id="163" w:author="陈定敏" w:date="2023-12-18T12:52:00Z"/>
                <w:rFonts w:cs="Times New Roman"/>
              </w:rPr>
            </w:pPr>
            <w:del w:id="164" w:author="陈定敏" w:date="2023-12-18T12:52:00Z">
              <w:r w:rsidRPr="00A87816" w:rsidDel="00253813">
                <w:rPr>
                  <w:rFonts w:cs="Times New Roman"/>
                </w:rPr>
                <w:delText>submitTimes</w:delText>
              </w:r>
            </w:del>
          </w:p>
        </w:tc>
        <w:tc>
          <w:tcPr>
            <w:tcW w:w="0" w:type="auto"/>
          </w:tcPr>
          <w:p w:rsidR="007812D1" w:rsidRPr="00A87816" w:rsidDel="00253813" w:rsidRDefault="00E45DBC">
            <w:pPr>
              <w:pStyle w:val="Compact"/>
              <w:rPr>
                <w:del w:id="165" w:author="陈定敏" w:date="2023-12-18T12:52:00Z"/>
                <w:rFonts w:cs="Times New Roman"/>
              </w:rPr>
            </w:pPr>
            <w:del w:id="166" w:author="陈定敏" w:date="2023-12-18T12:52:00Z">
              <w:r w:rsidRPr="00A87816" w:rsidDel="00253813">
                <w:rPr>
                  <w:rFonts w:cs="Times New Roman"/>
                </w:rPr>
                <w:delText>Number of submissions</w:delText>
              </w:r>
            </w:del>
          </w:p>
        </w:tc>
        <w:tc>
          <w:tcPr>
            <w:tcW w:w="0" w:type="auto"/>
          </w:tcPr>
          <w:p w:rsidR="007812D1" w:rsidRPr="00A87816" w:rsidDel="00253813" w:rsidRDefault="00E45DBC">
            <w:pPr>
              <w:pStyle w:val="Compact"/>
              <w:rPr>
                <w:del w:id="167" w:author="陈定敏" w:date="2023-12-18T12:52:00Z"/>
                <w:rFonts w:cs="Times New Roman"/>
              </w:rPr>
            </w:pPr>
            <w:del w:id="168" w:author="陈定敏" w:date="2023-12-18T12:52:00Z">
              <w:r w:rsidRPr="00A87816" w:rsidDel="00253813">
                <w:rPr>
                  <w:rFonts w:cs="Times New Roman"/>
                </w:rPr>
                <w:delText>0 (0: no limit, default value 0)</w:delText>
              </w:r>
            </w:del>
          </w:p>
        </w:tc>
      </w:tr>
      <w:tr w:rsidR="007812D1" w:rsidRPr="00A87816" w:rsidDel="00253813" w:rsidTr="004460A3">
        <w:trPr>
          <w:del w:id="169" w:author="陈定敏" w:date="2023-12-18T12:52:00Z"/>
        </w:trPr>
        <w:tc>
          <w:tcPr>
            <w:tcW w:w="0" w:type="auto"/>
          </w:tcPr>
          <w:p w:rsidR="007812D1" w:rsidRPr="00A87816" w:rsidDel="00253813" w:rsidRDefault="00E45DBC">
            <w:pPr>
              <w:pStyle w:val="Compact"/>
              <w:rPr>
                <w:del w:id="170" w:author="陈定敏" w:date="2023-12-18T12:52:00Z"/>
                <w:rFonts w:cs="Times New Roman"/>
              </w:rPr>
            </w:pPr>
            <w:del w:id="171" w:author="陈定敏" w:date="2023-12-18T12:52:00Z">
              <w:r w:rsidRPr="00A87816" w:rsidDel="00253813">
                <w:rPr>
                  <w:rFonts w:cs="Times New Roman"/>
                </w:rPr>
                <w:delText>recordingTimeLimit</w:delText>
              </w:r>
            </w:del>
          </w:p>
        </w:tc>
        <w:tc>
          <w:tcPr>
            <w:tcW w:w="0" w:type="auto"/>
          </w:tcPr>
          <w:p w:rsidR="007812D1" w:rsidRPr="00A87816" w:rsidDel="00253813" w:rsidRDefault="00E45DBC">
            <w:pPr>
              <w:pStyle w:val="Compact"/>
              <w:rPr>
                <w:del w:id="172" w:author="陈定敏" w:date="2023-12-18T12:52:00Z"/>
                <w:rFonts w:cs="Times New Roman"/>
              </w:rPr>
            </w:pPr>
            <w:del w:id="173" w:author="陈定敏" w:date="2023-12-18T12:52:00Z">
              <w:r w:rsidRPr="00A87816" w:rsidDel="00253813">
                <w:rPr>
                  <w:rFonts w:cs="Times New Roman"/>
                </w:rPr>
                <w:delText>reserved</w:delText>
              </w:r>
            </w:del>
          </w:p>
        </w:tc>
        <w:tc>
          <w:tcPr>
            <w:tcW w:w="0" w:type="auto"/>
          </w:tcPr>
          <w:p w:rsidR="007812D1" w:rsidRPr="00A87816" w:rsidDel="00253813" w:rsidRDefault="00E45DBC">
            <w:pPr>
              <w:pStyle w:val="Compact"/>
              <w:rPr>
                <w:del w:id="174" w:author="陈定敏" w:date="2023-12-18T12:52:00Z"/>
                <w:rFonts w:cs="Times New Roman"/>
              </w:rPr>
            </w:pPr>
            <w:del w:id="175" w:author="陈定敏" w:date="2023-12-18T12:52:00Z">
              <w:r w:rsidRPr="00A87816" w:rsidDel="00253813">
                <w:rPr>
                  <w:rFonts w:cs="Times New Roman"/>
                </w:rPr>
                <w:delText>0</w:delText>
              </w:r>
            </w:del>
          </w:p>
        </w:tc>
      </w:tr>
      <w:tr w:rsidR="007812D1" w:rsidRPr="00A87816" w:rsidDel="00253813" w:rsidTr="004460A3">
        <w:trPr>
          <w:del w:id="176" w:author="陈定敏" w:date="2023-12-18T12:52:00Z"/>
        </w:trPr>
        <w:tc>
          <w:tcPr>
            <w:tcW w:w="0" w:type="auto"/>
          </w:tcPr>
          <w:p w:rsidR="007812D1" w:rsidRPr="00A87816" w:rsidDel="00253813" w:rsidRDefault="00E45DBC">
            <w:pPr>
              <w:pStyle w:val="Compact"/>
              <w:rPr>
                <w:del w:id="177" w:author="陈定敏" w:date="2023-12-18T12:52:00Z"/>
                <w:rFonts w:cs="Times New Roman"/>
              </w:rPr>
            </w:pPr>
            <w:del w:id="178" w:author="陈定敏" w:date="2023-12-18T12:52:00Z">
              <w:r w:rsidRPr="00A87816" w:rsidDel="00253813">
                <w:rPr>
                  <w:rFonts w:cs="Times New Roman"/>
                </w:rPr>
                <w:delText>recordingFormat</w:delText>
              </w:r>
            </w:del>
          </w:p>
        </w:tc>
        <w:tc>
          <w:tcPr>
            <w:tcW w:w="0" w:type="auto"/>
          </w:tcPr>
          <w:p w:rsidR="007812D1" w:rsidRPr="00A87816" w:rsidDel="00253813" w:rsidRDefault="00E45DBC">
            <w:pPr>
              <w:pStyle w:val="Compact"/>
              <w:rPr>
                <w:del w:id="179" w:author="陈定敏" w:date="2023-12-18T12:52:00Z"/>
                <w:rFonts w:cs="Times New Roman"/>
              </w:rPr>
            </w:pPr>
            <w:del w:id="180" w:author="陈定敏" w:date="2023-12-18T12:52:00Z">
              <w:r w:rsidRPr="00A87816" w:rsidDel="00253813">
                <w:rPr>
                  <w:rFonts w:cs="Times New Roman"/>
                </w:rPr>
                <w:delText>reserved</w:delText>
              </w:r>
            </w:del>
          </w:p>
        </w:tc>
        <w:tc>
          <w:tcPr>
            <w:tcW w:w="0" w:type="auto"/>
          </w:tcPr>
          <w:p w:rsidR="007812D1" w:rsidRPr="00A87816" w:rsidDel="00253813" w:rsidRDefault="00E45DBC">
            <w:pPr>
              <w:pStyle w:val="Compact"/>
              <w:rPr>
                <w:del w:id="181" w:author="陈定敏" w:date="2023-12-18T12:52:00Z"/>
                <w:rFonts w:cs="Times New Roman"/>
              </w:rPr>
            </w:pPr>
            <w:del w:id="182" w:author="陈定敏" w:date="2023-12-18T12:52:00Z">
              <w:r w:rsidRPr="00A87816" w:rsidDel="00253813">
                <w:rPr>
                  <w:rFonts w:cs="Times New Roman"/>
                </w:rPr>
                <w:delText>0 (default value 0)</w:delText>
              </w:r>
            </w:del>
          </w:p>
        </w:tc>
      </w:tr>
      <w:tr w:rsidR="007812D1" w:rsidRPr="00A87816" w:rsidDel="00253813" w:rsidTr="004460A3">
        <w:trPr>
          <w:del w:id="183" w:author="陈定敏" w:date="2023-12-18T12:52:00Z"/>
        </w:trPr>
        <w:tc>
          <w:tcPr>
            <w:tcW w:w="0" w:type="auto"/>
          </w:tcPr>
          <w:p w:rsidR="007812D1" w:rsidRPr="00A87816" w:rsidDel="00253813" w:rsidRDefault="00E45DBC">
            <w:pPr>
              <w:pStyle w:val="Compact"/>
              <w:rPr>
                <w:del w:id="184" w:author="陈定敏" w:date="2023-12-18T12:52:00Z"/>
                <w:rFonts w:cs="Times New Roman"/>
              </w:rPr>
            </w:pPr>
            <w:del w:id="185" w:author="陈定敏" w:date="2023-12-18T12:52:00Z">
              <w:r w:rsidRPr="00A87816" w:rsidDel="00253813">
                <w:rPr>
                  <w:rFonts w:cs="Times New Roman"/>
                </w:rPr>
                <w:delText>recordAudioFormat</w:delText>
              </w:r>
            </w:del>
          </w:p>
        </w:tc>
        <w:tc>
          <w:tcPr>
            <w:tcW w:w="0" w:type="auto"/>
          </w:tcPr>
          <w:p w:rsidR="007812D1" w:rsidRPr="00A87816" w:rsidDel="00253813" w:rsidRDefault="00E45DBC">
            <w:pPr>
              <w:pStyle w:val="Compact"/>
              <w:rPr>
                <w:del w:id="186" w:author="陈定敏" w:date="2023-12-18T12:52:00Z"/>
                <w:rFonts w:cs="Times New Roman"/>
              </w:rPr>
            </w:pPr>
            <w:del w:id="187" w:author="陈定敏" w:date="2023-12-18T12:52:00Z">
              <w:r w:rsidRPr="00A87816" w:rsidDel="00253813">
                <w:rPr>
                  <w:rFonts w:cs="Times New Roman"/>
                </w:rPr>
                <w:delText>audio format</w:delText>
              </w:r>
            </w:del>
          </w:p>
        </w:tc>
        <w:tc>
          <w:tcPr>
            <w:tcW w:w="0" w:type="auto"/>
          </w:tcPr>
          <w:p w:rsidR="007812D1" w:rsidRPr="00A87816" w:rsidDel="00253813" w:rsidRDefault="00E45DBC">
            <w:pPr>
              <w:pStyle w:val="Compact"/>
              <w:rPr>
                <w:del w:id="188" w:author="陈定敏" w:date="2023-12-18T12:52:00Z"/>
                <w:rFonts w:cs="Times New Roman"/>
              </w:rPr>
            </w:pPr>
            <w:del w:id="189" w:author="陈定敏" w:date="2023-12-18T12:52:00Z">
              <w:r w:rsidRPr="00A87816" w:rsidDel="00253813">
                <w:rPr>
                  <w:rFonts w:cs="Times New Roman"/>
                </w:rPr>
                <w:delText xml:space="preserve">0:mp3(default) </w:delText>
              </w:r>
              <w:r w:rsidRPr="00A87816" w:rsidDel="00253813">
                <w:rPr>
                  <w:rFonts w:cs="Times New Roman"/>
                </w:rPr>
                <w:br/>
                <w:delText>1:live streaming</w:delText>
              </w:r>
            </w:del>
          </w:p>
        </w:tc>
      </w:tr>
      <w:tr w:rsidR="007812D1" w:rsidRPr="00A87816" w:rsidDel="00253813" w:rsidTr="004460A3">
        <w:trPr>
          <w:del w:id="190" w:author="陈定敏" w:date="2023-12-18T12:52:00Z"/>
        </w:trPr>
        <w:tc>
          <w:tcPr>
            <w:tcW w:w="0" w:type="auto"/>
          </w:tcPr>
          <w:p w:rsidR="007812D1" w:rsidRPr="00A87816" w:rsidDel="00253813" w:rsidRDefault="00E45DBC">
            <w:pPr>
              <w:pStyle w:val="Compact"/>
              <w:rPr>
                <w:del w:id="191" w:author="陈定敏" w:date="2023-12-18T12:52:00Z"/>
                <w:rFonts w:cs="Times New Roman"/>
              </w:rPr>
            </w:pPr>
            <w:del w:id="192" w:author="陈定敏" w:date="2023-12-18T12:52:00Z">
              <w:r w:rsidRPr="00A87816" w:rsidDel="00253813">
                <w:rPr>
                  <w:rFonts w:cs="Times New Roman"/>
                </w:rPr>
                <w:delText>buttonMode</w:delText>
              </w:r>
            </w:del>
          </w:p>
        </w:tc>
        <w:tc>
          <w:tcPr>
            <w:tcW w:w="0" w:type="auto"/>
          </w:tcPr>
          <w:p w:rsidR="007812D1" w:rsidRPr="00A87816" w:rsidDel="00253813" w:rsidRDefault="00E45DBC">
            <w:pPr>
              <w:pStyle w:val="Compact"/>
              <w:rPr>
                <w:del w:id="193" w:author="陈定敏" w:date="2023-12-18T12:52:00Z"/>
                <w:rFonts w:cs="Times New Roman"/>
              </w:rPr>
            </w:pPr>
            <w:del w:id="194" w:author="陈定敏" w:date="2023-12-18T12:52:00Z">
              <w:r w:rsidRPr="00A87816" w:rsidDel="00253813">
                <w:rPr>
                  <w:rFonts w:cs="Times New Roman"/>
                </w:rPr>
                <w:delText>Button mode</w:delText>
              </w:r>
            </w:del>
          </w:p>
        </w:tc>
        <w:tc>
          <w:tcPr>
            <w:tcW w:w="0" w:type="auto"/>
          </w:tcPr>
          <w:p w:rsidR="007812D1" w:rsidRPr="00A87816" w:rsidDel="00253813" w:rsidRDefault="00E45DBC">
            <w:pPr>
              <w:pStyle w:val="Compact"/>
              <w:rPr>
                <w:del w:id="195" w:author="陈定敏" w:date="2023-12-18T12:52:00Z"/>
                <w:rFonts w:cs="Times New Roman"/>
              </w:rPr>
            </w:pPr>
            <w:del w:id="196" w:author="陈定敏" w:date="2023-12-18T12:52:00Z">
              <w:r w:rsidRPr="00A87816" w:rsidDel="00253813">
                <w:rPr>
                  <w:rFonts w:cs="Times New Roman"/>
                </w:rPr>
                <w:delText xml:space="preserve">0: press to record (default value) </w:delText>
              </w:r>
              <w:r w:rsidRPr="00A87816" w:rsidDel="00253813">
                <w:rPr>
                  <w:rFonts w:cs="Times New Roman"/>
                </w:rPr>
                <w:br/>
                <w:delText>1: click to record</w:delText>
              </w:r>
            </w:del>
          </w:p>
        </w:tc>
      </w:tr>
    </w:tbl>
    <w:p w:rsidR="007812D1" w:rsidRPr="00A87816" w:rsidDel="00253813" w:rsidRDefault="00E45DBC">
      <w:pPr>
        <w:pStyle w:val="a0"/>
        <w:rPr>
          <w:del w:id="197" w:author="陈定敏" w:date="2023-12-18T12:52:00Z"/>
          <w:rFonts w:cs="Times New Roman"/>
        </w:rPr>
      </w:pPr>
      <w:del w:id="198" w:author="陈定敏" w:date="2023-12-18T12:52:00Z">
        <w:r w:rsidRPr="00A87816" w:rsidDel="00253813">
          <w:rPr>
            <w:rFonts w:cs="Times New Roman"/>
          </w:rPr>
          <w:delText>Command example:</w:delText>
        </w:r>
      </w:del>
    </w:p>
    <w:p w:rsidR="007812D1" w:rsidRPr="00A87816" w:rsidDel="00253813" w:rsidRDefault="00E45DBC">
      <w:pPr>
        <w:pStyle w:val="SourceCode"/>
        <w:rPr>
          <w:del w:id="199" w:author="陈定敏" w:date="2023-12-18T12:52:00Z"/>
          <w:rFonts w:cs="Times New Roman"/>
        </w:rPr>
      </w:pPr>
      <w:del w:id="200" w:author="陈定敏" w:date="2023-12-18T12:52:00Z">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"fun"</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StringTok"/>
            <w:rFonts w:ascii="Times New Roman" w:hAnsi="Times New Roman" w:cs="Times New Roman"/>
          </w:rPr>
          <w:delText>"startVoice"</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"baseId"</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DecValTok"/>
            <w:rFonts w:ascii="Times New Roman" w:hAnsi="Times New Roman" w:cs="Times New Roman"/>
          </w:rPr>
          <w:delText>0</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"params"</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"recordingMode"</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StringTok"/>
            <w:rFonts w:ascii="Times New Roman" w:hAnsi="Times New Roman" w:cs="Times New Roman"/>
          </w:rPr>
          <w:delText>"0"</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"submitTimes"</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StringTok"/>
            <w:rFonts w:ascii="Times New Roman" w:hAnsi="Times New Roman" w:cs="Times New Roman"/>
          </w:rPr>
          <w:delText>"0"</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"recordingTimeLimit"</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StringTok"/>
            <w:rFonts w:ascii="Times New Roman" w:hAnsi="Times New Roman" w:cs="Times New Roman"/>
          </w:rPr>
          <w:delText>"0"</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"recordingFormat"</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StringTok"/>
            <w:rFonts w:ascii="Times New Roman" w:hAnsi="Times New Roman" w:cs="Times New Roman"/>
          </w:rPr>
          <w:delText>"0"</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"recordAudioFormat"</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StringTok"/>
            <w:rFonts w:ascii="Times New Roman" w:hAnsi="Times New Roman" w:cs="Times New Roman"/>
          </w:rPr>
          <w:delText>"0"</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"buttonMode"</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StringTok"/>
            <w:rFonts w:ascii="Times New Roman" w:hAnsi="Times New Roman" w:cs="Times New Roman"/>
          </w:rPr>
          <w:delText>"0"</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"packetTag"</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StringTok"/>
            <w:rFonts w:ascii="Times New Roman" w:hAnsi="Times New Roman" w:cs="Times New Roman"/>
          </w:rPr>
          <w:delText>"1"</w:delText>
        </w:r>
        <w:r w:rsidRPr="00A87816" w:rsidDel="00253813">
          <w:rPr>
            <w:rFonts w:cs="Times New Roman"/>
          </w:rPr>
          <w:br/>
        </w:r>
        <w:r w:rsidRPr="00A87816" w:rsidDel="00253813">
          <w:rPr>
            <w:rStyle w:val="FunctionTok"/>
            <w:rFonts w:ascii="Times New Roman" w:hAnsi="Times New Roman" w:cs="Times New Roman"/>
          </w:rPr>
          <w:delText>}</w:delText>
        </w:r>
      </w:del>
    </w:p>
    <w:p w:rsidR="007812D1" w:rsidRPr="00A87816" w:rsidDel="00253813" w:rsidRDefault="007756AC">
      <w:pPr>
        <w:pStyle w:val="FirstParagraph"/>
        <w:rPr>
          <w:del w:id="201" w:author="陈定敏" w:date="2023-12-18T12:52:00Z"/>
          <w:rFonts w:cs="Times New Roman"/>
        </w:rPr>
      </w:pPr>
      <w:del w:id="202" w:author="陈定敏" w:date="2023-12-18T12:52:00Z">
        <w:r w:rsidDel="00253813">
          <w:rPr>
            <w:rFonts w:cs="Times New Roman"/>
          </w:rPr>
          <w:delText>Receive</w:delText>
        </w:r>
        <w:r w:rsidR="00E45DBC" w:rsidRPr="00A87816" w:rsidDel="00253813">
          <w:rPr>
            <w:rFonts w:cs="Times New Roman"/>
          </w:rPr>
          <w:delText>:</w:delText>
        </w:r>
      </w:del>
    </w:p>
    <w:p w:rsidR="007812D1" w:rsidRPr="00A87816" w:rsidDel="00253813" w:rsidRDefault="00E45DBC">
      <w:pPr>
        <w:pStyle w:val="a0"/>
        <w:rPr>
          <w:del w:id="203" w:author="陈定敏" w:date="2023-12-18T12:52:00Z"/>
          <w:rFonts w:cs="Times New Roman"/>
        </w:rPr>
      </w:pPr>
      <w:del w:id="204" w:author="陈定敏" w:date="2023-12-18T12:52:00Z">
        <w:r w:rsidRPr="00A87816" w:rsidDel="00253813">
          <w:rPr>
            <w:rFonts w:cs="Times New Roman"/>
          </w:rPr>
          <w:delText xml:space="preserve">fun: "startVoice" //Start the voice question </w:delText>
        </w:r>
        <w:r w:rsidRPr="00A87816" w:rsidDel="00253813">
          <w:rPr>
            <w:rFonts w:cs="Times New Roman"/>
          </w:rPr>
          <w:br/>
          <w:delText xml:space="preserve">baseId: "1"//The ID of the base station that received the instruction </w:delText>
        </w:r>
        <w:r w:rsidRPr="00A87816" w:rsidDel="00253813">
          <w:rPr>
            <w:rFonts w:cs="Times New Roman"/>
          </w:rPr>
          <w:br/>
          <w:delText>infos:{"state":"OK"}//Return status, success is OK</w:delText>
        </w:r>
      </w:del>
    </w:p>
    <w:p w:rsidR="007812D1" w:rsidRPr="00A87816" w:rsidDel="00253813" w:rsidRDefault="00E45DBC">
      <w:pPr>
        <w:pStyle w:val="a0"/>
        <w:rPr>
          <w:del w:id="205" w:author="陈定敏" w:date="2023-12-18T12:52:00Z"/>
          <w:rFonts w:cs="Times New Roman"/>
        </w:rPr>
      </w:pPr>
      <w:del w:id="206" w:author="陈定敏" w:date="2023-12-18T12:52:00Z">
        <w:r w:rsidRPr="00A87816" w:rsidDel="00253813">
          <w:rPr>
            <w:rFonts w:cs="Times New Roman"/>
          </w:rPr>
          <w:delText>Command example:</w:delText>
        </w:r>
      </w:del>
    </w:p>
    <w:p w:rsidR="007812D1" w:rsidRPr="00A87816" w:rsidDel="00253813" w:rsidRDefault="00E45DBC">
      <w:pPr>
        <w:pStyle w:val="SourceCode"/>
        <w:rPr>
          <w:del w:id="207" w:author="陈定敏" w:date="2023-12-18T12:52:00Z"/>
          <w:rFonts w:cs="Times New Roman"/>
        </w:rPr>
      </w:pPr>
      <w:del w:id="208" w:author="陈定敏" w:date="2023-12-18T12:52:00Z">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 xml:space="preserve">"fun" </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StringTok"/>
            <w:rFonts w:ascii="Times New Roman" w:hAnsi="Times New Roman" w:cs="Times New Roman"/>
          </w:rPr>
          <w:delText xml:space="preserve">"startVoice" </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 xml:space="preserve">"baseId" </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DecValTok"/>
            <w:rFonts w:ascii="Times New Roman" w:hAnsi="Times New Roman" w:cs="Times New Roman"/>
          </w:rPr>
          <w:delText xml:space="preserve">1 </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 xml:space="preserve">"infos" </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 xml:space="preserve">"state" </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StringTok"/>
            <w:rFonts w:ascii="Times New Roman" w:hAnsi="Times New Roman" w:cs="Times New Roman"/>
          </w:rPr>
          <w:delText>"OK"</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 xml:space="preserve">"packetTag" </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StringTok"/>
            <w:rFonts w:ascii="Times New Roman" w:hAnsi="Times New Roman" w:cs="Times New Roman"/>
          </w:rPr>
          <w:delText xml:space="preserve">"1" </w:delText>
        </w:r>
        <w:r w:rsidRPr="00A87816" w:rsidDel="00253813">
          <w:rPr>
            <w:rFonts w:cs="Times New Roman"/>
          </w:rPr>
          <w:br/>
        </w:r>
        <w:r w:rsidRPr="00A87816" w:rsidDel="00253813">
          <w:rPr>
            <w:rStyle w:val="FunctionTok"/>
            <w:rFonts w:ascii="Times New Roman" w:hAnsi="Times New Roman" w:cs="Times New Roman"/>
          </w:rPr>
          <w:delText>}</w:delText>
        </w:r>
      </w:del>
    </w:p>
    <w:p w:rsidR="007812D1" w:rsidRPr="00A87816" w:rsidDel="00253813" w:rsidRDefault="00E32D82" w:rsidP="00BF4B64">
      <w:pPr>
        <w:pStyle w:val="4"/>
        <w:numPr>
          <w:ilvl w:val="0"/>
          <w:numId w:val="43"/>
        </w:numPr>
        <w:rPr>
          <w:del w:id="209" w:author="陈定敏" w:date="2023-12-18T12:52:00Z"/>
        </w:rPr>
      </w:pPr>
      <w:bookmarkStart w:id="210" w:name="接收作答-4"/>
      <w:bookmarkEnd w:id="142"/>
      <w:del w:id="211" w:author="陈定敏" w:date="2023-12-18T12:52:00Z">
        <w:r w:rsidDel="00253813">
          <w:delText>Receive answer</w:delText>
        </w:r>
      </w:del>
    </w:p>
    <w:p w:rsidR="007812D1" w:rsidRPr="00A87816" w:rsidDel="00253813" w:rsidRDefault="00E45DBC">
      <w:pPr>
        <w:pStyle w:val="FirstParagraph"/>
        <w:rPr>
          <w:del w:id="212" w:author="陈定敏" w:date="2023-12-18T12:52:00Z"/>
          <w:rFonts w:cs="Times New Roman"/>
        </w:rPr>
      </w:pPr>
      <w:del w:id="213" w:author="陈定敏" w:date="2023-12-18T12:52:00Z">
        <w:r w:rsidRPr="00A87816" w:rsidDel="00253813">
          <w:rPr>
            <w:rFonts w:cs="Times New Roman"/>
          </w:rPr>
          <w:delText>According to the recording format set when starting the answer, it is divided into two types: recording file and real-time stream.</w:delText>
        </w:r>
      </w:del>
    </w:p>
    <w:p w:rsidR="007812D1" w:rsidRPr="00A87816" w:rsidDel="00253813" w:rsidRDefault="00E45DBC">
      <w:pPr>
        <w:pStyle w:val="a0"/>
        <w:rPr>
          <w:del w:id="214" w:author="陈定敏" w:date="2023-12-18T12:52:00Z"/>
          <w:rFonts w:cs="Times New Roman"/>
        </w:rPr>
      </w:pPr>
      <w:del w:id="215" w:author="陈定敏" w:date="2023-12-18T12:52:00Z">
        <w:r w:rsidRPr="00A87816" w:rsidDel="00253813">
          <w:rPr>
            <w:rFonts w:cs="Times New Roman"/>
          </w:rPr>
          <w:delText>Recording files</w:delText>
        </w:r>
      </w:del>
    </w:p>
    <w:p w:rsidR="007812D1" w:rsidRPr="00A87816" w:rsidDel="00253813" w:rsidRDefault="007756AC">
      <w:pPr>
        <w:pStyle w:val="a0"/>
        <w:rPr>
          <w:del w:id="216" w:author="陈定敏" w:date="2023-12-18T12:52:00Z"/>
          <w:rFonts w:cs="Times New Roman"/>
        </w:rPr>
      </w:pPr>
      <w:del w:id="217" w:author="陈定敏" w:date="2023-12-18T12:52:00Z">
        <w:r w:rsidDel="00253813">
          <w:rPr>
            <w:rFonts w:cs="Times New Roman"/>
          </w:rPr>
          <w:lastRenderedPageBreak/>
          <w:delText>Receive</w:delText>
        </w:r>
        <w:r w:rsidR="00E45DBC" w:rsidRPr="00A87816" w:rsidDel="00253813">
          <w:rPr>
            <w:rFonts w:cs="Times New Roman"/>
          </w:rPr>
          <w:delText>:</w:delText>
        </w:r>
      </w:del>
    </w:p>
    <w:p w:rsidR="007812D1" w:rsidRPr="00A87816" w:rsidDel="00253813" w:rsidRDefault="00E45DBC">
      <w:pPr>
        <w:pStyle w:val="a0"/>
        <w:rPr>
          <w:del w:id="218" w:author="陈定敏" w:date="2023-12-18T12:52:00Z"/>
          <w:rFonts w:cs="Times New Roman"/>
        </w:rPr>
      </w:pPr>
      <w:del w:id="219" w:author="陈定敏" w:date="2023-12-18T12:52:00Z">
        <w:r w:rsidRPr="00A87816" w:rsidDel="00253813">
          <w:rPr>
            <w:rFonts w:cs="Times New Roman"/>
          </w:rPr>
          <w:delText xml:space="preserve">fun: "answerVoiceFile" //The recording file returns </w:delText>
        </w:r>
        <w:r w:rsidRPr="00A87816" w:rsidDel="00253813">
          <w:rPr>
            <w:rFonts w:cs="Times New Roman"/>
          </w:rPr>
          <w:br/>
          <w:delText xml:space="preserve">baseId: "1"//The ID of the base station that received the command </w:delText>
        </w:r>
        <w:r w:rsidRPr="00A87816" w:rsidDel="00253813">
          <w:rPr>
            <w:rFonts w:cs="Times New Roman"/>
          </w:rPr>
          <w:br/>
          <w:delText>infos: {}</w:delText>
        </w:r>
      </w:del>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43"/>
        <w:gridCol w:w="1596"/>
        <w:gridCol w:w="2656"/>
      </w:tblGrid>
      <w:tr w:rsidR="007812D1" w:rsidRPr="00A87816" w:rsidDel="00253813" w:rsidTr="004460A3">
        <w:trPr>
          <w:cnfStyle w:val="100000000000" w:firstRow="1" w:lastRow="0" w:firstColumn="0" w:lastColumn="0" w:oddVBand="0" w:evenVBand="0" w:oddHBand="0" w:evenHBand="0" w:firstRowFirstColumn="0" w:firstRowLastColumn="0" w:lastRowFirstColumn="0" w:lastRowLastColumn="0"/>
          <w:tblHeader/>
          <w:del w:id="220" w:author="陈定敏" w:date="2023-12-18T12:52:00Z"/>
        </w:trPr>
        <w:tc>
          <w:tcPr>
            <w:tcW w:w="0" w:type="auto"/>
            <w:tcBorders>
              <w:bottom w:val="none" w:sz="0" w:space="0" w:color="auto"/>
            </w:tcBorders>
          </w:tcPr>
          <w:p w:rsidR="007812D1" w:rsidRPr="00A87816" w:rsidDel="00253813" w:rsidRDefault="00E45DBC">
            <w:pPr>
              <w:pStyle w:val="Compact"/>
              <w:rPr>
                <w:del w:id="221" w:author="陈定敏" w:date="2023-12-18T12:52:00Z"/>
                <w:rFonts w:cs="Times New Roman"/>
              </w:rPr>
            </w:pPr>
            <w:del w:id="222" w:author="陈定敏" w:date="2023-12-18T12:52:00Z">
              <w:r w:rsidRPr="00A87816" w:rsidDel="00253813">
                <w:rPr>
                  <w:rFonts w:cs="Times New Roman"/>
                </w:rPr>
                <w:delText>Json field</w:delText>
              </w:r>
            </w:del>
          </w:p>
        </w:tc>
        <w:tc>
          <w:tcPr>
            <w:tcW w:w="0" w:type="auto"/>
            <w:tcBorders>
              <w:bottom w:val="none" w:sz="0" w:space="0" w:color="auto"/>
            </w:tcBorders>
          </w:tcPr>
          <w:p w:rsidR="007812D1" w:rsidRPr="00A87816" w:rsidDel="00253813" w:rsidRDefault="00E45DBC">
            <w:pPr>
              <w:pStyle w:val="Compact"/>
              <w:rPr>
                <w:del w:id="223" w:author="陈定敏" w:date="2023-12-18T12:52:00Z"/>
                <w:rFonts w:cs="Times New Roman"/>
              </w:rPr>
            </w:pPr>
            <w:del w:id="224" w:author="陈定敏" w:date="2023-12-18T12:52:00Z">
              <w:r w:rsidRPr="00A87816" w:rsidDel="00253813">
                <w:rPr>
                  <w:rFonts w:cs="Times New Roman"/>
                </w:rPr>
                <w:delText>Field meaning</w:delText>
              </w:r>
            </w:del>
          </w:p>
        </w:tc>
        <w:tc>
          <w:tcPr>
            <w:tcW w:w="0" w:type="auto"/>
            <w:tcBorders>
              <w:bottom w:val="none" w:sz="0" w:space="0" w:color="auto"/>
            </w:tcBorders>
          </w:tcPr>
          <w:p w:rsidR="007812D1" w:rsidRPr="00A87816" w:rsidDel="00253813" w:rsidRDefault="00E45DBC">
            <w:pPr>
              <w:pStyle w:val="Compact"/>
              <w:rPr>
                <w:del w:id="225" w:author="陈定敏" w:date="2023-12-18T12:52:00Z"/>
                <w:rFonts w:cs="Times New Roman"/>
              </w:rPr>
            </w:pPr>
            <w:del w:id="226" w:author="陈定敏" w:date="2023-12-18T12:52:00Z">
              <w:r w:rsidRPr="00A87816" w:rsidDel="00253813">
                <w:rPr>
                  <w:rFonts w:cs="Times New Roman"/>
                </w:rPr>
                <w:delText>Assignment and meaning</w:delText>
              </w:r>
            </w:del>
          </w:p>
        </w:tc>
      </w:tr>
      <w:tr w:rsidR="007812D1" w:rsidRPr="00A87816" w:rsidDel="00253813" w:rsidTr="004460A3">
        <w:trPr>
          <w:del w:id="227" w:author="陈定敏" w:date="2023-12-18T12:52:00Z"/>
        </w:trPr>
        <w:tc>
          <w:tcPr>
            <w:tcW w:w="0" w:type="auto"/>
          </w:tcPr>
          <w:p w:rsidR="007812D1" w:rsidRPr="00A87816" w:rsidDel="00253813" w:rsidRDefault="00E45DBC">
            <w:pPr>
              <w:pStyle w:val="Compact"/>
              <w:rPr>
                <w:del w:id="228" w:author="陈定敏" w:date="2023-12-18T12:52:00Z"/>
                <w:rFonts w:cs="Times New Roman"/>
              </w:rPr>
            </w:pPr>
            <w:del w:id="229" w:author="陈定敏" w:date="2023-12-18T12:52:00Z">
              <w:r w:rsidRPr="00A87816" w:rsidDel="00253813">
                <w:rPr>
                  <w:rFonts w:cs="Times New Roman"/>
                </w:rPr>
                <w:delText>keySn</w:delText>
              </w:r>
            </w:del>
          </w:p>
        </w:tc>
        <w:tc>
          <w:tcPr>
            <w:tcW w:w="0" w:type="auto"/>
          </w:tcPr>
          <w:p w:rsidR="007812D1" w:rsidRPr="00A87816" w:rsidDel="00253813" w:rsidRDefault="00480E5B">
            <w:pPr>
              <w:pStyle w:val="Compact"/>
              <w:rPr>
                <w:del w:id="230" w:author="陈定敏" w:date="2023-12-18T12:52:00Z"/>
                <w:rFonts w:cs="Times New Roman"/>
              </w:rPr>
            </w:pPr>
            <w:del w:id="231" w:author="陈定敏" w:date="2023-12-18T12:52:00Z">
              <w:r w:rsidDel="00253813">
                <w:rPr>
                  <w:rFonts w:cs="Times New Roman"/>
                </w:rPr>
                <w:delText xml:space="preserve">Keypad </w:delText>
              </w:r>
              <w:r w:rsidR="00E45DBC" w:rsidRPr="00A87816" w:rsidDel="00253813">
                <w:rPr>
                  <w:rFonts w:cs="Times New Roman"/>
                </w:rPr>
                <w:delText>Sn</w:delText>
              </w:r>
            </w:del>
          </w:p>
        </w:tc>
        <w:tc>
          <w:tcPr>
            <w:tcW w:w="0" w:type="auto"/>
          </w:tcPr>
          <w:p w:rsidR="007812D1" w:rsidRPr="00A87816" w:rsidDel="00253813" w:rsidRDefault="007812D1">
            <w:pPr>
              <w:pStyle w:val="Compact"/>
              <w:rPr>
                <w:del w:id="232" w:author="陈定敏" w:date="2023-12-18T12:52:00Z"/>
                <w:rFonts w:cs="Times New Roman"/>
              </w:rPr>
            </w:pPr>
          </w:p>
        </w:tc>
      </w:tr>
      <w:tr w:rsidR="007812D1" w:rsidRPr="00A87816" w:rsidDel="00253813" w:rsidTr="004460A3">
        <w:trPr>
          <w:del w:id="233" w:author="陈定敏" w:date="2023-12-18T12:52:00Z"/>
        </w:trPr>
        <w:tc>
          <w:tcPr>
            <w:tcW w:w="0" w:type="auto"/>
          </w:tcPr>
          <w:p w:rsidR="007812D1" w:rsidRPr="00A87816" w:rsidDel="00253813" w:rsidRDefault="00E45DBC">
            <w:pPr>
              <w:pStyle w:val="Compact"/>
              <w:rPr>
                <w:del w:id="234" w:author="陈定敏" w:date="2023-12-18T12:52:00Z"/>
                <w:rFonts w:cs="Times New Roman"/>
              </w:rPr>
            </w:pPr>
            <w:del w:id="235" w:author="陈定敏" w:date="2023-12-18T12:52:00Z">
              <w:r w:rsidRPr="00A87816" w:rsidDel="00253813">
                <w:rPr>
                  <w:rFonts w:cs="Times New Roman"/>
                </w:rPr>
                <w:delText>filePath</w:delText>
              </w:r>
            </w:del>
          </w:p>
        </w:tc>
        <w:tc>
          <w:tcPr>
            <w:tcW w:w="0" w:type="auto"/>
          </w:tcPr>
          <w:p w:rsidR="007812D1" w:rsidRPr="00A87816" w:rsidDel="00253813" w:rsidRDefault="00E45DBC">
            <w:pPr>
              <w:pStyle w:val="Compact"/>
              <w:rPr>
                <w:del w:id="236" w:author="陈定敏" w:date="2023-12-18T12:52:00Z"/>
                <w:rFonts w:cs="Times New Roman"/>
              </w:rPr>
            </w:pPr>
            <w:del w:id="237" w:author="陈定敏" w:date="2023-12-18T12:52:00Z">
              <w:r w:rsidRPr="00A87816" w:rsidDel="00253813">
                <w:rPr>
                  <w:rFonts w:cs="Times New Roman"/>
                </w:rPr>
                <w:delText>file path</w:delText>
              </w:r>
            </w:del>
          </w:p>
        </w:tc>
        <w:tc>
          <w:tcPr>
            <w:tcW w:w="0" w:type="auto"/>
          </w:tcPr>
          <w:p w:rsidR="007812D1" w:rsidRPr="00A87816" w:rsidDel="00253813" w:rsidRDefault="00E45DBC">
            <w:pPr>
              <w:pStyle w:val="Compact"/>
              <w:rPr>
                <w:del w:id="238" w:author="陈定敏" w:date="2023-12-18T12:52:00Z"/>
                <w:rFonts w:cs="Times New Roman"/>
              </w:rPr>
            </w:pPr>
            <w:del w:id="239" w:author="陈定敏" w:date="2023-12-18T12:52:00Z">
              <w:r w:rsidRPr="00A87816" w:rsidDel="00253813">
                <w:rPr>
                  <w:rFonts w:cs="Times New Roman"/>
                </w:rPr>
                <w:delText>Recording file path</w:delText>
              </w:r>
            </w:del>
          </w:p>
        </w:tc>
      </w:tr>
    </w:tbl>
    <w:p w:rsidR="007812D1" w:rsidRPr="00A87816" w:rsidDel="00253813" w:rsidRDefault="00E45DBC">
      <w:pPr>
        <w:pStyle w:val="a0"/>
        <w:rPr>
          <w:del w:id="240" w:author="陈定敏" w:date="2023-12-18T12:52:00Z"/>
          <w:rFonts w:cs="Times New Roman"/>
        </w:rPr>
      </w:pPr>
      <w:del w:id="241" w:author="陈定敏" w:date="2023-12-18T12:52:00Z">
        <w:r w:rsidRPr="00A87816" w:rsidDel="00253813">
          <w:rPr>
            <w:rFonts w:cs="Times New Roman"/>
          </w:rPr>
          <w:delText>Command example:</w:delText>
        </w:r>
      </w:del>
    </w:p>
    <w:p w:rsidR="007812D1" w:rsidRPr="00A87816" w:rsidDel="00253813" w:rsidRDefault="00E45DBC">
      <w:pPr>
        <w:pStyle w:val="SourceCode"/>
        <w:rPr>
          <w:del w:id="242" w:author="陈定敏" w:date="2023-12-18T12:52:00Z"/>
          <w:rFonts w:cs="Times New Roman"/>
        </w:rPr>
      </w:pPr>
      <w:del w:id="243" w:author="陈定敏" w:date="2023-12-18T12:52:00Z">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"fun"</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StringTok"/>
            <w:rFonts w:ascii="Times New Roman" w:hAnsi="Times New Roman" w:cs="Times New Roman"/>
          </w:rPr>
          <w:delText>"answerVoiceFile"</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"baseId"</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DecValTok"/>
            <w:rFonts w:ascii="Times New Roman" w:hAnsi="Times New Roman" w:cs="Times New Roman"/>
          </w:rPr>
          <w:delText>1</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"infos"</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"keySn"</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StringTok"/>
            <w:rFonts w:ascii="Times New Roman" w:hAnsi="Times New Roman" w:cs="Times New Roman"/>
          </w:rPr>
          <w:delText>"1479749926"</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"filePath"</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StringTok"/>
            <w:rFonts w:ascii="Times New Roman" w:hAnsi="Times New Roman" w:cs="Times New Roman"/>
          </w:rPr>
          <w:delText>"D:\voice\3_1479749926_196_2023-08-21 16-09-02 530.Mp3"</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"packetTag"</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StringTok"/>
            <w:rFonts w:ascii="Times New Roman" w:hAnsi="Times New Roman" w:cs="Times New Roman"/>
          </w:rPr>
          <w:delText>"1"</w:delText>
        </w:r>
        <w:r w:rsidRPr="00A87816" w:rsidDel="00253813">
          <w:rPr>
            <w:rFonts w:cs="Times New Roman"/>
          </w:rPr>
          <w:br/>
        </w:r>
        <w:r w:rsidRPr="00A87816" w:rsidDel="00253813">
          <w:rPr>
            <w:rStyle w:val="FunctionTok"/>
            <w:rFonts w:ascii="Times New Roman" w:hAnsi="Times New Roman" w:cs="Times New Roman"/>
          </w:rPr>
          <w:delText>}</w:delText>
        </w:r>
      </w:del>
    </w:p>
    <w:p w:rsidR="007812D1" w:rsidRPr="00A87816" w:rsidDel="00253813" w:rsidRDefault="00E45DBC">
      <w:pPr>
        <w:pStyle w:val="FirstParagraph"/>
        <w:rPr>
          <w:del w:id="244" w:author="陈定敏" w:date="2023-12-18T12:52:00Z"/>
          <w:rFonts w:cs="Times New Roman"/>
        </w:rPr>
      </w:pPr>
      <w:del w:id="245" w:author="陈定敏" w:date="2023-12-18T12:52:00Z">
        <w:r w:rsidRPr="00A87816" w:rsidDel="00253813">
          <w:rPr>
            <w:rFonts w:cs="Times New Roman"/>
          </w:rPr>
          <w:delText>live streaming</w:delText>
        </w:r>
      </w:del>
    </w:p>
    <w:p w:rsidR="007812D1" w:rsidRPr="00A87816" w:rsidDel="00253813" w:rsidRDefault="007756AC">
      <w:pPr>
        <w:pStyle w:val="a0"/>
        <w:rPr>
          <w:del w:id="246" w:author="陈定敏" w:date="2023-12-18T12:52:00Z"/>
          <w:rFonts w:cs="Times New Roman"/>
        </w:rPr>
      </w:pPr>
      <w:del w:id="247" w:author="陈定敏" w:date="2023-12-18T12:52:00Z">
        <w:r w:rsidDel="00253813">
          <w:rPr>
            <w:rFonts w:cs="Times New Roman"/>
          </w:rPr>
          <w:delText>Receive</w:delText>
        </w:r>
        <w:r w:rsidR="00E45DBC" w:rsidRPr="00A87816" w:rsidDel="00253813">
          <w:rPr>
            <w:rFonts w:cs="Times New Roman"/>
          </w:rPr>
          <w:delText>:</w:delText>
        </w:r>
      </w:del>
    </w:p>
    <w:p w:rsidR="007812D1" w:rsidRPr="00A87816" w:rsidDel="00253813" w:rsidRDefault="00E45DBC">
      <w:pPr>
        <w:pStyle w:val="a0"/>
        <w:rPr>
          <w:del w:id="248" w:author="陈定敏" w:date="2023-12-18T12:52:00Z"/>
          <w:rFonts w:cs="Times New Roman"/>
        </w:rPr>
      </w:pPr>
      <w:del w:id="249" w:author="陈定敏" w:date="2023-12-18T12:52:00Z">
        <w:r w:rsidRPr="00A87816" w:rsidDel="00253813">
          <w:rPr>
            <w:rFonts w:cs="Times New Roman"/>
          </w:rPr>
          <w:delText xml:space="preserve">fun: "answerVoiceStream" //The real-time voice stream returns </w:delText>
        </w:r>
        <w:r w:rsidRPr="00A87816" w:rsidDel="00253813">
          <w:rPr>
            <w:rFonts w:cs="Times New Roman"/>
          </w:rPr>
          <w:br/>
          <w:delText xml:space="preserve">baseId: "1"//The ID of the base station that received the instruction </w:delText>
        </w:r>
        <w:r w:rsidRPr="00A87816" w:rsidDel="00253813">
          <w:rPr>
            <w:rFonts w:cs="Times New Roman"/>
          </w:rPr>
          <w:br/>
          <w:delText>infos: {}</w:delText>
        </w:r>
      </w:del>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336"/>
        <w:gridCol w:w="1646"/>
        <w:gridCol w:w="5874"/>
      </w:tblGrid>
      <w:tr w:rsidR="007812D1" w:rsidRPr="00A87816" w:rsidDel="00253813" w:rsidTr="004460A3">
        <w:trPr>
          <w:cnfStyle w:val="100000000000" w:firstRow="1" w:lastRow="0" w:firstColumn="0" w:lastColumn="0" w:oddVBand="0" w:evenVBand="0" w:oddHBand="0" w:evenHBand="0" w:firstRowFirstColumn="0" w:firstRowLastColumn="0" w:lastRowFirstColumn="0" w:lastRowLastColumn="0"/>
          <w:tblHeader/>
          <w:del w:id="250" w:author="陈定敏" w:date="2023-12-18T12:52:00Z"/>
        </w:trPr>
        <w:tc>
          <w:tcPr>
            <w:tcW w:w="0" w:type="auto"/>
            <w:tcBorders>
              <w:bottom w:val="none" w:sz="0" w:space="0" w:color="auto"/>
            </w:tcBorders>
          </w:tcPr>
          <w:p w:rsidR="007812D1" w:rsidRPr="00A87816" w:rsidDel="00253813" w:rsidRDefault="00E45DBC">
            <w:pPr>
              <w:pStyle w:val="Compact"/>
              <w:rPr>
                <w:del w:id="251" w:author="陈定敏" w:date="2023-12-18T12:52:00Z"/>
                <w:rFonts w:cs="Times New Roman"/>
              </w:rPr>
            </w:pPr>
            <w:del w:id="252" w:author="陈定敏" w:date="2023-12-18T12:52:00Z">
              <w:r w:rsidRPr="00A87816" w:rsidDel="00253813">
                <w:rPr>
                  <w:rFonts w:cs="Times New Roman"/>
                </w:rPr>
                <w:delText>Json field</w:delText>
              </w:r>
            </w:del>
          </w:p>
        </w:tc>
        <w:tc>
          <w:tcPr>
            <w:tcW w:w="0" w:type="auto"/>
            <w:tcBorders>
              <w:bottom w:val="none" w:sz="0" w:space="0" w:color="auto"/>
            </w:tcBorders>
          </w:tcPr>
          <w:p w:rsidR="007812D1" w:rsidRPr="00A87816" w:rsidDel="00253813" w:rsidRDefault="00E45DBC">
            <w:pPr>
              <w:pStyle w:val="Compact"/>
              <w:rPr>
                <w:del w:id="253" w:author="陈定敏" w:date="2023-12-18T12:52:00Z"/>
                <w:rFonts w:cs="Times New Roman"/>
              </w:rPr>
            </w:pPr>
            <w:del w:id="254" w:author="陈定敏" w:date="2023-12-18T12:52:00Z">
              <w:r w:rsidRPr="00A87816" w:rsidDel="00253813">
                <w:rPr>
                  <w:rFonts w:cs="Times New Roman"/>
                </w:rPr>
                <w:delText>Field meaning</w:delText>
              </w:r>
            </w:del>
          </w:p>
        </w:tc>
        <w:tc>
          <w:tcPr>
            <w:tcW w:w="0" w:type="auto"/>
            <w:tcBorders>
              <w:bottom w:val="none" w:sz="0" w:space="0" w:color="auto"/>
            </w:tcBorders>
          </w:tcPr>
          <w:p w:rsidR="007812D1" w:rsidRPr="00A87816" w:rsidDel="00253813" w:rsidRDefault="00E45DBC">
            <w:pPr>
              <w:pStyle w:val="Compact"/>
              <w:rPr>
                <w:del w:id="255" w:author="陈定敏" w:date="2023-12-18T12:52:00Z"/>
                <w:rFonts w:cs="Times New Roman"/>
              </w:rPr>
            </w:pPr>
            <w:del w:id="256" w:author="陈定敏" w:date="2023-12-18T12:52:00Z">
              <w:r w:rsidRPr="00A87816" w:rsidDel="00253813">
                <w:rPr>
                  <w:rFonts w:cs="Times New Roman"/>
                </w:rPr>
                <w:delText>Assignment and meaning</w:delText>
              </w:r>
            </w:del>
          </w:p>
        </w:tc>
      </w:tr>
      <w:tr w:rsidR="007812D1" w:rsidRPr="00A87816" w:rsidDel="00253813" w:rsidTr="004460A3">
        <w:trPr>
          <w:del w:id="257" w:author="陈定敏" w:date="2023-12-18T12:52:00Z"/>
        </w:trPr>
        <w:tc>
          <w:tcPr>
            <w:tcW w:w="0" w:type="auto"/>
          </w:tcPr>
          <w:p w:rsidR="007812D1" w:rsidRPr="00A87816" w:rsidDel="00253813" w:rsidRDefault="00E45DBC">
            <w:pPr>
              <w:pStyle w:val="Compact"/>
              <w:rPr>
                <w:del w:id="258" w:author="陈定敏" w:date="2023-12-18T12:52:00Z"/>
                <w:rFonts w:cs="Times New Roman"/>
              </w:rPr>
            </w:pPr>
            <w:del w:id="259" w:author="陈定敏" w:date="2023-12-18T12:52:00Z">
              <w:r w:rsidRPr="00A87816" w:rsidDel="00253813">
                <w:rPr>
                  <w:rFonts w:cs="Times New Roman"/>
                </w:rPr>
                <w:delText>keySn</w:delText>
              </w:r>
            </w:del>
          </w:p>
        </w:tc>
        <w:tc>
          <w:tcPr>
            <w:tcW w:w="0" w:type="auto"/>
          </w:tcPr>
          <w:p w:rsidR="007812D1" w:rsidRPr="00A87816" w:rsidDel="00253813" w:rsidRDefault="00480E5B">
            <w:pPr>
              <w:pStyle w:val="Compact"/>
              <w:rPr>
                <w:del w:id="260" w:author="陈定敏" w:date="2023-12-18T12:52:00Z"/>
                <w:rFonts w:cs="Times New Roman"/>
              </w:rPr>
            </w:pPr>
            <w:del w:id="261" w:author="陈定敏" w:date="2023-12-18T12:52:00Z">
              <w:r w:rsidDel="00253813">
                <w:rPr>
                  <w:rFonts w:cs="Times New Roman"/>
                </w:rPr>
                <w:delText xml:space="preserve">Keypad </w:delText>
              </w:r>
              <w:r w:rsidR="00E45DBC" w:rsidRPr="00A87816" w:rsidDel="00253813">
                <w:rPr>
                  <w:rFonts w:cs="Times New Roman"/>
                </w:rPr>
                <w:delText>Sn</w:delText>
              </w:r>
            </w:del>
          </w:p>
        </w:tc>
        <w:tc>
          <w:tcPr>
            <w:tcW w:w="0" w:type="auto"/>
          </w:tcPr>
          <w:p w:rsidR="007812D1" w:rsidRPr="00A87816" w:rsidDel="00253813" w:rsidRDefault="007812D1">
            <w:pPr>
              <w:pStyle w:val="Compact"/>
              <w:rPr>
                <w:del w:id="262" w:author="陈定敏" w:date="2023-12-18T12:52:00Z"/>
                <w:rFonts w:cs="Times New Roman"/>
              </w:rPr>
            </w:pPr>
          </w:p>
        </w:tc>
      </w:tr>
      <w:tr w:rsidR="007812D1" w:rsidRPr="00A87816" w:rsidDel="00253813" w:rsidTr="004460A3">
        <w:trPr>
          <w:del w:id="263" w:author="陈定敏" w:date="2023-12-18T12:52:00Z"/>
        </w:trPr>
        <w:tc>
          <w:tcPr>
            <w:tcW w:w="0" w:type="auto"/>
          </w:tcPr>
          <w:p w:rsidR="007812D1" w:rsidRPr="00A87816" w:rsidDel="00253813" w:rsidRDefault="00E45DBC">
            <w:pPr>
              <w:pStyle w:val="Compact"/>
              <w:rPr>
                <w:del w:id="264" w:author="陈定敏" w:date="2023-12-18T12:52:00Z"/>
                <w:rFonts w:cs="Times New Roman"/>
              </w:rPr>
            </w:pPr>
            <w:del w:id="265" w:author="陈定敏" w:date="2023-12-18T12:52:00Z">
              <w:r w:rsidRPr="00A87816" w:rsidDel="00253813">
                <w:rPr>
                  <w:rFonts w:cs="Times New Roman"/>
                </w:rPr>
                <w:delText>voiceId</w:delText>
              </w:r>
            </w:del>
          </w:p>
        </w:tc>
        <w:tc>
          <w:tcPr>
            <w:tcW w:w="0" w:type="auto"/>
          </w:tcPr>
          <w:p w:rsidR="007812D1" w:rsidRPr="00A87816" w:rsidDel="00253813" w:rsidRDefault="00E45DBC">
            <w:pPr>
              <w:pStyle w:val="Compact"/>
              <w:rPr>
                <w:del w:id="266" w:author="陈定敏" w:date="2023-12-18T12:52:00Z"/>
                <w:rFonts w:cs="Times New Roman"/>
              </w:rPr>
            </w:pPr>
            <w:del w:id="267" w:author="陈定敏" w:date="2023-12-18T12:52:00Z">
              <w:r w:rsidRPr="00A87816" w:rsidDel="00253813">
                <w:rPr>
                  <w:rFonts w:cs="Times New Roman"/>
                </w:rPr>
                <w:delText>Reply ID</w:delText>
              </w:r>
            </w:del>
          </w:p>
        </w:tc>
        <w:tc>
          <w:tcPr>
            <w:tcW w:w="0" w:type="auto"/>
          </w:tcPr>
          <w:p w:rsidR="007812D1" w:rsidRPr="00A87816" w:rsidDel="00253813" w:rsidRDefault="00E45DBC">
            <w:pPr>
              <w:pStyle w:val="Compact"/>
              <w:rPr>
                <w:del w:id="268" w:author="陈定敏" w:date="2023-12-18T12:52:00Z"/>
                <w:rFonts w:cs="Times New Roman"/>
              </w:rPr>
            </w:pPr>
            <w:del w:id="269" w:author="陈定敏" w:date="2023-12-18T12:52:00Z">
              <w:r w:rsidRPr="00A87816" w:rsidDel="00253813">
                <w:rPr>
                  <w:rFonts w:cs="Times New Roman"/>
                </w:rPr>
                <w:delText>During the answering time, the voice can be submitted repeatedly. Each voice stream is added with a response ID to distinguish the answers.</w:delText>
              </w:r>
            </w:del>
          </w:p>
        </w:tc>
      </w:tr>
      <w:tr w:rsidR="007812D1" w:rsidRPr="00A87816" w:rsidDel="00253813" w:rsidTr="004460A3">
        <w:trPr>
          <w:del w:id="270" w:author="陈定敏" w:date="2023-12-18T12:52:00Z"/>
        </w:trPr>
        <w:tc>
          <w:tcPr>
            <w:tcW w:w="0" w:type="auto"/>
          </w:tcPr>
          <w:p w:rsidR="007812D1" w:rsidRPr="00A87816" w:rsidDel="00253813" w:rsidRDefault="00E45DBC">
            <w:pPr>
              <w:pStyle w:val="Compact"/>
              <w:rPr>
                <w:del w:id="271" w:author="陈定敏" w:date="2023-12-18T12:52:00Z"/>
                <w:rFonts w:cs="Times New Roman"/>
              </w:rPr>
            </w:pPr>
            <w:del w:id="272" w:author="陈定敏" w:date="2023-12-18T12:52:00Z">
              <w:r w:rsidRPr="00A87816" w:rsidDel="00253813">
                <w:rPr>
                  <w:rFonts w:cs="Times New Roman"/>
                </w:rPr>
                <w:delText>sampleRate</w:delText>
              </w:r>
            </w:del>
          </w:p>
        </w:tc>
        <w:tc>
          <w:tcPr>
            <w:tcW w:w="0" w:type="auto"/>
          </w:tcPr>
          <w:p w:rsidR="007812D1" w:rsidRPr="00A87816" w:rsidDel="00253813" w:rsidRDefault="00E45DBC">
            <w:pPr>
              <w:pStyle w:val="Compact"/>
              <w:rPr>
                <w:del w:id="273" w:author="陈定敏" w:date="2023-12-18T12:52:00Z"/>
                <w:rFonts w:cs="Times New Roman"/>
              </w:rPr>
            </w:pPr>
            <w:del w:id="274" w:author="陈定敏" w:date="2023-12-18T12:52:00Z">
              <w:r w:rsidRPr="00A87816" w:rsidDel="00253813">
                <w:rPr>
                  <w:rFonts w:cs="Times New Roman"/>
                </w:rPr>
                <w:delText>Audio sample rate</w:delText>
              </w:r>
            </w:del>
          </w:p>
        </w:tc>
        <w:tc>
          <w:tcPr>
            <w:tcW w:w="0" w:type="auto"/>
          </w:tcPr>
          <w:p w:rsidR="007812D1" w:rsidRPr="00A87816" w:rsidDel="00253813" w:rsidRDefault="007812D1">
            <w:pPr>
              <w:pStyle w:val="Compact"/>
              <w:rPr>
                <w:del w:id="275" w:author="陈定敏" w:date="2023-12-18T12:52:00Z"/>
                <w:rFonts w:cs="Times New Roman"/>
              </w:rPr>
            </w:pPr>
          </w:p>
        </w:tc>
      </w:tr>
      <w:tr w:rsidR="007812D1" w:rsidRPr="00A87816" w:rsidDel="00253813" w:rsidTr="004460A3">
        <w:trPr>
          <w:del w:id="276" w:author="陈定敏" w:date="2023-12-18T12:52:00Z"/>
        </w:trPr>
        <w:tc>
          <w:tcPr>
            <w:tcW w:w="0" w:type="auto"/>
          </w:tcPr>
          <w:p w:rsidR="007812D1" w:rsidRPr="00A87816" w:rsidDel="00253813" w:rsidRDefault="00E45DBC">
            <w:pPr>
              <w:pStyle w:val="Compact"/>
              <w:rPr>
                <w:del w:id="277" w:author="陈定敏" w:date="2023-12-18T12:52:00Z"/>
                <w:rFonts w:cs="Times New Roman"/>
              </w:rPr>
            </w:pPr>
            <w:del w:id="278" w:author="陈定敏" w:date="2023-12-18T12:52:00Z">
              <w:r w:rsidRPr="00A87816" w:rsidDel="00253813">
                <w:rPr>
                  <w:rFonts w:cs="Times New Roman"/>
                </w:rPr>
                <w:delText>bits</w:delText>
              </w:r>
            </w:del>
          </w:p>
        </w:tc>
        <w:tc>
          <w:tcPr>
            <w:tcW w:w="0" w:type="auto"/>
          </w:tcPr>
          <w:p w:rsidR="007812D1" w:rsidRPr="00A87816" w:rsidDel="00253813" w:rsidRDefault="00E45DBC">
            <w:pPr>
              <w:pStyle w:val="Compact"/>
              <w:rPr>
                <w:del w:id="279" w:author="陈定敏" w:date="2023-12-18T12:52:00Z"/>
                <w:rFonts w:cs="Times New Roman"/>
              </w:rPr>
            </w:pPr>
            <w:del w:id="280" w:author="陈定敏" w:date="2023-12-18T12:52:00Z">
              <w:r w:rsidRPr="00A87816" w:rsidDel="00253813">
                <w:rPr>
                  <w:rFonts w:cs="Times New Roman"/>
                </w:rPr>
                <w:delText>Audio sampling accuracy</w:delText>
              </w:r>
            </w:del>
          </w:p>
        </w:tc>
        <w:tc>
          <w:tcPr>
            <w:tcW w:w="0" w:type="auto"/>
          </w:tcPr>
          <w:p w:rsidR="007812D1" w:rsidRPr="00A87816" w:rsidDel="00253813" w:rsidRDefault="007812D1">
            <w:pPr>
              <w:pStyle w:val="Compact"/>
              <w:rPr>
                <w:del w:id="281" w:author="陈定敏" w:date="2023-12-18T12:52:00Z"/>
                <w:rFonts w:cs="Times New Roman"/>
              </w:rPr>
            </w:pPr>
          </w:p>
        </w:tc>
      </w:tr>
      <w:tr w:rsidR="007812D1" w:rsidRPr="00A87816" w:rsidDel="00253813" w:rsidTr="004460A3">
        <w:trPr>
          <w:del w:id="282" w:author="陈定敏" w:date="2023-12-18T12:52:00Z"/>
        </w:trPr>
        <w:tc>
          <w:tcPr>
            <w:tcW w:w="0" w:type="auto"/>
          </w:tcPr>
          <w:p w:rsidR="007812D1" w:rsidRPr="00A87816" w:rsidDel="00253813" w:rsidRDefault="00E45DBC">
            <w:pPr>
              <w:pStyle w:val="Compact"/>
              <w:rPr>
                <w:del w:id="283" w:author="陈定敏" w:date="2023-12-18T12:52:00Z"/>
                <w:rFonts w:cs="Times New Roman"/>
              </w:rPr>
            </w:pPr>
            <w:del w:id="284" w:author="陈定敏" w:date="2023-12-18T12:52:00Z">
              <w:r w:rsidRPr="00A87816" w:rsidDel="00253813">
                <w:rPr>
                  <w:rFonts w:cs="Times New Roman"/>
                </w:rPr>
                <w:delText>channel</w:delText>
              </w:r>
            </w:del>
          </w:p>
        </w:tc>
        <w:tc>
          <w:tcPr>
            <w:tcW w:w="0" w:type="auto"/>
          </w:tcPr>
          <w:p w:rsidR="007812D1" w:rsidRPr="00A87816" w:rsidDel="00253813" w:rsidRDefault="00E45DBC">
            <w:pPr>
              <w:pStyle w:val="Compact"/>
              <w:rPr>
                <w:del w:id="285" w:author="陈定敏" w:date="2023-12-18T12:52:00Z"/>
                <w:rFonts w:cs="Times New Roman"/>
              </w:rPr>
            </w:pPr>
            <w:del w:id="286" w:author="陈定敏" w:date="2023-12-18T12:52:00Z">
              <w:r w:rsidRPr="00A87816" w:rsidDel="00253813">
                <w:rPr>
                  <w:rFonts w:cs="Times New Roman"/>
                </w:rPr>
                <w:delText>Number of channels</w:delText>
              </w:r>
            </w:del>
          </w:p>
        </w:tc>
        <w:tc>
          <w:tcPr>
            <w:tcW w:w="0" w:type="auto"/>
          </w:tcPr>
          <w:p w:rsidR="007812D1" w:rsidRPr="00A87816" w:rsidDel="00253813" w:rsidRDefault="007812D1">
            <w:pPr>
              <w:pStyle w:val="Compact"/>
              <w:rPr>
                <w:del w:id="287" w:author="陈定敏" w:date="2023-12-18T12:52:00Z"/>
                <w:rFonts w:cs="Times New Roman"/>
              </w:rPr>
            </w:pPr>
          </w:p>
        </w:tc>
      </w:tr>
      <w:tr w:rsidR="007812D1" w:rsidRPr="00A87816" w:rsidDel="00253813" w:rsidTr="004460A3">
        <w:trPr>
          <w:del w:id="288" w:author="陈定敏" w:date="2023-12-18T12:52:00Z"/>
        </w:trPr>
        <w:tc>
          <w:tcPr>
            <w:tcW w:w="0" w:type="auto"/>
          </w:tcPr>
          <w:p w:rsidR="007812D1" w:rsidRPr="00A87816" w:rsidDel="00253813" w:rsidRDefault="00E45DBC">
            <w:pPr>
              <w:pStyle w:val="Compact"/>
              <w:rPr>
                <w:del w:id="289" w:author="陈定敏" w:date="2023-12-18T12:52:00Z"/>
                <w:rFonts w:cs="Times New Roman"/>
              </w:rPr>
            </w:pPr>
            <w:del w:id="290" w:author="陈定敏" w:date="2023-12-18T12:52:00Z">
              <w:r w:rsidRPr="00A87816" w:rsidDel="00253813">
                <w:rPr>
                  <w:rFonts w:cs="Times New Roman"/>
                </w:rPr>
                <w:delText>dataIndex</w:delText>
              </w:r>
            </w:del>
          </w:p>
        </w:tc>
        <w:tc>
          <w:tcPr>
            <w:tcW w:w="0" w:type="auto"/>
          </w:tcPr>
          <w:p w:rsidR="007812D1" w:rsidRPr="00A87816" w:rsidDel="00253813" w:rsidRDefault="00E45DBC">
            <w:pPr>
              <w:pStyle w:val="Compact"/>
              <w:rPr>
                <w:del w:id="291" w:author="陈定敏" w:date="2023-12-18T12:52:00Z"/>
                <w:rFonts w:cs="Times New Roman"/>
              </w:rPr>
            </w:pPr>
            <w:del w:id="292" w:author="陈定敏" w:date="2023-12-18T12:52:00Z">
              <w:r w:rsidRPr="00A87816" w:rsidDel="00253813">
                <w:rPr>
                  <w:rFonts w:cs="Times New Roman"/>
                </w:rPr>
                <w:delText>packet number</w:delText>
              </w:r>
            </w:del>
          </w:p>
        </w:tc>
        <w:tc>
          <w:tcPr>
            <w:tcW w:w="0" w:type="auto"/>
          </w:tcPr>
          <w:p w:rsidR="007812D1" w:rsidRPr="00A87816" w:rsidDel="00253813" w:rsidRDefault="00E45DBC">
            <w:pPr>
              <w:pStyle w:val="Compact"/>
              <w:rPr>
                <w:del w:id="293" w:author="陈定敏" w:date="2023-12-18T12:52:00Z"/>
                <w:rFonts w:cs="Times New Roman"/>
              </w:rPr>
            </w:pPr>
            <w:del w:id="294" w:author="陈定敏" w:date="2023-12-18T12:52:00Z">
              <w:r w:rsidRPr="00A87816" w:rsidDel="00253813">
                <w:rPr>
                  <w:rFonts w:cs="Times New Roman"/>
                </w:rPr>
                <w:delText>1 start</w:delText>
              </w:r>
            </w:del>
          </w:p>
        </w:tc>
      </w:tr>
      <w:tr w:rsidR="007812D1" w:rsidRPr="00A87816" w:rsidDel="00253813" w:rsidTr="004460A3">
        <w:trPr>
          <w:del w:id="295" w:author="陈定敏" w:date="2023-12-18T12:52:00Z"/>
        </w:trPr>
        <w:tc>
          <w:tcPr>
            <w:tcW w:w="0" w:type="auto"/>
          </w:tcPr>
          <w:p w:rsidR="007812D1" w:rsidRPr="00A87816" w:rsidDel="00253813" w:rsidRDefault="00E45DBC">
            <w:pPr>
              <w:pStyle w:val="Compact"/>
              <w:rPr>
                <w:del w:id="296" w:author="陈定敏" w:date="2023-12-18T12:52:00Z"/>
                <w:rFonts w:cs="Times New Roman"/>
              </w:rPr>
            </w:pPr>
            <w:del w:id="297" w:author="陈定敏" w:date="2023-12-18T12:52:00Z">
              <w:r w:rsidRPr="00A87816" w:rsidDel="00253813">
                <w:rPr>
                  <w:rFonts w:cs="Times New Roman"/>
                </w:rPr>
                <w:delText>data</w:delText>
              </w:r>
            </w:del>
          </w:p>
        </w:tc>
        <w:tc>
          <w:tcPr>
            <w:tcW w:w="0" w:type="auto"/>
          </w:tcPr>
          <w:p w:rsidR="007812D1" w:rsidRPr="00A87816" w:rsidDel="00253813" w:rsidRDefault="00E45DBC">
            <w:pPr>
              <w:pStyle w:val="Compact"/>
              <w:rPr>
                <w:del w:id="298" w:author="陈定敏" w:date="2023-12-18T12:52:00Z"/>
                <w:rFonts w:cs="Times New Roman"/>
              </w:rPr>
            </w:pPr>
            <w:del w:id="299" w:author="陈定敏" w:date="2023-12-18T12:52:00Z">
              <w:r w:rsidRPr="00A87816" w:rsidDel="00253813">
                <w:rPr>
                  <w:rFonts w:cs="Times New Roman"/>
                </w:rPr>
                <w:delText>data</w:delText>
              </w:r>
            </w:del>
          </w:p>
        </w:tc>
        <w:tc>
          <w:tcPr>
            <w:tcW w:w="0" w:type="auto"/>
          </w:tcPr>
          <w:p w:rsidR="007812D1" w:rsidRPr="00A87816" w:rsidDel="00253813" w:rsidRDefault="00E45DBC">
            <w:pPr>
              <w:pStyle w:val="Compact"/>
              <w:rPr>
                <w:del w:id="300" w:author="陈定敏" w:date="2023-12-18T12:52:00Z"/>
                <w:rFonts w:cs="Times New Roman"/>
              </w:rPr>
            </w:pPr>
            <w:del w:id="301" w:author="陈定敏" w:date="2023-12-18T12:52:00Z">
              <w:r w:rsidRPr="00A87816" w:rsidDel="00253813">
                <w:rPr>
                  <w:rFonts w:cs="Times New Roman"/>
                </w:rPr>
                <w:delText>The original data is Base64 encoded to obtain the "data" field in json. The application can obtain the original voice data through Base64 decoding.</w:delText>
              </w:r>
            </w:del>
          </w:p>
        </w:tc>
      </w:tr>
      <w:tr w:rsidR="007812D1" w:rsidRPr="00A87816" w:rsidDel="00253813" w:rsidTr="004460A3">
        <w:trPr>
          <w:del w:id="302" w:author="陈定敏" w:date="2023-12-18T12:52:00Z"/>
        </w:trPr>
        <w:tc>
          <w:tcPr>
            <w:tcW w:w="0" w:type="auto"/>
          </w:tcPr>
          <w:p w:rsidR="007812D1" w:rsidRPr="00A87816" w:rsidDel="00253813" w:rsidRDefault="00E45DBC">
            <w:pPr>
              <w:pStyle w:val="Compact"/>
              <w:rPr>
                <w:del w:id="303" w:author="陈定敏" w:date="2023-12-18T12:52:00Z"/>
                <w:rFonts w:cs="Times New Roman"/>
              </w:rPr>
            </w:pPr>
            <w:del w:id="304" w:author="陈定敏" w:date="2023-12-18T12:52:00Z">
              <w:r w:rsidRPr="00A87816" w:rsidDel="00253813">
                <w:rPr>
                  <w:rFonts w:cs="Times New Roman"/>
                </w:rPr>
                <w:lastRenderedPageBreak/>
                <w:delText>dataLen</w:delText>
              </w:r>
            </w:del>
          </w:p>
        </w:tc>
        <w:tc>
          <w:tcPr>
            <w:tcW w:w="0" w:type="auto"/>
          </w:tcPr>
          <w:p w:rsidR="007812D1" w:rsidRPr="00A87816" w:rsidDel="00253813" w:rsidRDefault="00E45DBC">
            <w:pPr>
              <w:pStyle w:val="Compact"/>
              <w:rPr>
                <w:del w:id="305" w:author="陈定敏" w:date="2023-12-18T12:52:00Z"/>
                <w:rFonts w:cs="Times New Roman"/>
              </w:rPr>
            </w:pPr>
            <w:del w:id="306" w:author="陈定敏" w:date="2023-12-18T12:52:00Z">
              <w:r w:rsidRPr="00A87816" w:rsidDel="00253813">
                <w:rPr>
                  <w:rFonts w:cs="Times New Roman"/>
                </w:rPr>
                <w:delText>Data length</w:delText>
              </w:r>
            </w:del>
          </w:p>
        </w:tc>
        <w:tc>
          <w:tcPr>
            <w:tcW w:w="0" w:type="auto"/>
          </w:tcPr>
          <w:p w:rsidR="007812D1" w:rsidRPr="00A87816" w:rsidDel="00253813" w:rsidRDefault="00E45DBC">
            <w:pPr>
              <w:pStyle w:val="Compact"/>
              <w:rPr>
                <w:del w:id="307" w:author="陈定敏" w:date="2023-12-18T12:52:00Z"/>
                <w:rFonts w:cs="Times New Roman"/>
              </w:rPr>
            </w:pPr>
            <w:del w:id="308" w:author="陈定敏" w:date="2023-12-18T12:52:00Z">
              <w:r w:rsidRPr="00A87816" w:rsidDel="00253813">
                <w:rPr>
                  <w:rFonts w:cs="Times New Roman"/>
                </w:rPr>
                <w:delText>Base64 encoded string length. "data" should be Base64 decoded to get the original data length.</w:delText>
              </w:r>
            </w:del>
          </w:p>
        </w:tc>
      </w:tr>
      <w:tr w:rsidR="007812D1" w:rsidRPr="00A87816" w:rsidDel="00253813" w:rsidTr="004460A3">
        <w:trPr>
          <w:del w:id="309" w:author="陈定敏" w:date="2023-12-18T12:52:00Z"/>
        </w:trPr>
        <w:tc>
          <w:tcPr>
            <w:tcW w:w="0" w:type="auto"/>
          </w:tcPr>
          <w:p w:rsidR="007812D1" w:rsidRPr="00A87816" w:rsidDel="00253813" w:rsidRDefault="00E45DBC">
            <w:pPr>
              <w:pStyle w:val="Compact"/>
              <w:rPr>
                <w:del w:id="310" w:author="陈定敏" w:date="2023-12-18T12:52:00Z"/>
                <w:rFonts w:cs="Times New Roman"/>
              </w:rPr>
            </w:pPr>
            <w:del w:id="311" w:author="陈定敏" w:date="2023-12-18T12:52:00Z">
              <w:r w:rsidRPr="00A87816" w:rsidDel="00253813">
                <w:rPr>
                  <w:rFonts w:cs="Times New Roman"/>
                </w:rPr>
                <w:delText>endFlag</w:delText>
              </w:r>
            </w:del>
          </w:p>
        </w:tc>
        <w:tc>
          <w:tcPr>
            <w:tcW w:w="0" w:type="auto"/>
          </w:tcPr>
          <w:p w:rsidR="007812D1" w:rsidRPr="00A87816" w:rsidDel="00253813" w:rsidRDefault="00E45DBC">
            <w:pPr>
              <w:pStyle w:val="Compact"/>
              <w:rPr>
                <w:del w:id="312" w:author="陈定敏" w:date="2023-12-18T12:52:00Z"/>
                <w:rFonts w:cs="Times New Roman"/>
              </w:rPr>
            </w:pPr>
            <w:del w:id="313" w:author="陈定敏" w:date="2023-12-18T12:52:00Z">
              <w:r w:rsidRPr="00A87816" w:rsidDel="00253813">
                <w:rPr>
                  <w:rFonts w:cs="Times New Roman"/>
                </w:rPr>
                <w:delText>end sign</w:delText>
              </w:r>
            </w:del>
          </w:p>
        </w:tc>
        <w:tc>
          <w:tcPr>
            <w:tcW w:w="0" w:type="auto"/>
          </w:tcPr>
          <w:p w:rsidR="007812D1" w:rsidRPr="00A87816" w:rsidDel="00253813" w:rsidRDefault="00E45DBC">
            <w:pPr>
              <w:pStyle w:val="Compact"/>
              <w:rPr>
                <w:del w:id="314" w:author="陈定敏" w:date="2023-12-18T12:52:00Z"/>
                <w:rFonts w:cs="Times New Roman"/>
              </w:rPr>
            </w:pPr>
            <w:del w:id="315" w:author="陈定敏" w:date="2023-12-18T12:52:00Z">
              <w:r w:rsidRPr="00A87816" w:rsidDel="00253813">
                <w:rPr>
                  <w:rFonts w:cs="Times New Roman"/>
                </w:rPr>
                <w:delText>Default is 0, 1 indicates end</w:delText>
              </w:r>
            </w:del>
          </w:p>
        </w:tc>
      </w:tr>
    </w:tbl>
    <w:p w:rsidR="007812D1" w:rsidRPr="00A87816" w:rsidDel="00253813" w:rsidRDefault="00E45DBC">
      <w:pPr>
        <w:pStyle w:val="a0"/>
        <w:rPr>
          <w:del w:id="316" w:author="陈定敏" w:date="2023-12-18T12:52:00Z"/>
          <w:rFonts w:cs="Times New Roman"/>
        </w:rPr>
      </w:pPr>
      <w:del w:id="317" w:author="陈定敏" w:date="2023-12-18T12:52:00Z">
        <w:r w:rsidRPr="00A87816" w:rsidDel="00253813">
          <w:rPr>
            <w:rFonts w:cs="Times New Roman"/>
          </w:rPr>
          <w:delText>Command example:</w:delText>
        </w:r>
      </w:del>
    </w:p>
    <w:p w:rsidR="007812D1" w:rsidRPr="00A87816" w:rsidDel="00253813" w:rsidRDefault="00E45DBC">
      <w:pPr>
        <w:pStyle w:val="SourceCode"/>
        <w:rPr>
          <w:del w:id="318" w:author="陈定敏" w:date="2023-12-18T12:52:00Z"/>
          <w:rFonts w:cs="Times New Roman"/>
        </w:rPr>
      </w:pPr>
      <w:del w:id="319" w:author="陈定敏" w:date="2023-12-18T12:52:00Z">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 xml:space="preserve">"fun" </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StringTok"/>
            <w:rFonts w:ascii="Times New Roman" w:hAnsi="Times New Roman" w:cs="Times New Roman"/>
          </w:rPr>
          <w:delText xml:space="preserve">"answerVoiceStream" </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 xml:space="preserve">"baseId" </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DecValTok"/>
            <w:rFonts w:ascii="Times New Roman" w:hAnsi="Times New Roman" w:cs="Times New Roman"/>
          </w:rPr>
          <w:delText xml:space="preserve">1 </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 xml:space="preserve">"infos" </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 xml:space="preserve">"keySn" </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StringTok"/>
            <w:rFonts w:ascii="Times New Roman" w:hAnsi="Times New Roman" w:cs="Times New Roman"/>
          </w:rPr>
          <w:delText xml:space="preserve">"1479824643" </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 xml:space="preserve">"voiceId" </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StringTok"/>
            <w:rFonts w:ascii="Times New Roman" w:hAnsi="Times New Roman" w:cs="Times New Roman"/>
          </w:rPr>
          <w:delText xml:space="preserve">"1" </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 xml:space="preserve">"sampleRate" </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DecValTok"/>
            <w:rFonts w:ascii="Times New Roman" w:hAnsi="Times New Roman" w:cs="Times New Roman"/>
          </w:rPr>
          <w:delText xml:space="preserve">16000 </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 xml:space="preserve">"bits" </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DecValTok"/>
            <w:rFonts w:ascii="Times New Roman" w:hAnsi="Times New Roman" w:cs="Times New Roman"/>
          </w:rPr>
          <w:delText xml:space="preserve">16 </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 xml:space="preserve">"channel" </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DecValTok"/>
            <w:rFonts w:ascii="Times New Roman" w:hAnsi="Times New Roman" w:cs="Times New Roman"/>
          </w:rPr>
          <w:delText xml:space="preserve">1 </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 xml:space="preserve">"endFlag" </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DecValTok"/>
            <w:rFonts w:ascii="Times New Roman" w:hAnsi="Times New Roman" w:cs="Times New Roman"/>
          </w:rPr>
          <w:delText xml:space="preserve">0 </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 xml:space="preserve">"dataIndex" </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DecValTok"/>
            <w:rFonts w:ascii="Times New Roman" w:hAnsi="Times New Roman" w:cs="Times New Roman"/>
          </w:rPr>
          <w:delText xml:space="preserve">1 </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 xml:space="preserve">"dataLen" </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DecValTok"/>
            <w:rFonts w:ascii="Times New Roman" w:hAnsi="Times New Roman" w:cs="Times New Roman"/>
          </w:rPr>
          <w:delText xml:space="preserve">856 </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 xml:space="preserve">"data" </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StringTok"/>
            <w:rFonts w:ascii="Times New Roman" w:hAnsi="Times New Roman" w:cs="Times New Roman"/>
          </w:rPr>
          <w:delTex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 f5fAin/MgpDBwADvwRk+yn/fP1e/Jr+DAEAA+gAPAXpBnECgwK5BdEEmwFaA7oF4f63/DX9n/rJ+f75q/tA+5n7fP1q/Y79av1B /nb+Qf70AX0AfQNx/6b8EQBY/Ub9awD0AZUCfgahA4MCBgLV/az+L/5k/o79LwEdAYkBvv5q/X0AHf48BYMCgwKmAgYCdwH0/uL+0P6C/7j/sgApAsr/Kf+U/8T9L/ig+rL3HfVZA6AAsgYSBi8BIwMRABf/ pvxB/nH/4v6m/7IAgv9f/7j/3P+gAAsB4gH0AS8BawAAANz /Kf8F/8r/RwAAACMA6ADoAKb/xAC4AgYCLwFBBO4FWQMAA7kFTQUYAnECiQRlASn/4v47/0H+uPxH/UH+L/6O/fn9F//Q/h3+rP5f/zv/8/5N/9z/uP+C/9z/RwBHACMAWQCgAH0ANQA1AEcAEQDK/8r/3P+ 4/5T/lP+m/5T/gv+C/5T/lP+C/5T/pv+m/w=="</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 xml:space="preserve">"packetTag" </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StringTok"/>
            <w:rFonts w:ascii="Times New Roman" w:hAnsi="Times New Roman" w:cs="Times New Roman"/>
          </w:rPr>
          <w:delText xml:space="preserve">"1" </w:delText>
        </w:r>
        <w:r w:rsidRPr="00A87816" w:rsidDel="00253813">
          <w:rPr>
            <w:rFonts w:cs="Times New Roman"/>
          </w:rPr>
          <w:br/>
        </w:r>
        <w:r w:rsidRPr="00A87816" w:rsidDel="00253813">
          <w:rPr>
            <w:rStyle w:val="FunctionTok"/>
            <w:rFonts w:ascii="Times New Roman" w:hAnsi="Times New Roman" w:cs="Times New Roman"/>
          </w:rPr>
          <w:delText>}</w:delText>
        </w:r>
      </w:del>
    </w:p>
    <w:p w:rsidR="007812D1" w:rsidRPr="00A87816" w:rsidDel="00253813" w:rsidRDefault="009107CC" w:rsidP="00BF4B64">
      <w:pPr>
        <w:pStyle w:val="4"/>
        <w:numPr>
          <w:ilvl w:val="0"/>
          <w:numId w:val="44"/>
        </w:numPr>
        <w:rPr>
          <w:del w:id="320" w:author="陈定敏" w:date="2023-12-18T12:52:00Z"/>
        </w:rPr>
      </w:pPr>
      <w:bookmarkStart w:id="321" w:name="回传分数"/>
      <w:bookmarkEnd w:id="210"/>
      <w:del w:id="322" w:author="陈定敏" w:date="2023-12-18T12:52:00Z">
        <w:r w:rsidDel="00253813">
          <w:delText>R</w:delText>
        </w:r>
        <w:r w:rsidR="00E45DBC" w:rsidRPr="00A87816" w:rsidDel="00253813">
          <w:delText>eturn score</w:delText>
        </w:r>
      </w:del>
    </w:p>
    <w:p w:rsidR="007812D1" w:rsidRPr="00A87816" w:rsidDel="00253813" w:rsidRDefault="00E45DBC">
      <w:pPr>
        <w:pStyle w:val="FirstParagraph"/>
        <w:rPr>
          <w:del w:id="323" w:author="陈定敏" w:date="2023-12-18T12:52:00Z"/>
          <w:rFonts w:cs="Times New Roman"/>
        </w:rPr>
      </w:pPr>
      <w:del w:id="324" w:author="陈定敏" w:date="2023-12-18T12:52:00Z">
        <w:r w:rsidRPr="00A87816" w:rsidDel="00253813">
          <w:rPr>
            <w:rFonts w:cs="Times New Roman"/>
          </w:rPr>
          <w:delText>After receiving the voice, the evaluation score can be sent back to the</w:delText>
        </w:r>
        <w:r w:rsidR="00480E5B" w:rsidDel="00253813">
          <w:rPr>
            <w:rFonts w:cs="Times New Roman"/>
          </w:rPr>
          <w:delText xml:space="preserve"> keypad</w:delText>
        </w:r>
        <w:r w:rsidRPr="00A87816" w:rsidDel="00253813">
          <w:rPr>
            <w:rFonts w:cs="Times New Roman"/>
          </w:rPr>
          <w:delText>. For details, see [Customized Information]</w:delText>
        </w:r>
      </w:del>
    </w:p>
    <w:p w:rsidR="007812D1" w:rsidRPr="00A87816" w:rsidDel="00253813" w:rsidRDefault="00E32D82" w:rsidP="00BF4B64">
      <w:pPr>
        <w:pStyle w:val="4"/>
        <w:numPr>
          <w:ilvl w:val="0"/>
          <w:numId w:val="45"/>
        </w:numPr>
        <w:rPr>
          <w:del w:id="325" w:author="陈定敏" w:date="2023-12-18T12:52:00Z"/>
        </w:rPr>
      </w:pPr>
      <w:bookmarkStart w:id="326" w:name="停止作答-4"/>
      <w:bookmarkEnd w:id="321"/>
      <w:del w:id="327" w:author="陈定敏" w:date="2023-12-18T12:52:00Z">
        <w:r w:rsidDel="00253813">
          <w:delText>Stop answering</w:delText>
        </w:r>
      </w:del>
    </w:p>
    <w:p w:rsidR="007812D1" w:rsidRPr="00A87816" w:rsidDel="00253813" w:rsidRDefault="00800904">
      <w:pPr>
        <w:pStyle w:val="FirstParagraph"/>
        <w:rPr>
          <w:del w:id="328" w:author="陈定敏" w:date="2023-12-18T12:52:00Z"/>
          <w:rFonts w:cs="Times New Roman"/>
        </w:rPr>
      </w:pPr>
      <w:del w:id="329" w:author="陈定敏" w:date="2023-12-18T12:52:00Z">
        <w:r w:rsidDel="00253813">
          <w:rPr>
            <w:rFonts w:cs="Times New Roman"/>
          </w:rPr>
          <w:delText>Send:</w:delText>
        </w:r>
      </w:del>
    </w:p>
    <w:p w:rsidR="007812D1" w:rsidRPr="00A87816" w:rsidDel="00253813" w:rsidRDefault="00E45DBC">
      <w:pPr>
        <w:pStyle w:val="a0"/>
        <w:rPr>
          <w:del w:id="330" w:author="陈定敏" w:date="2023-12-18T12:52:00Z"/>
          <w:rFonts w:cs="Times New Roman"/>
        </w:rPr>
      </w:pPr>
      <w:del w:id="331" w:author="陈定敏" w:date="2023-12-18T12:52:00Z">
        <w:r w:rsidRPr="00A87816" w:rsidDel="00253813">
          <w:rPr>
            <w:rFonts w:cs="Times New Roman"/>
          </w:rPr>
          <w:delText xml:space="preserve">fun: "stopVoice" //Stop voice question </w:delText>
        </w:r>
        <w:r w:rsidRPr="00A87816" w:rsidDel="00253813">
          <w:rPr>
            <w:rFonts w:cs="Times New Roman"/>
          </w:rPr>
          <w:br/>
          <w:delText>params:{} //Default is empty,</w:delText>
        </w:r>
      </w:del>
    </w:p>
    <w:p w:rsidR="007812D1" w:rsidRPr="00A87816" w:rsidDel="00253813" w:rsidRDefault="00E45DBC">
      <w:pPr>
        <w:pStyle w:val="a0"/>
        <w:rPr>
          <w:del w:id="332" w:author="陈定敏" w:date="2023-12-18T12:52:00Z"/>
          <w:rFonts w:cs="Times New Roman"/>
        </w:rPr>
      </w:pPr>
      <w:del w:id="333" w:author="陈定敏" w:date="2023-12-18T12:52:00Z">
        <w:r w:rsidRPr="00A87816" w:rsidDel="00253813">
          <w:rPr>
            <w:rFonts w:cs="Times New Roman"/>
          </w:rPr>
          <w:delText>Command example:</w:delText>
        </w:r>
      </w:del>
    </w:p>
    <w:p w:rsidR="007812D1" w:rsidRPr="00A87816" w:rsidDel="00253813" w:rsidRDefault="00E45DBC">
      <w:pPr>
        <w:pStyle w:val="SourceCode"/>
        <w:rPr>
          <w:del w:id="334" w:author="陈定敏" w:date="2023-12-18T12:52:00Z"/>
          <w:rFonts w:cs="Times New Roman"/>
        </w:rPr>
      </w:pPr>
      <w:del w:id="335" w:author="陈定敏" w:date="2023-12-18T12:52:00Z">
        <w:r w:rsidRPr="00A87816" w:rsidDel="00253813">
          <w:rPr>
            <w:rStyle w:val="FunctionTok"/>
            <w:rFonts w:ascii="Times New Roman" w:hAnsi="Times New Roman" w:cs="Times New Roman"/>
          </w:rPr>
          <w:lastRenderedPageBreak/>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 xml:space="preserve">"fun" </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StringTok"/>
            <w:rFonts w:ascii="Times New Roman" w:hAnsi="Times New Roman" w:cs="Times New Roman"/>
          </w:rPr>
          <w:delText xml:space="preserve">"stopVoice" </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 xml:space="preserve">"baseId" </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DecValTok"/>
            <w:rFonts w:ascii="Times New Roman" w:hAnsi="Times New Roman" w:cs="Times New Roman"/>
          </w:rPr>
          <w:delText xml:space="preserve">0 </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 xml:space="preserve">"packetTag" </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StringTok"/>
            <w:rFonts w:ascii="Times New Roman" w:hAnsi="Times New Roman" w:cs="Times New Roman"/>
          </w:rPr>
          <w:delText xml:space="preserve">"1" </w:delText>
        </w:r>
        <w:r w:rsidRPr="00A87816" w:rsidDel="00253813">
          <w:rPr>
            <w:rFonts w:cs="Times New Roman"/>
          </w:rPr>
          <w:br/>
        </w:r>
        <w:r w:rsidRPr="00A87816" w:rsidDel="00253813">
          <w:rPr>
            <w:rStyle w:val="FunctionTok"/>
            <w:rFonts w:ascii="Times New Roman" w:hAnsi="Times New Roman" w:cs="Times New Roman"/>
          </w:rPr>
          <w:delText>}</w:delText>
        </w:r>
      </w:del>
    </w:p>
    <w:p w:rsidR="007812D1" w:rsidRPr="00A87816" w:rsidDel="00253813" w:rsidRDefault="007756AC">
      <w:pPr>
        <w:pStyle w:val="FirstParagraph"/>
        <w:rPr>
          <w:del w:id="336" w:author="陈定敏" w:date="2023-12-18T12:52:00Z"/>
          <w:rFonts w:cs="Times New Roman"/>
        </w:rPr>
      </w:pPr>
      <w:del w:id="337" w:author="陈定敏" w:date="2023-12-18T12:52:00Z">
        <w:r w:rsidDel="00253813">
          <w:rPr>
            <w:rFonts w:cs="Times New Roman"/>
          </w:rPr>
          <w:delText>Receive</w:delText>
        </w:r>
        <w:r w:rsidR="00E45DBC" w:rsidRPr="00A87816" w:rsidDel="00253813">
          <w:rPr>
            <w:rFonts w:cs="Times New Roman"/>
          </w:rPr>
          <w:delText>:</w:delText>
        </w:r>
      </w:del>
    </w:p>
    <w:p w:rsidR="007812D1" w:rsidRPr="00A87816" w:rsidDel="00253813" w:rsidRDefault="00E45DBC">
      <w:pPr>
        <w:pStyle w:val="a0"/>
        <w:rPr>
          <w:del w:id="338" w:author="陈定敏" w:date="2023-12-18T12:52:00Z"/>
          <w:rFonts w:cs="Times New Roman"/>
        </w:rPr>
      </w:pPr>
      <w:del w:id="339" w:author="陈定敏" w:date="2023-12-18T12:52:00Z">
        <w:r w:rsidRPr="00A87816" w:rsidDel="00253813">
          <w:rPr>
            <w:rFonts w:cs="Times New Roman"/>
          </w:rPr>
          <w:delText xml:space="preserve">fun: "stopVoice" //Stop voice question </w:delText>
        </w:r>
        <w:r w:rsidRPr="00A87816" w:rsidDel="00253813">
          <w:rPr>
            <w:rFonts w:cs="Times New Roman"/>
          </w:rPr>
          <w:br/>
          <w:delText xml:space="preserve">baseId: "1"//Received base station ID </w:delText>
        </w:r>
        <w:r w:rsidRPr="00A87816" w:rsidDel="00253813">
          <w:rPr>
            <w:rFonts w:cs="Times New Roman"/>
          </w:rPr>
          <w:br/>
          <w:delText>infos:{"state":"OK"}//Return status, success is OK</w:delText>
        </w:r>
      </w:del>
    </w:p>
    <w:p w:rsidR="007812D1" w:rsidRPr="00A87816" w:rsidDel="00253813" w:rsidRDefault="00E45DBC">
      <w:pPr>
        <w:pStyle w:val="a0"/>
        <w:rPr>
          <w:del w:id="340" w:author="陈定敏" w:date="2023-12-18T12:52:00Z"/>
          <w:rFonts w:cs="Times New Roman"/>
        </w:rPr>
      </w:pPr>
      <w:del w:id="341" w:author="陈定敏" w:date="2023-12-18T12:52:00Z">
        <w:r w:rsidRPr="00A87816" w:rsidDel="00253813">
          <w:rPr>
            <w:rFonts w:cs="Times New Roman"/>
          </w:rPr>
          <w:delText>Command example:</w:delText>
        </w:r>
      </w:del>
    </w:p>
    <w:p w:rsidR="007812D1" w:rsidRPr="00A87816" w:rsidDel="00253813" w:rsidRDefault="00E45DBC">
      <w:pPr>
        <w:pStyle w:val="SourceCode"/>
        <w:rPr>
          <w:del w:id="342" w:author="陈定敏" w:date="2023-12-18T12:52:00Z"/>
          <w:rFonts w:cs="Times New Roman"/>
        </w:rPr>
      </w:pPr>
      <w:del w:id="343" w:author="陈定敏" w:date="2023-12-18T12:52:00Z">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 xml:space="preserve">"fun" </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StringTok"/>
            <w:rFonts w:ascii="Times New Roman" w:hAnsi="Times New Roman" w:cs="Times New Roman"/>
          </w:rPr>
          <w:delText xml:space="preserve">"stopVoice" </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 xml:space="preserve">"baseId" </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DecValTok"/>
            <w:rFonts w:ascii="Times New Roman" w:hAnsi="Times New Roman" w:cs="Times New Roman"/>
          </w:rPr>
          <w:delText xml:space="preserve">1 </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 xml:space="preserve">"infos" </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 xml:space="preserve">"state" </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StringTok"/>
            <w:rFonts w:ascii="Times New Roman" w:hAnsi="Times New Roman" w:cs="Times New Roman"/>
          </w:rPr>
          <w:delText>"OK"</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 xml:space="preserve">"packetTag" </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StringTok"/>
            <w:rFonts w:ascii="Times New Roman" w:hAnsi="Times New Roman" w:cs="Times New Roman"/>
          </w:rPr>
          <w:delText xml:space="preserve">"1" </w:delText>
        </w:r>
        <w:r w:rsidRPr="00A87816" w:rsidDel="00253813">
          <w:rPr>
            <w:rFonts w:cs="Times New Roman"/>
          </w:rPr>
          <w:br/>
        </w:r>
        <w:r w:rsidRPr="00A87816" w:rsidDel="00253813">
          <w:rPr>
            <w:rStyle w:val="FunctionTok"/>
            <w:rFonts w:ascii="Times New Roman" w:hAnsi="Times New Roman" w:cs="Times New Roman"/>
          </w:rPr>
          <w:delText>}</w:delText>
        </w:r>
      </w:del>
    </w:p>
    <w:p w:rsidR="007812D1" w:rsidRPr="00A87816" w:rsidDel="00253813" w:rsidRDefault="00E45DBC" w:rsidP="00BF4B64">
      <w:pPr>
        <w:pStyle w:val="4"/>
        <w:numPr>
          <w:ilvl w:val="0"/>
          <w:numId w:val="42"/>
        </w:numPr>
        <w:rPr>
          <w:del w:id="344" w:author="陈定敏" w:date="2023-12-18T12:52:00Z"/>
        </w:rPr>
      </w:pPr>
      <w:bookmarkStart w:id="345" w:name="丢包信息"/>
      <w:bookmarkEnd w:id="326"/>
      <w:del w:id="346" w:author="陈定敏" w:date="2023-12-18T12:52:00Z">
        <w:r w:rsidRPr="00A87816" w:rsidDel="00253813">
          <w:delText>Packet loss information</w:delText>
        </w:r>
      </w:del>
    </w:p>
    <w:p w:rsidR="007812D1" w:rsidRPr="00A87816" w:rsidDel="00253813" w:rsidRDefault="00E45DBC">
      <w:pPr>
        <w:pStyle w:val="FirstParagraph"/>
        <w:rPr>
          <w:del w:id="347" w:author="陈定敏" w:date="2023-12-18T12:52:00Z"/>
          <w:rFonts w:cs="Times New Roman"/>
        </w:rPr>
      </w:pPr>
      <w:del w:id="348" w:author="陈定敏" w:date="2023-12-18T12:52:00Z">
        <w:r w:rsidRPr="00A87816" w:rsidDel="00253813">
          <w:rPr>
            <w:rFonts w:cs="Times New Roman"/>
          </w:rPr>
          <w:delText xml:space="preserve">When the voice ends, WSCmdApp will send the packet loss rate of the </w:delText>
        </w:r>
        <w:r w:rsidR="009107CC" w:rsidDel="00253813">
          <w:rPr>
            <w:rFonts w:cs="Times New Roman"/>
          </w:rPr>
          <w:delText>voice</w:delText>
        </w:r>
        <w:r w:rsidRPr="00A87816" w:rsidDel="00253813">
          <w:rPr>
            <w:rFonts w:cs="Times New Roman"/>
          </w:rPr>
          <w:delText>.</w:delText>
        </w:r>
      </w:del>
    </w:p>
    <w:p w:rsidR="007812D1" w:rsidRPr="00A87816" w:rsidDel="00253813" w:rsidRDefault="00E45DBC">
      <w:pPr>
        <w:pStyle w:val="a0"/>
        <w:rPr>
          <w:del w:id="349" w:author="陈定敏" w:date="2023-12-18T12:52:00Z"/>
          <w:rFonts w:cs="Times New Roman"/>
        </w:rPr>
      </w:pPr>
      <w:del w:id="350" w:author="陈定敏" w:date="2023-12-18T12:52:00Z">
        <w:r w:rsidRPr="00A87816" w:rsidDel="00253813">
          <w:rPr>
            <w:rFonts w:cs="Times New Roman"/>
          </w:rPr>
          <w:delText>Note: This data is only valid during real-time voice streaming.</w:delText>
        </w:r>
      </w:del>
    </w:p>
    <w:p w:rsidR="007812D1" w:rsidRPr="00A87816" w:rsidDel="00253813" w:rsidRDefault="007756AC">
      <w:pPr>
        <w:pStyle w:val="a0"/>
        <w:rPr>
          <w:del w:id="351" w:author="陈定敏" w:date="2023-12-18T12:52:00Z"/>
          <w:rFonts w:cs="Times New Roman"/>
        </w:rPr>
      </w:pPr>
      <w:del w:id="352" w:author="陈定敏" w:date="2023-12-18T12:52:00Z">
        <w:r w:rsidDel="00253813">
          <w:rPr>
            <w:rFonts w:cs="Times New Roman"/>
          </w:rPr>
          <w:delText>Receive</w:delText>
        </w:r>
        <w:r w:rsidR="00E45DBC" w:rsidRPr="00A87816" w:rsidDel="00253813">
          <w:rPr>
            <w:rFonts w:cs="Times New Roman"/>
          </w:rPr>
          <w:delText>:</w:delText>
        </w:r>
      </w:del>
    </w:p>
    <w:p w:rsidR="007812D1" w:rsidRPr="00A87816" w:rsidDel="00253813" w:rsidRDefault="00E45DBC">
      <w:pPr>
        <w:pStyle w:val="a0"/>
        <w:rPr>
          <w:del w:id="353" w:author="陈定敏" w:date="2023-12-18T12:52:00Z"/>
          <w:rFonts w:cs="Times New Roman"/>
        </w:rPr>
      </w:pPr>
      <w:del w:id="354" w:author="陈定敏" w:date="2023-12-18T12:52:00Z">
        <w:r w:rsidRPr="00A87816" w:rsidDel="00253813">
          <w:rPr>
            <w:rFonts w:cs="Times New Roman"/>
          </w:rPr>
          <w:delText>fun: "voicePacketLossInfo" //Packet loss informat</w:delText>
        </w:r>
        <w:r w:rsidR="009107CC" w:rsidDel="00253813">
          <w:rPr>
            <w:rFonts w:cs="Times New Roman"/>
          </w:rPr>
          <w:delText xml:space="preserve">ion </w:delText>
        </w:r>
        <w:r w:rsidR="009107CC" w:rsidDel="00253813">
          <w:rPr>
            <w:rFonts w:cs="Times New Roman"/>
          </w:rPr>
          <w:br/>
          <w:delText xml:space="preserve">baseId:1 //1~32, connected </w:delText>
        </w:r>
        <w:r w:rsidRPr="00A87816" w:rsidDel="00253813">
          <w:rPr>
            <w:rFonts w:cs="Times New Roman"/>
          </w:rPr>
          <w:delText xml:space="preserve">base station </w:delText>
        </w:r>
        <w:r w:rsidRPr="00A87816" w:rsidDel="00253813">
          <w:rPr>
            <w:rFonts w:cs="Times New Roman"/>
          </w:rPr>
          <w:br/>
          <w:delText>infos:{} //</w:delText>
        </w:r>
      </w:del>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6"/>
        <w:gridCol w:w="1870"/>
        <w:gridCol w:w="4530"/>
      </w:tblGrid>
      <w:tr w:rsidR="007812D1" w:rsidRPr="00A87816" w:rsidDel="00253813" w:rsidTr="004460A3">
        <w:trPr>
          <w:cnfStyle w:val="100000000000" w:firstRow="1" w:lastRow="0" w:firstColumn="0" w:lastColumn="0" w:oddVBand="0" w:evenVBand="0" w:oddHBand="0" w:evenHBand="0" w:firstRowFirstColumn="0" w:firstRowLastColumn="0" w:lastRowFirstColumn="0" w:lastRowLastColumn="0"/>
          <w:tblHeader/>
          <w:del w:id="355" w:author="陈定敏" w:date="2023-12-18T12:52:00Z"/>
        </w:trPr>
        <w:tc>
          <w:tcPr>
            <w:tcW w:w="0" w:type="auto"/>
            <w:tcBorders>
              <w:bottom w:val="none" w:sz="0" w:space="0" w:color="auto"/>
            </w:tcBorders>
          </w:tcPr>
          <w:p w:rsidR="007812D1" w:rsidRPr="00A87816" w:rsidDel="00253813" w:rsidRDefault="00E45DBC">
            <w:pPr>
              <w:pStyle w:val="Compact"/>
              <w:rPr>
                <w:del w:id="356" w:author="陈定敏" w:date="2023-12-18T12:52:00Z"/>
                <w:rFonts w:cs="Times New Roman"/>
              </w:rPr>
            </w:pPr>
            <w:del w:id="357" w:author="陈定敏" w:date="2023-12-18T12:52:00Z">
              <w:r w:rsidRPr="00A87816" w:rsidDel="00253813">
                <w:rPr>
                  <w:rFonts w:cs="Times New Roman"/>
                </w:rPr>
                <w:delText>Json field</w:delText>
              </w:r>
            </w:del>
          </w:p>
        </w:tc>
        <w:tc>
          <w:tcPr>
            <w:tcW w:w="0" w:type="auto"/>
            <w:tcBorders>
              <w:bottom w:val="none" w:sz="0" w:space="0" w:color="auto"/>
            </w:tcBorders>
          </w:tcPr>
          <w:p w:rsidR="007812D1" w:rsidRPr="00A87816" w:rsidDel="00253813" w:rsidRDefault="00E45DBC">
            <w:pPr>
              <w:pStyle w:val="Compact"/>
              <w:rPr>
                <w:del w:id="358" w:author="陈定敏" w:date="2023-12-18T12:52:00Z"/>
                <w:rFonts w:cs="Times New Roman"/>
              </w:rPr>
            </w:pPr>
            <w:del w:id="359" w:author="陈定敏" w:date="2023-12-18T12:52:00Z">
              <w:r w:rsidRPr="00A87816" w:rsidDel="00253813">
                <w:rPr>
                  <w:rFonts w:cs="Times New Roman"/>
                </w:rPr>
                <w:delText>Field meaning</w:delText>
              </w:r>
            </w:del>
          </w:p>
        </w:tc>
        <w:tc>
          <w:tcPr>
            <w:tcW w:w="0" w:type="auto"/>
            <w:tcBorders>
              <w:bottom w:val="none" w:sz="0" w:space="0" w:color="auto"/>
            </w:tcBorders>
          </w:tcPr>
          <w:p w:rsidR="007812D1" w:rsidRPr="00A87816" w:rsidDel="00253813" w:rsidRDefault="00E45DBC">
            <w:pPr>
              <w:pStyle w:val="Compact"/>
              <w:rPr>
                <w:del w:id="360" w:author="陈定敏" w:date="2023-12-18T12:52:00Z"/>
                <w:rFonts w:cs="Times New Roman"/>
              </w:rPr>
            </w:pPr>
            <w:del w:id="361" w:author="陈定敏" w:date="2023-12-18T12:52:00Z">
              <w:r w:rsidRPr="00A87816" w:rsidDel="00253813">
                <w:rPr>
                  <w:rFonts w:cs="Times New Roman"/>
                </w:rPr>
                <w:delText>Assignment and meaning</w:delText>
              </w:r>
            </w:del>
          </w:p>
        </w:tc>
      </w:tr>
      <w:tr w:rsidR="007812D1" w:rsidRPr="00A87816" w:rsidDel="00253813" w:rsidTr="004460A3">
        <w:trPr>
          <w:del w:id="362" w:author="陈定敏" w:date="2023-12-18T12:52:00Z"/>
        </w:trPr>
        <w:tc>
          <w:tcPr>
            <w:tcW w:w="0" w:type="auto"/>
          </w:tcPr>
          <w:p w:rsidR="007812D1" w:rsidRPr="00A87816" w:rsidDel="00253813" w:rsidRDefault="00E45DBC">
            <w:pPr>
              <w:pStyle w:val="Compact"/>
              <w:rPr>
                <w:del w:id="363" w:author="陈定敏" w:date="2023-12-18T12:52:00Z"/>
                <w:rFonts w:cs="Times New Roman"/>
              </w:rPr>
            </w:pPr>
            <w:del w:id="364" w:author="陈定敏" w:date="2023-12-18T12:52:00Z">
              <w:r w:rsidRPr="00A87816" w:rsidDel="00253813">
                <w:rPr>
                  <w:rFonts w:cs="Times New Roman"/>
                </w:rPr>
                <w:delText>keySn</w:delText>
              </w:r>
            </w:del>
          </w:p>
        </w:tc>
        <w:tc>
          <w:tcPr>
            <w:tcW w:w="0" w:type="auto"/>
          </w:tcPr>
          <w:p w:rsidR="007812D1" w:rsidRPr="00A87816" w:rsidDel="00253813" w:rsidRDefault="00480E5B">
            <w:pPr>
              <w:pStyle w:val="Compact"/>
              <w:rPr>
                <w:del w:id="365" w:author="陈定敏" w:date="2023-12-18T12:52:00Z"/>
                <w:rFonts w:cs="Times New Roman"/>
              </w:rPr>
            </w:pPr>
            <w:del w:id="366" w:author="陈定敏" w:date="2023-12-18T12:52:00Z">
              <w:r w:rsidDel="00253813">
                <w:rPr>
                  <w:rFonts w:cs="Times New Roman"/>
                </w:rPr>
                <w:delText xml:space="preserve">Keypad </w:delText>
              </w:r>
              <w:r w:rsidR="00E45DBC" w:rsidRPr="00A87816" w:rsidDel="00253813">
                <w:rPr>
                  <w:rFonts w:cs="Times New Roman"/>
                </w:rPr>
                <w:delText>Sn</w:delText>
              </w:r>
            </w:del>
          </w:p>
        </w:tc>
        <w:tc>
          <w:tcPr>
            <w:tcW w:w="0" w:type="auto"/>
          </w:tcPr>
          <w:p w:rsidR="007812D1" w:rsidRPr="00A87816" w:rsidDel="00253813" w:rsidRDefault="007812D1">
            <w:pPr>
              <w:pStyle w:val="Compact"/>
              <w:rPr>
                <w:del w:id="367" w:author="陈定敏" w:date="2023-12-18T12:52:00Z"/>
                <w:rFonts w:cs="Times New Roman"/>
              </w:rPr>
            </w:pPr>
          </w:p>
        </w:tc>
      </w:tr>
      <w:tr w:rsidR="007812D1" w:rsidRPr="00A87816" w:rsidDel="00253813" w:rsidTr="004460A3">
        <w:trPr>
          <w:del w:id="368" w:author="陈定敏" w:date="2023-12-18T12:52:00Z"/>
        </w:trPr>
        <w:tc>
          <w:tcPr>
            <w:tcW w:w="0" w:type="auto"/>
          </w:tcPr>
          <w:p w:rsidR="007812D1" w:rsidRPr="00A87816" w:rsidDel="00253813" w:rsidRDefault="00E45DBC">
            <w:pPr>
              <w:pStyle w:val="Compact"/>
              <w:rPr>
                <w:del w:id="369" w:author="陈定敏" w:date="2023-12-18T12:52:00Z"/>
                <w:rFonts w:cs="Times New Roman"/>
              </w:rPr>
            </w:pPr>
            <w:del w:id="370" w:author="陈定敏" w:date="2023-12-18T12:52:00Z">
              <w:r w:rsidRPr="00A87816" w:rsidDel="00253813">
                <w:rPr>
                  <w:rFonts w:cs="Times New Roman"/>
                </w:rPr>
                <w:delText>voiceId</w:delText>
              </w:r>
            </w:del>
          </w:p>
        </w:tc>
        <w:tc>
          <w:tcPr>
            <w:tcW w:w="0" w:type="auto"/>
          </w:tcPr>
          <w:p w:rsidR="007812D1" w:rsidRPr="00A87816" w:rsidDel="00253813" w:rsidRDefault="00E45DBC">
            <w:pPr>
              <w:pStyle w:val="Compact"/>
              <w:rPr>
                <w:del w:id="371" w:author="陈定敏" w:date="2023-12-18T12:52:00Z"/>
                <w:rFonts w:cs="Times New Roman"/>
              </w:rPr>
            </w:pPr>
            <w:del w:id="372" w:author="陈定敏" w:date="2023-12-18T12:52:00Z">
              <w:r w:rsidRPr="00A87816" w:rsidDel="00253813">
                <w:rPr>
                  <w:rFonts w:cs="Times New Roman"/>
                </w:rPr>
                <w:delText>Reply ID</w:delText>
              </w:r>
            </w:del>
          </w:p>
        </w:tc>
        <w:tc>
          <w:tcPr>
            <w:tcW w:w="0" w:type="auto"/>
          </w:tcPr>
          <w:p w:rsidR="007812D1" w:rsidRPr="00A87816" w:rsidDel="00253813" w:rsidRDefault="00E45DBC">
            <w:pPr>
              <w:pStyle w:val="Compact"/>
              <w:rPr>
                <w:del w:id="373" w:author="陈定敏" w:date="2023-12-18T12:52:00Z"/>
                <w:rFonts w:cs="Times New Roman"/>
              </w:rPr>
            </w:pPr>
            <w:del w:id="374" w:author="陈定敏" w:date="2023-12-18T12:52:00Z">
              <w:r w:rsidRPr="00A87816" w:rsidDel="00253813">
                <w:rPr>
                  <w:rFonts w:cs="Times New Roman"/>
                </w:rPr>
                <w:delText>During the answering time, the voice can be submitted repeatedly. Each voice stream is added with a response ID to distinguish the answers.</w:delText>
              </w:r>
            </w:del>
          </w:p>
        </w:tc>
      </w:tr>
      <w:tr w:rsidR="007812D1" w:rsidRPr="00A87816" w:rsidDel="00253813" w:rsidTr="004460A3">
        <w:trPr>
          <w:del w:id="375" w:author="陈定敏" w:date="2023-12-18T12:52:00Z"/>
        </w:trPr>
        <w:tc>
          <w:tcPr>
            <w:tcW w:w="0" w:type="auto"/>
          </w:tcPr>
          <w:p w:rsidR="007812D1" w:rsidRPr="00A87816" w:rsidDel="00253813" w:rsidRDefault="00E45DBC">
            <w:pPr>
              <w:pStyle w:val="Compact"/>
              <w:rPr>
                <w:del w:id="376" w:author="陈定敏" w:date="2023-12-18T12:52:00Z"/>
                <w:rFonts w:cs="Times New Roman"/>
              </w:rPr>
            </w:pPr>
            <w:del w:id="377" w:author="陈定敏" w:date="2023-12-18T12:52:00Z">
              <w:r w:rsidRPr="00A87816" w:rsidDel="00253813">
                <w:rPr>
                  <w:rFonts w:cs="Times New Roman"/>
                </w:rPr>
                <w:delText>recordTime</w:delText>
              </w:r>
            </w:del>
          </w:p>
        </w:tc>
        <w:tc>
          <w:tcPr>
            <w:tcW w:w="0" w:type="auto"/>
          </w:tcPr>
          <w:p w:rsidR="007812D1" w:rsidRPr="00A87816" w:rsidDel="00253813" w:rsidRDefault="00E45DBC">
            <w:pPr>
              <w:pStyle w:val="Compact"/>
              <w:rPr>
                <w:del w:id="378" w:author="陈定敏" w:date="2023-12-18T12:52:00Z"/>
                <w:rFonts w:cs="Times New Roman"/>
              </w:rPr>
            </w:pPr>
            <w:del w:id="379" w:author="陈定敏" w:date="2023-12-18T12:52:00Z">
              <w:r w:rsidRPr="00A87816" w:rsidDel="00253813">
                <w:rPr>
                  <w:rFonts w:cs="Times New Roman"/>
                </w:rPr>
                <w:delText>Recording delay time</w:delText>
              </w:r>
            </w:del>
          </w:p>
        </w:tc>
        <w:tc>
          <w:tcPr>
            <w:tcW w:w="0" w:type="auto"/>
          </w:tcPr>
          <w:p w:rsidR="007812D1" w:rsidRPr="00A87816" w:rsidDel="00253813" w:rsidRDefault="007812D1">
            <w:pPr>
              <w:pStyle w:val="Compact"/>
              <w:rPr>
                <w:del w:id="380" w:author="陈定敏" w:date="2023-12-18T12:52:00Z"/>
                <w:rFonts w:cs="Times New Roman"/>
              </w:rPr>
            </w:pPr>
          </w:p>
        </w:tc>
      </w:tr>
      <w:tr w:rsidR="007812D1" w:rsidRPr="00A87816" w:rsidDel="00253813" w:rsidTr="004460A3">
        <w:trPr>
          <w:del w:id="381" w:author="陈定敏" w:date="2023-12-18T12:52:00Z"/>
        </w:trPr>
        <w:tc>
          <w:tcPr>
            <w:tcW w:w="0" w:type="auto"/>
          </w:tcPr>
          <w:p w:rsidR="007812D1" w:rsidRPr="00A87816" w:rsidDel="00253813" w:rsidRDefault="00E45DBC">
            <w:pPr>
              <w:pStyle w:val="Compact"/>
              <w:rPr>
                <w:del w:id="382" w:author="陈定敏" w:date="2023-12-18T12:52:00Z"/>
                <w:rFonts w:cs="Times New Roman"/>
              </w:rPr>
            </w:pPr>
            <w:del w:id="383" w:author="陈定敏" w:date="2023-12-18T12:52:00Z">
              <w:r w:rsidRPr="00A87816" w:rsidDel="00253813">
                <w:rPr>
                  <w:rFonts w:cs="Times New Roman"/>
                </w:rPr>
                <w:delText>shouldSendPacketNum</w:delText>
              </w:r>
            </w:del>
          </w:p>
        </w:tc>
        <w:tc>
          <w:tcPr>
            <w:tcW w:w="0" w:type="auto"/>
          </w:tcPr>
          <w:p w:rsidR="007812D1" w:rsidRPr="00A87816" w:rsidDel="00253813" w:rsidRDefault="00E45DBC">
            <w:pPr>
              <w:pStyle w:val="Compact"/>
              <w:rPr>
                <w:del w:id="384" w:author="陈定敏" w:date="2023-12-18T12:52:00Z"/>
                <w:rFonts w:cs="Times New Roman"/>
              </w:rPr>
            </w:pPr>
            <w:del w:id="385" w:author="陈定敏" w:date="2023-12-18T12:52:00Z">
              <w:r w:rsidRPr="00A87816" w:rsidDel="00253813">
                <w:rPr>
                  <w:rFonts w:cs="Times New Roman"/>
                </w:rPr>
                <w:delText>Number of data packets to be sent</w:delText>
              </w:r>
            </w:del>
          </w:p>
        </w:tc>
        <w:tc>
          <w:tcPr>
            <w:tcW w:w="0" w:type="auto"/>
          </w:tcPr>
          <w:p w:rsidR="007812D1" w:rsidRPr="00A87816" w:rsidDel="00253813" w:rsidRDefault="007812D1">
            <w:pPr>
              <w:pStyle w:val="Compact"/>
              <w:rPr>
                <w:del w:id="386" w:author="陈定敏" w:date="2023-12-18T12:52:00Z"/>
                <w:rFonts w:cs="Times New Roman"/>
              </w:rPr>
            </w:pPr>
          </w:p>
        </w:tc>
      </w:tr>
      <w:tr w:rsidR="007812D1" w:rsidRPr="00A87816" w:rsidDel="00253813" w:rsidTr="004460A3">
        <w:trPr>
          <w:del w:id="387" w:author="陈定敏" w:date="2023-12-18T12:52:00Z"/>
        </w:trPr>
        <w:tc>
          <w:tcPr>
            <w:tcW w:w="0" w:type="auto"/>
          </w:tcPr>
          <w:p w:rsidR="007812D1" w:rsidRPr="00A87816" w:rsidDel="00253813" w:rsidRDefault="00E45DBC">
            <w:pPr>
              <w:pStyle w:val="Compact"/>
              <w:rPr>
                <w:del w:id="388" w:author="陈定敏" w:date="2023-12-18T12:52:00Z"/>
                <w:rFonts w:cs="Times New Roman"/>
              </w:rPr>
            </w:pPr>
            <w:del w:id="389" w:author="陈定敏" w:date="2023-12-18T12:52:00Z">
              <w:r w:rsidRPr="00A87816" w:rsidDel="00253813">
                <w:rPr>
                  <w:rFonts w:cs="Times New Roman"/>
                </w:rPr>
                <w:delText>actualSendPacketNum</w:delText>
              </w:r>
            </w:del>
          </w:p>
        </w:tc>
        <w:tc>
          <w:tcPr>
            <w:tcW w:w="0" w:type="auto"/>
          </w:tcPr>
          <w:p w:rsidR="007812D1" w:rsidRPr="00A87816" w:rsidDel="00253813" w:rsidRDefault="00E45DBC">
            <w:pPr>
              <w:pStyle w:val="Compact"/>
              <w:rPr>
                <w:del w:id="390" w:author="陈定敏" w:date="2023-12-18T12:52:00Z"/>
                <w:rFonts w:cs="Times New Roman"/>
              </w:rPr>
            </w:pPr>
            <w:del w:id="391" w:author="陈定敏" w:date="2023-12-18T12:52:00Z">
              <w:r w:rsidRPr="00A87816" w:rsidDel="00253813">
                <w:rPr>
                  <w:rFonts w:cs="Times New Roman"/>
                </w:rPr>
                <w:delText>Number of actually sent data packets</w:delText>
              </w:r>
            </w:del>
          </w:p>
        </w:tc>
        <w:tc>
          <w:tcPr>
            <w:tcW w:w="0" w:type="auto"/>
          </w:tcPr>
          <w:p w:rsidR="007812D1" w:rsidRPr="00A87816" w:rsidDel="00253813" w:rsidRDefault="007812D1">
            <w:pPr>
              <w:pStyle w:val="Compact"/>
              <w:rPr>
                <w:del w:id="392" w:author="陈定敏" w:date="2023-12-18T12:52:00Z"/>
                <w:rFonts w:cs="Times New Roman"/>
              </w:rPr>
            </w:pPr>
          </w:p>
        </w:tc>
      </w:tr>
      <w:tr w:rsidR="007812D1" w:rsidRPr="00A87816" w:rsidDel="00253813" w:rsidTr="004460A3">
        <w:trPr>
          <w:del w:id="393" w:author="陈定敏" w:date="2023-12-18T12:52:00Z"/>
        </w:trPr>
        <w:tc>
          <w:tcPr>
            <w:tcW w:w="0" w:type="auto"/>
          </w:tcPr>
          <w:p w:rsidR="007812D1" w:rsidRPr="00A87816" w:rsidDel="00253813" w:rsidRDefault="00E45DBC">
            <w:pPr>
              <w:pStyle w:val="Compact"/>
              <w:rPr>
                <w:del w:id="394" w:author="陈定敏" w:date="2023-12-18T12:52:00Z"/>
                <w:rFonts w:cs="Times New Roman"/>
              </w:rPr>
            </w:pPr>
            <w:del w:id="395" w:author="陈定敏" w:date="2023-12-18T12:52:00Z">
              <w:r w:rsidRPr="00A87816" w:rsidDel="00253813">
                <w:rPr>
                  <w:rFonts w:cs="Times New Roman"/>
                </w:rPr>
                <w:lastRenderedPageBreak/>
                <w:delText>lossRate</w:delText>
              </w:r>
            </w:del>
          </w:p>
        </w:tc>
        <w:tc>
          <w:tcPr>
            <w:tcW w:w="0" w:type="auto"/>
          </w:tcPr>
          <w:p w:rsidR="007812D1" w:rsidRPr="00A87816" w:rsidDel="00253813" w:rsidRDefault="00E45DBC">
            <w:pPr>
              <w:pStyle w:val="Compact"/>
              <w:rPr>
                <w:del w:id="396" w:author="陈定敏" w:date="2023-12-18T12:52:00Z"/>
                <w:rFonts w:cs="Times New Roman"/>
              </w:rPr>
            </w:pPr>
            <w:del w:id="397" w:author="陈定敏" w:date="2023-12-18T12:52:00Z">
              <w:r w:rsidRPr="00A87816" w:rsidDel="00253813">
                <w:rPr>
                  <w:rFonts w:cs="Times New Roman"/>
                </w:rPr>
                <w:delText>Packet loss rate</w:delText>
              </w:r>
            </w:del>
          </w:p>
        </w:tc>
        <w:tc>
          <w:tcPr>
            <w:tcW w:w="0" w:type="auto"/>
          </w:tcPr>
          <w:p w:rsidR="007812D1" w:rsidRPr="00A87816" w:rsidDel="00253813" w:rsidRDefault="00E45DBC">
            <w:pPr>
              <w:pStyle w:val="Compact"/>
              <w:rPr>
                <w:del w:id="398" w:author="陈定敏" w:date="2023-12-18T12:52:00Z"/>
                <w:rFonts w:cs="Times New Roman"/>
              </w:rPr>
            </w:pPr>
            <w:del w:id="399" w:author="陈定敏" w:date="2023-12-18T12:52:00Z">
              <w:r w:rsidRPr="00A87816" w:rsidDel="00253813">
                <w:rPr>
                  <w:rFonts w:cs="Times New Roman"/>
                </w:rPr>
                <w:delText>percentage</w:delText>
              </w:r>
            </w:del>
          </w:p>
        </w:tc>
      </w:tr>
    </w:tbl>
    <w:p w:rsidR="007812D1" w:rsidRPr="00A87816" w:rsidDel="00253813" w:rsidRDefault="00E45DBC">
      <w:pPr>
        <w:pStyle w:val="a0"/>
        <w:rPr>
          <w:del w:id="400" w:author="陈定敏" w:date="2023-12-18T12:52:00Z"/>
          <w:rFonts w:cs="Times New Roman"/>
        </w:rPr>
      </w:pPr>
      <w:del w:id="401" w:author="陈定敏" w:date="2023-12-18T12:52:00Z">
        <w:r w:rsidRPr="00A87816" w:rsidDel="00253813">
          <w:rPr>
            <w:rFonts w:cs="Times New Roman"/>
          </w:rPr>
          <w:delText>Command example:</w:delText>
        </w:r>
      </w:del>
    </w:p>
    <w:p w:rsidR="007812D1" w:rsidRPr="00A87816" w:rsidDel="00253813" w:rsidRDefault="00E45DBC">
      <w:pPr>
        <w:pStyle w:val="SourceCode"/>
        <w:rPr>
          <w:del w:id="402" w:author="陈定敏" w:date="2023-12-18T12:52:00Z"/>
          <w:rFonts w:cs="Times New Roman"/>
        </w:rPr>
      </w:pPr>
      <w:del w:id="403" w:author="陈定敏" w:date="2023-12-18T12:52:00Z">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"fun"</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StringTok"/>
            <w:rFonts w:ascii="Times New Roman" w:hAnsi="Times New Roman" w:cs="Times New Roman"/>
          </w:rPr>
          <w:delText>"voicePacketLossInfo"</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"baseId"</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DecValTok"/>
            <w:rFonts w:ascii="Times New Roman" w:hAnsi="Times New Roman" w:cs="Times New Roman"/>
          </w:rPr>
          <w:delText>1</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"infos"</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"keySn"</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StringTok"/>
            <w:rFonts w:ascii="Times New Roman" w:hAnsi="Times New Roman" w:cs="Times New Roman"/>
          </w:rPr>
          <w:delText>"1837454011"</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"voiceId"</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StringTok"/>
            <w:rFonts w:ascii="Times New Roman" w:hAnsi="Times New Roman" w:cs="Times New Roman"/>
          </w:rPr>
          <w:delText>"1"</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"recordTime"</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StringTok"/>
            <w:rFonts w:ascii="Times New Roman" w:hAnsi="Times New Roman" w:cs="Times New Roman"/>
          </w:rPr>
          <w:delText>"42"</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"shouldSendPacketNum"</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StringTok"/>
            <w:rFonts w:ascii="Times New Roman" w:hAnsi="Times New Roman" w:cs="Times New Roman"/>
          </w:rPr>
          <w:delText>"56"</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"actualSendPacketNum"</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StringTok"/>
            <w:rFonts w:ascii="Times New Roman" w:hAnsi="Times New Roman" w:cs="Times New Roman"/>
          </w:rPr>
          <w:delText>"56"</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"lossRate"</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StringTok"/>
            <w:rFonts w:ascii="Times New Roman" w:hAnsi="Times New Roman" w:cs="Times New Roman"/>
          </w:rPr>
          <w:delText>"0"</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FunctionTok"/>
            <w:rFonts w:ascii="Times New Roman" w:hAnsi="Times New Roman" w:cs="Times New Roman"/>
          </w:rPr>
          <w:delText>},</w:delText>
        </w:r>
        <w:r w:rsidRPr="00A87816" w:rsidDel="00253813">
          <w:rPr>
            <w:rFonts w:cs="Times New Roman"/>
          </w:rPr>
          <w:br/>
        </w:r>
        <w:r w:rsidRPr="00A87816" w:rsidDel="00253813">
          <w:rPr>
            <w:rStyle w:val="NormalTok"/>
            <w:rFonts w:ascii="Times New Roman" w:hAnsi="Times New Roman" w:cs="Times New Roman"/>
          </w:rPr>
          <w:delText xml:space="preserve"> </w:delText>
        </w:r>
        <w:r w:rsidRPr="00A87816" w:rsidDel="00253813">
          <w:rPr>
            <w:rStyle w:val="DataTypeTok"/>
            <w:rFonts w:ascii="Times New Roman" w:hAnsi="Times New Roman" w:cs="Times New Roman"/>
          </w:rPr>
          <w:delText>"packetTag"</w:delText>
        </w:r>
        <w:r w:rsidRPr="00A87816" w:rsidDel="00253813">
          <w:rPr>
            <w:rStyle w:val="FunctionTok"/>
            <w:rFonts w:ascii="Times New Roman" w:hAnsi="Times New Roman" w:cs="Times New Roman"/>
          </w:rPr>
          <w:delText>:</w:delText>
        </w:r>
        <w:r w:rsidRPr="00A87816" w:rsidDel="00253813">
          <w:rPr>
            <w:rStyle w:val="NormalTok"/>
            <w:rFonts w:ascii="Times New Roman" w:hAnsi="Times New Roman" w:cs="Times New Roman"/>
          </w:rPr>
          <w:delText xml:space="preserve"> </w:delText>
        </w:r>
        <w:r w:rsidRPr="00A87816" w:rsidDel="00253813">
          <w:rPr>
            <w:rStyle w:val="StringTok"/>
            <w:rFonts w:ascii="Times New Roman" w:hAnsi="Times New Roman" w:cs="Times New Roman"/>
          </w:rPr>
          <w:delText>"1"</w:delText>
        </w:r>
        <w:r w:rsidRPr="00A87816" w:rsidDel="00253813">
          <w:rPr>
            <w:rFonts w:cs="Times New Roman"/>
          </w:rPr>
          <w:br/>
        </w:r>
        <w:r w:rsidRPr="00A87816" w:rsidDel="00253813">
          <w:rPr>
            <w:rStyle w:val="FunctionTok"/>
            <w:rFonts w:ascii="Times New Roman" w:hAnsi="Times New Roman" w:cs="Times New Roman"/>
          </w:rPr>
          <w:delText>}</w:delText>
        </w:r>
      </w:del>
    </w:p>
    <w:p w:rsidR="007812D1" w:rsidRPr="00A87816" w:rsidDel="00253813" w:rsidRDefault="0068282F" w:rsidP="00E07EA8">
      <w:pPr>
        <w:pStyle w:val="a0"/>
        <w:rPr>
          <w:del w:id="404" w:author="陈定敏" w:date="2023-12-18T12:52:00Z"/>
        </w:rPr>
      </w:pPr>
      <w:bookmarkStart w:id="405" w:name="支持设备说明-5"/>
      <w:bookmarkEnd w:id="345"/>
      <w:del w:id="406" w:author="陈定敏" w:date="2023-12-18T12:52:00Z">
        <w:r w:rsidDel="00253813">
          <w:delText>Support Device Description</w:delText>
        </w:r>
      </w:del>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246"/>
        <w:gridCol w:w="2077"/>
        <w:gridCol w:w="4533"/>
      </w:tblGrid>
      <w:tr w:rsidR="007812D1" w:rsidRPr="00A87816" w:rsidDel="00253813" w:rsidTr="004460A3">
        <w:trPr>
          <w:cnfStyle w:val="100000000000" w:firstRow="1" w:lastRow="0" w:firstColumn="0" w:lastColumn="0" w:oddVBand="0" w:evenVBand="0" w:oddHBand="0" w:evenHBand="0" w:firstRowFirstColumn="0" w:firstRowLastColumn="0" w:lastRowFirstColumn="0" w:lastRowLastColumn="0"/>
          <w:tblHeader/>
          <w:del w:id="407" w:author="陈定敏" w:date="2023-12-18T12:52:00Z"/>
        </w:trPr>
        <w:tc>
          <w:tcPr>
            <w:tcW w:w="0" w:type="auto"/>
            <w:tcBorders>
              <w:bottom w:val="none" w:sz="0" w:space="0" w:color="auto"/>
            </w:tcBorders>
          </w:tcPr>
          <w:p w:rsidR="007812D1" w:rsidRPr="00A87816" w:rsidDel="00253813" w:rsidRDefault="00E45DBC">
            <w:pPr>
              <w:pStyle w:val="Compact"/>
              <w:rPr>
                <w:del w:id="408" w:author="陈定敏" w:date="2023-12-18T12:52:00Z"/>
                <w:rFonts w:cs="Times New Roman"/>
              </w:rPr>
            </w:pPr>
            <w:del w:id="409" w:author="陈定敏" w:date="2023-12-18T12:52:00Z">
              <w:r w:rsidRPr="00A87816" w:rsidDel="00253813">
                <w:rPr>
                  <w:rFonts w:cs="Times New Roman"/>
                </w:rPr>
                <w:delText>Base station +</w:delText>
              </w:r>
              <w:r w:rsidR="00480E5B" w:rsidDel="00253813">
                <w:rPr>
                  <w:rFonts w:cs="Times New Roman"/>
                </w:rPr>
                <w:delText xml:space="preserve"> keypad</w:delText>
              </w:r>
            </w:del>
          </w:p>
        </w:tc>
        <w:tc>
          <w:tcPr>
            <w:tcW w:w="0" w:type="auto"/>
            <w:tcBorders>
              <w:bottom w:val="none" w:sz="0" w:space="0" w:color="auto"/>
            </w:tcBorders>
          </w:tcPr>
          <w:p w:rsidR="007812D1" w:rsidRPr="00A87816" w:rsidDel="00253813" w:rsidRDefault="00E45DBC">
            <w:pPr>
              <w:pStyle w:val="Compact"/>
              <w:rPr>
                <w:del w:id="410" w:author="陈定敏" w:date="2023-12-18T12:52:00Z"/>
                <w:rFonts w:cs="Times New Roman"/>
              </w:rPr>
            </w:pPr>
            <w:del w:id="411" w:author="陈定敏" w:date="2023-12-18T12:52:00Z">
              <w:r w:rsidRPr="00A87816" w:rsidDel="00253813">
                <w:rPr>
                  <w:rFonts w:cs="Times New Roman"/>
                </w:rPr>
                <w:delText>Support/not support</w:delText>
              </w:r>
            </w:del>
          </w:p>
        </w:tc>
        <w:tc>
          <w:tcPr>
            <w:tcW w:w="0" w:type="auto"/>
            <w:tcBorders>
              <w:bottom w:val="none" w:sz="0" w:space="0" w:color="auto"/>
            </w:tcBorders>
          </w:tcPr>
          <w:p w:rsidR="007812D1" w:rsidRPr="00A87816" w:rsidDel="00253813" w:rsidRDefault="00E45DBC">
            <w:pPr>
              <w:pStyle w:val="Compact"/>
              <w:rPr>
                <w:del w:id="412" w:author="陈定敏" w:date="2023-12-18T12:52:00Z"/>
                <w:rFonts w:cs="Times New Roman"/>
              </w:rPr>
            </w:pPr>
            <w:del w:id="413" w:author="陈定敏" w:date="2023-12-18T12:52:00Z">
              <w:r w:rsidRPr="00A87816" w:rsidDel="00253813">
                <w:rPr>
                  <w:rFonts w:cs="Times New Roman"/>
                </w:rPr>
                <w:delText>Remark</w:delText>
              </w:r>
            </w:del>
          </w:p>
        </w:tc>
      </w:tr>
      <w:tr w:rsidR="007812D1" w:rsidRPr="00A87816" w:rsidDel="00253813" w:rsidTr="004460A3">
        <w:trPr>
          <w:del w:id="414" w:author="陈定敏" w:date="2023-12-18T12:52:00Z"/>
        </w:trPr>
        <w:tc>
          <w:tcPr>
            <w:tcW w:w="0" w:type="auto"/>
          </w:tcPr>
          <w:p w:rsidR="007812D1" w:rsidRPr="00A87816" w:rsidDel="00253813" w:rsidRDefault="00E45DBC">
            <w:pPr>
              <w:pStyle w:val="Compact"/>
              <w:rPr>
                <w:del w:id="415" w:author="陈定敏" w:date="2023-12-18T12:52:00Z"/>
                <w:rFonts w:cs="Times New Roman"/>
              </w:rPr>
            </w:pPr>
            <w:del w:id="416" w:author="陈定敏" w:date="2023-12-18T12:52:00Z">
              <w:r w:rsidRPr="00A87816" w:rsidDel="00253813">
                <w:rPr>
                  <w:rFonts w:cs="Times New Roman"/>
                </w:rPr>
                <w:delText>B200-5.8G+T2</w:delText>
              </w:r>
            </w:del>
          </w:p>
        </w:tc>
        <w:tc>
          <w:tcPr>
            <w:tcW w:w="0" w:type="auto"/>
          </w:tcPr>
          <w:p w:rsidR="007812D1" w:rsidRPr="00A87816" w:rsidDel="00253813" w:rsidRDefault="00E45DBC">
            <w:pPr>
              <w:pStyle w:val="Compact"/>
              <w:rPr>
                <w:del w:id="417" w:author="陈定敏" w:date="2023-12-18T12:52:00Z"/>
                <w:rFonts w:cs="Times New Roman"/>
              </w:rPr>
            </w:pPr>
            <w:del w:id="418" w:author="陈定敏" w:date="2023-12-18T12:52:00Z">
              <w:r w:rsidRPr="00A87816" w:rsidDel="00253813">
                <w:rPr>
                  <w:rFonts w:cs="Times New Roman"/>
                </w:rPr>
                <w:delText>support</w:delText>
              </w:r>
            </w:del>
          </w:p>
        </w:tc>
        <w:tc>
          <w:tcPr>
            <w:tcW w:w="0" w:type="auto"/>
          </w:tcPr>
          <w:p w:rsidR="007812D1" w:rsidRPr="00A87816" w:rsidDel="00253813" w:rsidRDefault="00E45DBC">
            <w:pPr>
              <w:pStyle w:val="Compact"/>
              <w:rPr>
                <w:del w:id="419" w:author="陈定敏" w:date="2023-12-18T12:52:00Z"/>
                <w:rFonts w:cs="Times New Roman"/>
              </w:rPr>
            </w:pPr>
            <w:del w:id="420" w:author="陈定敏" w:date="2023-12-18T12:52:00Z">
              <w:r w:rsidRPr="00A87816" w:rsidDel="00253813">
                <w:rPr>
                  <w:rFonts w:cs="Times New Roman"/>
                </w:rPr>
                <w:delText>Maximum single recording time is 180 seconds</w:delText>
              </w:r>
            </w:del>
          </w:p>
        </w:tc>
      </w:tr>
    </w:tbl>
    <w:p w:rsidR="007812D1" w:rsidRPr="00A87816" w:rsidRDefault="009107CC" w:rsidP="00C97686">
      <w:pPr>
        <w:pStyle w:val="3"/>
        <w:numPr>
          <w:ilvl w:val="0"/>
          <w:numId w:val="8"/>
        </w:numPr>
      </w:pPr>
      <w:bookmarkStart w:id="421" w:name="_Toc153615966"/>
      <w:bookmarkStart w:id="422" w:name="抢答题"/>
      <w:bookmarkEnd w:id="139"/>
      <w:bookmarkEnd w:id="405"/>
      <w:r>
        <w:t>Rush answer</w:t>
      </w:r>
      <w:r w:rsidR="00E45DBC" w:rsidRPr="00A87816">
        <w:t xml:space="preserve"> questions</w:t>
      </w:r>
      <w:bookmarkEnd w:id="421"/>
    </w:p>
    <w:p w:rsidR="00DE3D4D" w:rsidRPr="00DE3D4D" w:rsidRDefault="00E45DBC" w:rsidP="00BF4B64">
      <w:pPr>
        <w:pStyle w:val="4"/>
        <w:numPr>
          <w:ilvl w:val="0"/>
          <w:numId w:val="49"/>
        </w:numPr>
      </w:pPr>
      <w:bookmarkStart w:id="423" w:name="开始作答-5"/>
      <w:r w:rsidRPr="00A87816">
        <w:t>Start answering</w:t>
      </w:r>
    </w:p>
    <w:p w:rsidR="007812D1" w:rsidRPr="00A87816" w:rsidRDefault="00800904">
      <w:pPr>
        <w:pStyle w:val="FirstParagraph"/>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"startRushAnswer" //Start the rush answer question </w:t>
      </w:r>
      <w:r w:rsidRPr="00A87816">
        <w:rPr>
          <w:rFonts w:cs="Times New Roman"/>
        </w:rPr>
        <w:br/>
        <w:t>params: {}</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936"/>
        <w:gridCol w:w="1596"/>
        <w:gridCol w:w="3709"/>
      </w:tblGrid>
      <w:tr w:rsidR="007812D1" w:rsidRPr="00A87816" w:rsidTr="004460A3">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Assignment and meaning</w:t>
            </w: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t>rushAnswerMode</w:t>
            </w:r>
          </w:p>
        </w:tc>
        <w:tc>
          <w:tcPr>
            <w:tcW w:w="0" w:type="auto"/>
          </w:tcPr>
          <w:p w:rsidR="007812D1" w:rsidRPr="00A87816" w:rsidRDefault="00E45DBC">
            <w:pPr>
              <w:pStyle w:val="Compact"/>
              <w:rPr>
                <w:rFonts w:cs="Times New Roman"/>
              </w:rPr>
            </w:pPr>
            <w:r w:rsidRPr="00A87816">
              <w:rPr>
                <w:rFonts w:cs="Times New Roman"/>
              </w:rPr>
              <w:t>Answer mode</w:t>
            </w:r>
          </w:p>
        </w:tc>
        <w:tc>
          <w:tcPr>
            <w:tcW w:w="0" w:type="auto"/>
          </w:tcPr>
          <w:p w:rsidR="007812D1" w:rsidRPr="00A87816" w:rsidRDefault="00E45DBC">
            <w:pPr>
              <w:pStyle w:val="Compact"/>
              <w:rPr>
                <w:rFonts w:cs="Times New Roman"/>
              </w:rPr>
            </w:pPr>
            <w:r w:rsidRPr="00A87816">
              <w:rPr>
                <w:rFonts w:cs="Times New Roman"/>
              </w:rPr>
              <w:t>0: Normal answering (default value)</w:t>
            </w: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t>modifyMode</w:t>
            </w:r>
          </w:p>
        </w:tc>
        <w:tc>
          <w:tcPr>
            <w:tcW w:w="0" w:type="auto"/>
          </w:tcPr>
          <w:p w:rsidR="007812D1" w:rsidRPr="00A87816" w:rsidRDefault="00E45DBC">
            <w:pPr>
              <w:pStyle w:val="Compact"/>
              <w:rPr>
                <w:rFonts w:cs="Times New Roman"/>
              </w:rPr>
            </w:pPr>
            <w:r w:rsidRPr="00A87816">
              <w:rPr>
                <w:rFonts w:cs="Times New Roman"/>
              </w:rPr>
              <w:t>Modify mode</w:t>
            </w:r>
          </w:p>
        </w:tc>
        <w:tc>
          <w:tcPr>
            <w:tcW w:w="0" w:type="auto"/>
          </w:tcPr>
          <w:p w:rsidR="007812D1" w:rsidRPr="00A87816" w:rsidRDefault="00E45DBC">
            <w:pPr>
              <w:pStyle w:val="Compact"/>
              <w:rPr>
                <w:rFonts w:cs="Times New Roman"/>
              </w:rPr>
            </w:pPr>
            <w:r w:rsidRPr="00A87816">
              <w:rPr>
                <w:rFonts w:cs="Times New Roman"/>
              </w:rPr>
              <w:t xml:space="preserve">0: Cannot be modified </w:t>
            </w:r>
            <w:r w:rsidRPr="00A87816">
              <w:rPr>
                <w:rFonts w:cs="Times New Roman"/>
              </w:rPr>
              <w:br/>
              <w:t>1: Can be modified (default value)</w:t>
            </w:r>
          </w:p>
        </w:tc>
      </w:tr>
    </w:tbl>
    <w:p w:rsidR="007812D1" w:rsidRPr="00A87816" w:rsidRDefault="007812D1">
      <w:pPr>
        <w:pStyle w:val="a0"/>
        <w:rPr>
          <w:rFonts w:cs="Times New Roman"/>
        </w:rPr>
      </w:pP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"startRushAnswer"</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proofErr w:type="gramStart"/>
      <w:r w:rsidRPr="00A87816">
        <w:rPr>
          <w:rStyle w:val="NormalTok"/>
          <w:rFonts w:ascii="Times New Roman" w:hAnsi="Times New Roman" w:cs="Times New Roman"/>
        </w:rPr>
        <w:t xml:space="preserve"> </w:t>
      </w:r>
      <w:proofErr w:type="gramEnd"/>
      <w:r w:rsidRPr="00A87816">
        <w:rPr>
          <w:rStyle w:val="NormalTok"/>
          <w:rFonts w:ascii="Times New Roman" w:hAnsi="Times New Roman" w:cs="Times New Roman"/>
        </w:rPr>
        <w:t xml:space="preserve"> </w:t>
      </w:r>
      <w:r w:rsidRPr="00A87816">
        <w:rPr>
          <w:rStyle w:val="DataTypeTok"/>
          <w:rFonts w:ascii="Times New Roman" w:hAnsi="Times New Roman" w:cs="Times New Roman"/>
        </w:rPr>
        <w:t>"rushAnswerMode"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"modifyMode"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NormalTok"/>
          <w:rFonts w:ascii="Times New Roman" w:hAnsi="Times New Roman" w:cs="Times New Roman"/>
        </w:rPr>
        <w:lastRenderedPageBreak/>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FunctionTok"/>
          <w:rFonts w:ascii="Times New Roman" w:hAnsi="Times New Roman" w:cs="Times New Roman"/>
        </w:rPr>
        <w:t>}</w:t>
      </w:r>
    </w:p>
    <w:p w:rsidR="007812D1" w:rsidRPr="00A87816" w:rsidRDefault="009107CC">
      <w:pPr>
        <w:pStyle w:val="FirstParagraph"/>
        <w:rPr>
          <w:rFonts w:cs="Times New Roman"/>
          <w:lang w:eastAsia="zh-CN"/>
        </w:rPr>
      </w:pPr>
      <w:r>
        <w:rPr>
          <w:rFonts w:cs="Times New Roman"/>
          <w:lang w:eastAsia="zh-CN"/>
        </w:rPr>
        <w:t>Receive:</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"startRushAnswer" //Start the rush answer question </w:t>
      </w:r>
      <w:r w:rsidRPr="00A87816">
        <w:rPr>
          <w:rFonts w:cs="Times New Roman"/>
        </w:rPr>
        <w:br/>
        <w:t xml:space="preserve">baseId: "1"//The ID of the base station that received the instruction </w:t>
      </w:r>
      <w:r w:rsidRPr="00A87816">
        <w:rPr>
          <w:rFonts w:cs="Times New Roman"/>
        </w:rPr>
        <w:br/>
        <w:t>infos:{"state":"OK"}//Return status, success is OK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"startRushAnswer"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DE3D4D" w:rsidRPr="00DE3D4D" w:rsidRDefault="00E32D82" w:rsidP="00BF4B64">
      <w:pPr>
        <w:pStyle w:val="4"/>
        <w:numPr>
          <w:ilvl w:val="0"/>
          <w:numId w:val="50"/>
        </w:numPr>
      </w:pPr>
      <w:bookmarkStart w:id="424" w:name="接收作答-5"/>
      <w:bookmarkEnd w:id="423"/>
      <w:r>
        <w:t>Receive answer</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"answerRushAnswer" //The answer to the </w:t>
      </w:r>
      <w:r w:rsidR="009107CC">
        <w:rPr>
          <w:rFonts w:cs="Times New Roman"/>
        </w:rPr>
        <w:t>rush</w:t>
      </w:r>
      <w:r w:rsidRPr="00A87816">
        <w:rPr>
          <w:rFonts w:cs="Times New Roman"/>
        </w:rPr>
        <w:t xml:space="preserve"> answer question returns </w:t>
      </w:r>
      <w:r w:rsidRPr="00A87816">
        <w:rPr>
          <w:rFonts w:cs="Times New Roman"/>
        </w:rPr>
        <w:br/>
        <w:t xml:space="preserve">baseId: "1"//The ID of the base station that received the instruction </w:t>
      </w:r>
      <w:r w:rsidRPr="00A87816">
        <w:rPr>
          <w:rFonts w:cs="Times New Roman"/>
        </w:rPr>
        <w:br/>
        <w:t>infos: {}</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43"/>
        <w:gridCol w:w="1596"/>
        <w:gridCol w:w="2656"/>
      </w:tblGrid>
      <w:tr w:rsidR="007812D1" w:rsidRPr="00A87816" w:rsidTr="004460A3">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Assignment and meaning</w:t>
            </w: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t>time</w:t>
            </w:r>
          </w:p>
        </w:tc>
        <w:tc>
          <w:tcPr>
            <w:tcW w:w="0" w:type="auto"/>
          </w:tcPr>
          <w:p w:rsidR="007812D1" w:rsidRPr="00A87816" w:rsidRDefault="00E45DBC">
            <w:pPr>
              <w:pStyle w:val="Compact"/>
              <w:rPr>
                <w:rFonts w:cs="Times New Roman"/>
              </w:rPr>
            </w:pPr>
            <w:r w:rsidRPr="00A87816">
              <w:rPr>
                <w:rFonts w:cs="Times New Roman"/>
              </w:rPr>
              <w:t>Answer time</w:t>
            </w:r>
          </w:p>
        </w:tc>
        <w:tc>
          <w:tcPr>
            <w:tcW w:w="0" w:type="auto"/>
          </w:tcPr>
          <w:p w:rsidR="007812D1" w:rsidRPr="00A87816" w:rsidRDefault="00E45DBC">
            <w:pPr>
              <w:pStyle w:val="Compact"/>
              <w:rPr>
                <w:rFonts w:cs="Times New Roman"/>
              </w:rPr>
            </w:pPr>
            <w:r w:rsidRPr="00A87816">
              <w:rPr>
                <w:rFonts w:cs="Times New Roman"/>
              </w:rPr>
              <w:t>Unit second</w:t>
            </w: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t>keySn</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Sn</w:t>
            </w:r>
          </w:p>
        </w:tc>
        <w:tc>
          <w:tcPr>
            <w:tcW w:w="0" w:type="auto"/>
          </w:tcPr>
          <w:p w:rsidR="007812D1" w:rsidRPr="00A87816" w:rsidRDefault="007812D1">
            <w:pPr>
              <w:pStyle w:val="Compact"/>
              <w:rPr>
                <w:rFonts w:cs="Times New Roman"/>
              </w:rPr>
            </w:pP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t>keyValue</w:t>
            </w:r>
          </w:p>
        </w:tc>
        <w:tc>
          <w:tcPr>
            <w:tcW w:w="0" w:type="auto"/>
          </w:tcPr>
          <w:p w:rsidR="007812D1" w:rsidRPr="00A87816" w:rsidRDefault="00E45DBC">
            <w:pPr>
              <w:pStyle w:val="Compact"/>
              <w:rPr>
                <w:rFonts w:cs="Times New Roman"/>
              </w:rPr>
            </w:pPr>
            <w:r w:rsidRPr="00A87816">
              <w:rPr>
                <w:rFonts w:cs="Times New Roman"/>
              </w:rPr>
              <w:t>key value</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submitted value</w:t>
            </w:r>
          </w:p>
        </w:tc>
      </w:tr>
    </w:tbl>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"answerRushAnswer"</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"infos"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proofErr w:type="gramStart"/>
      <w:r w:rsidRPr="00A87816">
        <w:rPr>
          <w:rStyle w:val="NormalTok"/>
          <w:rFonts w:ascii="Times New Roman" w:hAnsi="Times New Roman" w:cs="Times New Roman"/>
        </w:rPr>
        <w:t xml:space="preserve"> </w:t>
      </w:r>
      <w:proofErr w:type="gramEnd"/>
      <w:r w:rsidRPr="00A87816">
        <w:rPr>
          <w:rStyle w:val="NormalTok"/>
          <w:rFonts w:ascii="Times New Roman" w:hAnsi="Times New Roman" w:cs="Times New Roman"/>
        </w:rPr>
        <w:t xml:space="preserve"> </w:t>
      </w:r>
      <w:r w:rsidRPr="00A87816">
        <w:rPr>
          <w:rStyle w:val="DataTypeTok"/>
          <w:rFonts w:ascii="Times New Roman" w:hAnsi="Times New Roman" w:cs="Times New Roman"/>
        </w:rPr>
        <w:t>"time"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"1.42"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"keySn"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"1479824643"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"keyValue"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FunctionTok"/>
          <w:rFonts w:ascii="Times New Roman" w:hAnsi="Times New Roman" w:cs="Times New Roman"/>
        </w:rPr>
        <w:t>}</w:t>
      </w:r>
    </w:p>
    <w:p w:rsidR="007812D1" w:rsidRPr="00A87816" w:rsidRDefault="00E32D82" w:rsidP="00BF4B64">
      <w:pPr>
        <w:pStyle w:val="4"/>
        <w:numPr>
          <w:ilvl w:val="0"/>
          <w:numId w:val="51"/>
        </w:numPr>
      </w:pPr>
      <w:bookmarkStart w:id="425" w:name="停止作答-5"/>
      <w:bookmarkEnd w:id="424"/>
      <w:r>
        <w:t>Stop answering</w:t>
      </w:r>
    </w:p>
    <w:p w:rsidR="007812D1" w:rsidRPr="00A87816" w:rsidRDefault="00800904">
      <w:pPr>
        <w:pStyle w:val="FirstParagraph"/>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lastRenderedPageBreak/>
        <w:t>fun</w:t>
      </w:r>
      <w:proofErr w:type="gramEnd"/>
      <w:r w:rsidRPr="00A87816">
        <w:rPr>
          <w:rFonts w:cs="Times New Roman"/>
        </w:rPr>
        <w:t xml:space="preserve">: "stopRushAnswer" //Stop rush answer questions </w:t>
      </w:r>
      <w:r w:rsidRPr="00A87816">
        <w:rPr>
          <w:rFonts w:cs="Times New Roman"/>
        </w:rPr>
        <w:br/>
        <w:t>params:{} //Default is empty</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"stopRushAnswer"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"stopRushAnswer" //Stop rush answer questions </w:t>
      </w:r>
      <w:r w:rsidRPr="00A87816">
        <w:rPr>
          <w:rFonts w:cs="Times New Roman"/>
        </w:rPr>
        <w:br/>
        <w:t xml:space="preserve">baseId: "1"//Received base station ID </w:t>
      </w:r>
      <w:r w:rsidRPr="00A87816">
        <w:rPr>
          <w:rFonts w:cs="Times New Roman"/>
        </w:rPr>
        <w:br/>
        <w:t>infos:{"state":"OK"}//Return status, success is OK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"stopRushAnswer"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68282F" w:rsidP="00E07EA8">
      <w:pPr>
        <w:pStyle w:val="a0"/>
      </w:pPr>
      <w:bookmarkStart w:id="426" w:name="支持设备说明-6"/>
      <w:bookmarkEnd w:id="425"/>
      <w:r>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331"/>
        <w:gridCol w:w="2130"/>
        <w:gridCol w:w="976"/>
      </w:tblGrid>
      <w:tr w:rsidR="007812D1" w:rsidRPr="00A87816" w:rsidTr="004460A3">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Base station +</w:t>
            </w:r>
            <w:r w:rsidR="00480E5B">
              <w:rPr>
                <w:rFonts w:cs="Times New Roman"/>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Support/not 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Remark</w:t>
            </w: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t>B100-2.4G+S6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t>B200-2.4G+S6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bl>
    <w:p w:rsidR="007812D1" w:rsidRPr="00A87816" w:rsidRDefault="00E45DBC" w:rsidP="00C97686">
      <w:pPr>
        <w:pStyle w:val="3"/>
        <w:numPr>
          <w:ilvl w:val="0"/>
          <w:numId w:val="9"/>
        </w:numPr>
      </w:pPr>
      <w:bookmarkStart w:id="427" w:name="_Toc153615967"/>
      <w:bookmarkStart w:id="428" w:name="数字题"/>
      <w:bookmarkEnd w:id="422"/>
      <w:bookmarkEnd w:id="426"/>
      <w:r w:rsidRPr="00A87816">
        <w:t>Number questions</w:t>
      </w:r>
      <w:bookmarkEnd w:id="427"/>
    </w:p>
    <w:p w:rsidR="007812D1" w:rsidRPr="00A87816" w:rsidRDefault="00E45DBC" w:rsidP="00BF4B64">
      <w:pPr>
        <w:pStyle w:val="4"/>
        <w:numPr>
          <w:ilvl w:val="0"/>
          <w:numId w:val="46"/>
        </w:numPr>
      </w:pPr>
      <w:bookmarkStart w:id="429" w:name="开始作答-6"/>
      <w:r w:rsidRPr="00A87816">
        <w:t>Start answering</w:t>
      </w:r>
    </w:p>
    <w:p w:rsidR="007812D1" w:rsidRPr="00A87816" w:rsidRDefault="00800904">
      <w:pPr>
        <w:pStyle w:val="FirstParagraph"/>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"startNumber" //Start number question </w:t>
      </w:r>
      <w:r w:rsidRPr="00A87816">
        <w:rPr>
          <w:rFonts w:cs="Times New Roman"/>
        </w:rPr>
        <w:br/>
        <w:t>params: {}</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496"/>
        <w:gridCol w:w="1809"/>
        <w:gridCol w:w="5551"/>
      </w:tblGrid>
      <w:tr w:rsidR="007812D1" w:rsidRPr="00A87816" w:rsidTr="004460A3">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Assignment and meaning</w:t>
            </w: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t>secrecyMode</w:t>
            </w:r>
          </w:p>
        </w:tc>
        <w:tc>
          <w:tcPr>
            <w:tcW w:w="0" w:type="auto"/>
          </w:tcPr>
          <w:p w:rsidR="007812D1" w:rsidRPr="00A87816" w:rsidRDefault="00E45DBC">
            <w:pPr>
              <w:pStyle w:val="Compact"/>
              <w:rPr>
                <w:rFonts w:cs="Times New Roman"/>
              </w:rPr>
            </w:pPr>
            <w:r w:rsidRPr="00A87816">
              <w:rPr>
                <w:rFonts w:cs="Times New Roman"/>
              </w:rPr>
              <w:t>Confidential mode</w:t>
            </w:r>
          </w:p>
        </w:tc>
        <w:tc>
          <w:tcPr>
            <w:tcW w:w="0" w:type="auto"/>
          </w:tcPr>
          <w:p w:rsidR="007812D1" w:rsidRPr="00A87816" w:rsidRDefault="00E45DBC">
            <w:pPr>
              <w:pStyle w:val="Compact"/>
              <w:rPr>
                <w:rFonts w:cs="Times New Roman"/>
              </w:rPr>
            </w:pPr>
            <w:r w:rsidRPr="00A87816">
              <w:rPr>
                <w:rFonts w:cs="Times New Roman"/>
              </w:rPr>
              <w:t xml:space="preserve">0: Not confidential (default value) </w:t>
            </w:r>
            <w:r w:rsidRPr="00A87816">
              <w:rPr>
                <w:rFonts w:cs="Times New Roman"/>
              </w:rPr>
              <w:br/>
              <w:t>1: Confidential</w:t>
            </w: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t>modifyMode</w:t>
            </w:r>
          </w:p>
        </w:tc>
        <w:tc>
          <w:tcPr>
            <w:tcW w:w="0" w:type="auto"/>
          </w:tcPr>
          <w:p w:rsidR="007812D1" w:rsidRPr="00A87816" w:rsidRDefault="00E45DBC">
            <w:pPr>
              <w:pStyle w:val="Compact"/>
              <w:rPr>
                <w:rFonts w:cs="Times New Roman"/>
              </w:rPr>
            </w:pPr>
            <w:r w:rsidRPr="00A87816">
              <w:rPr>
                <w:rFonts w:cs="Times New Roman"/>
              </w:rPr>
              <w:t>Modify mode</w:t>
            </w:r>
          </w:p>
        </w:tc>
        <w:tc>
          <w:tcPr>
            <w:tcW w:w="0" w:type="auto"/>
          </w:tcPr>
          <w:p w:rsidR="007812D1" w:rsidRPr="00A87816" w:rsidRDefault="00E45DBC">
            <w:pPr>
              <w:pStyle w:val="Compact"/>
              <w:rPr>
                <w:rFonts w:cs="Times New Roman"/>
              </w:rPr>
            </w:pPr>
            <w:r w:rsidRPr="00A87816">
              <w:rPr>
                <w:rFonts w:cs="Times New Roman"/>
              </w:rPr>
              <w:t xml:space="preserve">0: Cannot be modified </w:t>
            </w:r>
            <w:r w:rsidRPr="00A87816">
              <w:rPr>
                <w:rFonts w:cs="Times New Roman"/>
              </w:rPr>
              <w:br/>
              <w:t>1: Can be modified (default value)</w:t>
            </w: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t>aswOption</w:t>
            </w:r>
          </w:p>
        </w:tc>
        <w:tc>
          <w:tcPr>
            <w:tcW w:w="0" w:type="auto"/>
          </w:tcPr>
          <w:p w:rsidR="007812D1" w:rsidRPr="00A87816" w:rsidRDefault="00E45DBC">
            <w:pPr>
              <w:pStyle w:val="Compact"/>
              <w:rPr>
                <w:rFonts w:cs="Times New Roman"/>
              </w:rPr>
            </w:pPr>
            <w:r w:rsidRPr="00A87816">
              <w:rPr>
                <w:rFonts w:cs="Times New Roman"/>
              </w:rPr>
              <w:t>Button mode</w:t>
            </w:r>
          </w:p>
        </w:tc>
        <w:tc>
          <w:tcPr>
            <w:tcW w:w="0" w:type="auto"/>
          </w:tcPr>
          <w:p w:rsidR="007812D1" w:rsidRPr="00A87816" w:rsidRDefault="00E45DBC">
            <w:pPr>
              <w:pStyle w:val="Compact"/>
              <w:rPr>
                <w:rFonts w:cs="Times New Roman"/>
              </w:rPr>
            </w:pPr>
            <w:r w:rsidRPr="00A87816">
              <w:rPr>
                <w:rFonts w:cs="Times New Roman"/>
              </w:rPr>
              <w:t xml:space="preserve">0: No rules (S6 has a maximum of 16 digits, T2 has a maximum of 14 digits) </w:t>
            </w:r>
            <w:r w:rsidRPr="00A87816">
              <w:rPr>
                <w:rFonts w:cs="Times New Roman"/>
              </w:rPr>
              <w:br/>
            </w:r>
            <w:r w:rsidRPr="00A87816">
              <w:rPr>
                <w:rFonts w:cs="Times New Roman"/>
              </w:rPr>
              <w:lastRenderedPageBreak/>
              <w:t xml:space="preserve">1: Reserved </w:t>
            </w:r>
            <w:r w:rsidRPr="00A87816">
              <w:rPr>
                <w:rFonts w:cs="Times New Roman"/>
              </w:rPr>
              <w:br/>
              <w:t xml:space="preserve">2: Reserved </w:t>
            </w:r>
            <w:r w:rsidRPr="00A87816">
              <w:rPr>
                <w:rFonts w:cs="Times New Roman"/>
              </w:rPr>
              <w:br/>
              <w:t>3: With upper and lower decimal places (not supported by T2)</w:t>
            </w: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lastRenderedPageBreak/>
              <w:t>digits</w:t>
            </w:r>
          </w:p>
        </w:tc>
        <w:tc>
          <w:tcPr>
            <w:tcW w:w="0" w:type="auto"/>
          </w:tcPr>
          <w:p w:rsidR="007812D1" w:rsidRPr="00A87816" w:rsidRDefault="00E45DBC">
            <w:pPr>
              <w:pStyle w:val="Compact"/>
              <w:rPr>
                <w:rFonts w:cs="Times New Roman"/>
              </w:rPr>
            </w:pPr>
            <w:r w:rsidRPr="00A87816">
              <w:rPr>
                <w:rFonts w:cs="Times New Roman"/>
              </w:rPr>
              <w:t>Decimal places</w:t>
            </w:r>
          </w:p>
        </w:tc>
        <w:tc>
          <w:tcPr>
            <w:tcW w:w="0" w:type="auto"/>
          </w:tcPr>
          <w:p w:rsidR="007812D1" w:rsidRPr="00A87816" w:rsidRDefault="00E45DBC">
            <w:pPr>
              <w:pStyle w:val="Compact"/>
              <w:rPr>
                <w:rFonts w:cs="Times New Roman"/>
              </w:rPr>
            </w:pPr>
            <w:r w:rsidRPr="00A87816">
              <w:rPr>
                <w:rFonts w:cs="Times New Roman"/>
              </w:rPr>
              <w:t xml:space="preserve">0: No decimal point </w:t>
            </w:r>
            <w:r w:rsidRPr="00A87816">
              <w:rPr>
                <w:rFonts w:cs="Times New Roman"/>
              </w:rPr>
              <w:br/>
              <w:t xml:space="preserve">1: One decimal point </w:t>
            </w:r>
            <w:r w:rsidRPr="00A87816">
              <w:rPr>
                <w:rFonts w:cs="Times New Roman"/>
              </w:rPr>
              <w:br/>
              <w:t>2: Two decimal points</w:t>
            </w: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t>numMin</w:t>
            </w:r>
          </w:p>
        </w:tc>
        <w:tc>
          <w:tcPr>
            <w:tcW w:w="0" w:type="auto"/>
          </w:tcPr>
          <w:p w:rsidR="007812D1" w:rsidRPr="00A87816" w:rsidRDefault="00E45DBC">
            <w:pPr>
              <w:pStyle w:val="Compact"/>
              <w:rPr>
                <w:rFonts w:cs="Times New Roman"/>
              </w:rPr>
            </w:pPr>
            <w:r w:rsidRPr="00A87816">
              <w:rPr>
                <w:rFonts w:cs="Times New Roman"/>
              </w:rPr>
              <w:t>lower limit</w:t>
            </w:r>
          </w:p>
        </w:tc>
        <w:tc>
          <w:tcPr>
            <w:tcW w:w="0" w:type="auto"/>
          </w:tcPr>
          <w:p w:rsidR="007812D1" w:rsidRPr="00A87816" w:rsidRDefault="00E45DBC">
            <w:pPr>
              <w:pStyle w:val="Compact"/>
              <w:rPr>
                <w:rFonts w:cs="Times New Roman"/>
              </w:rPr>
            </w:pPr>
            <w:r w:rsidRPr="00A87816">
              <w:rPr>
                <w:rFonts w:cs="Times New Roman"/>
              </w:rPr>
              <w:t xml:space="preserve">aswOption=3 </w:t>
            </w:r>
            <w:r w:rsidRPr="00A87816">
              <w:rPr>
                <w:rFonts w:cs="Times New Roman"/>
              </w:rPr>
              <w:br/>
              <w:t xml:space="preserve">digits=0 Range: 0~65535 </w:t>
            </w:r>
            <w:r w:rsidRPr="00A87816">
              <w:rPr>
                <w:rFonts w:cs="Times New Roman"/>
              </w:rPr>
              <w:br/>
              <w:t xml:space="preserve">digits=1 Range: 0~6553 </w:t>
            </w:r>
            <w:r w:rsidRPr="00A87816">
              <w:rPr>
                <w:rFonts w:cs="Times New Roman"/>
              </w:rPr>
              <w:br/>
              <w:t>digits=2 Range: 0~655</w:t>
            </w: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t>numMax</w:t>
            </w:r>
          </w:p>
        </w:tc>
        <w:tc>
          <w:tcPr>
            <w:tcW w:w="0" w:type="auto"/>
          </w:tcPr>
          <w:p w:rsidR="007812D1" w:rsidRPr="00A87816" w:rsidRDefault="00E45DBC">
            <w:pPr>
              <w:pStyle w:val="Compact"/>
              <w:rPr>
                <w:rFonts w:cs="Times New Roman"/>
              </w:rPr>
            </w:pPr>
            <w:r w:rsidRPr="00A87816">
              <w:rPr>
                <w:rFonts w:cs="Times New Roman"/>
              </w:rPr>
              <w:t>upper limit</w:t>
            </w:r>
          </w:p>
        </w:tc>
        <w:tc>
          <w:tcPr>
            <w:tcW w:w="0" w:type="auto"/>
          </w:tcPr>
          <w:p w:rsidR="007812D1" w:rsidRPr="00A87816" w:rsidRDefault="00E45DBC">
            <w:pPr>
              <w:pStyle w:val="Compact"/>
              <w:rPr>
                <w:rFonts w:cs="Times New Roman"/>
              </w:rPr>
            </w:pPr>
            <w:r w:rsidRPr="00A87816">
              <w:rPr>
                <w:rFonts w:cs="Times New Roman"/>
              </w:rPr>
              <w:t xml:space="preserve">aswOption=3 </w:t>
            </w:r>
            <w:r w:rsidRPr="00A87816">
              <w:rPr>
                <w:rFonts w:cs="Times New Roman"/>
              </w:rPr>
              <w:br/>
              <w:t xml:space="preserve">digits=0 Range: 0~65535 </w:t>
            </w:r>
            <w:r w:rsidRPr="00A87816">
              <w:rPr>
                <w:rFonts w:cs="Times New Roman"/>
              </w:rPr>
              <w:br/>
              <w:t xml:space="preserve">digits=1 Range: 0~6553 </w:t>
            </w:r>
            <w:r w:rsidRPr="00A87816">
              <w:rPr>
                <w:rFonts w:cs="Times New Roman"/>
              </w:rPr>
              <w:br/>
              <w:t>digits=2 Range: 0~655</w:t>
            </w: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t>tipTitle</w:t>
            </w:r>
          </w:p>
        </w:tc>
        <w:tc>
          <w:tcPr>
            <w:tcW w:w="0" w:type="auto"/>
          </w:tcPr>
          <w:p w:rsidR="007812D1" w:rsidRPr="00A87816" w:rsidRDefault="00E45DBC">
            <w:pPr>
              <w:pStyle w:val="Compact"/>
              <w:rPr>
                <w:rFonts w:cs="Times New Roman"/>
              </w:rPr>
            </w:pPr>
            <w:r w:rsidRPr="00A87816">
              <w:rPr>
                <w:rFonts w:cs="Times New Roman"/>
              </w:rPr>
              <w:t>prompt title</w:t>
            </w:r>
          </w:p>
        </w:tc>
        <w:tc>
          <w:tcPr>
            <w:tcW w:w="0" w:type="auto"/>
          </w:tcPr>
          <w:p w:rsidR="007812D1" w:rsidRPr="00A87816" w:rsidRDefault="00E45DBC">
            <w:pPr>
              <w:pStyle w:val="Compact"/>
              <w:rPr>
                <w:rFonts w:cs="Times New Roman"/>
              </w:rPr>
            </w:pPr>
            <w:r w:rsidRPr="00A87816">
              <w:rPr>
                <w:rFonts w:cs="Times New Roman"/>
              </w:rPr>
              <w:t>String, no more than 16 bytes in length</w:t>
            </w:r>
          </w:p>
        </w:tc>
      </w:tr>
    </w:tbl>
    <w:p w:rsidR="007812D1" w:rsidRPr="00A87816" w:rsidRDefault="007812D1">
      <w:pPr>
        <w:pStyle w:val="a0"/>
        <w:rPr>
          <w:rFonts w:cs="Times New Roman"/>
        </w:rPr>
      </w:pP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"startNumber"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"params"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"secrecyMode"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"modifyMode"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"aswOption"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"digits"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"numMin"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"numMax"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"0"</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"startNumber" //Start the number question </w:t>
      </w:r>
      <w:r w:rsidRPr="00A87816">
        <w:rPr>
          <w:rFonts w:cs="Times New Roman"/>
        </w:rPr>
        <w:br/>
        <w:t xml:space="preserve">baseId: "1"//The ID of the base station that received the instruction </w:t>
      </w:r>
      <w:r w:rsidRPr="00A87816">
        <w:rPr>
          <w:rFonts w:cs="Times New Roman"/>
        </w:rPr>
        <w:br/>
        <w:t>infos:{"state":"OK"}//Return status, success is OK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"startNumber"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lastRenderedPageBreak/>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E32D82" w:rsidP="00BF4B64">
      <w:pPr>
        <w:pStyle w:val="4"/>
        <w:numPr>
          <w:ilvl w:val="0"/>
          <w:numId w:val="47"/>
        </w:numPr>
      </w:pPr>
      <w:bookmarkStart w:id="430" w:name="接收作答-6"/>
      <w:bookmarkEnd w:id="429"/>
      <w:r>
        <w:t>Receive answer</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"answerNumber" //The answer to the numerical question returns </w:t>
      </w:r>
      <w:r w:rsidRPr="00A87816">
        <w:rPr>
          <w:rFonts w:cs="Times New Roman"/>
        </w:rPr>
        <w:br/>
        <w:t xml:space="preserve">baseId: "1"//The ID of the base station that received the instruction </w:t>
      </w:r>
      <w:r w:rsidRPr="00A87816">
        <w:rPr>
          <w:rFonts w:cs="Times New Roman"/>
        </w:rPr>
        <w:br/>
        <w:t>infos: {}</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43"/>
        <w:gridCol w:w="1596"/>
        <w:gridCol w:w="2656"/>
      </w:tblGrid>
      <w:tr w:rsidR="007812D1" w:rsidRPr="00A87816" w:rsidTr="004460A3">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Assignment and meaning</w:t>
            </w: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t>time</w:t>
            </w:r>
          </w:p>
        </w:tc>
        <w:tc>
          <w:tcPr>
            <w:tcW w:w="0" w:type="auto"/>
          </w:tcPr>
          <w:p w:rsidR="007812D1" w:rsidRPr="00A87816" w:rsidRDefault="00E45DBC">
            <w:pPr>
              <w:pStyle w:val="Compact"/>
              <w:rPr>
                <w:rFonts w:cs="Times New Roman"/>
              </w:rPr>
            </w:pPr>
            <w:r w:rsidRPr="00A87816">
              <w:rPr>
                <w:rFonts w:cs="Times New Roman"/>
              </w:rPr>
              <w:t>Answer time</w:t>
            </w:r>
          </w:p>
        </w:tc>
        <w:tc>
          <w:tcPr>
            <w:tcW w:w="0" w:type="auto"/>
          </w:tcPr>
          <w:p w:rsidR="007812D1" w:rsidRPr="00A87816" w:rsidRDefault="00E45DBC">
            <w:pPr>
              <w:pStyle w:val="Compact"/>
              <w:rPr>
                <w:rFonts w:cs="Times New Roman"/>
              </w:rPr>
            </w:pPr>
            <w:r w:rsidRPr="00A87816">
              <w:rPr>
                <w:rFonts w:cs="Times New Roman"/>
              </w:rPr>
              <w:t>Unit second</w:t>
            </w: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t>keySn</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Sn</w:t>
            </w:r>
          </w:p>
        </w:tc>
        <w:tc>
          <w:tcPr>
            <w:tcW w:w="0" w:type="auto"/>
          </w:tcPr>
          <w:p w:rsidR="007812D1" w:rsidRPr="00A87816" w:rsidRDefault="007812D1">
            <w:pPr>
              <w:pStyle w:val="Compact"/>
              <w:rPr>
                <w:rFonts w:cs="Times New Roman"/>
              </w:rPr>
            </w:pP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t>keyValue</w:t>
            </w:r>
          </w:p>
        </w:tc>
        <w:tc>
          <w:tcPr>
            <w:tcW w:w="0" w:type="auto"/>
          </w:tcPr>
          <w:p w:rsidR="007812D1" w:rsidRPr="00A87816" w:rsidRDefault="00E45DBC">
            <w:pPr>
              <w:pStyle w:val="Compact"/>
              <w:rPr>
                <w:rFonts w:cs="Times New Roman"/>
              </w:rPr>
            </w:pPr>
            <w:r w:rsidRPr="00A87816">
              <w:rPr>
                <w:rFonts w:cs="Times New Roman"/>
              </w:rPr>
              <w:t>key value</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submitted value</w:t>
            </w:r>
          </w:p>
        </w:tc>
      </w:tr>
    </w:tbl>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"answerNumber"</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"infos"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proofErr w:type="gramStart"/>
      <w:r w:rsidRPr="00A87816">
        <w:rPr>
          <w:rStyle w:val="NormalTok"/>
          <w:rFonts w:ascii="Times New Roman" w:hAnsi="Times New Roman" w:cs="Times New Roman"/>
        </w:rPr>
        <w:t xml:space="preserve"> </w:t>
      </w:r>
      <w:proofErr w:type="gramEnd"/>
      <w:r w:rsidRPr="00A87816">
        <w:rPr>
          <w:rStyle w:val="NormalTok"/>
          <w:rFonts w:ascii="Times New Roman" w:hAnsi="Times New Roman" w:cs="Times New Roman"/>
        </w:rPr>
        <w:t xml:space="preserve"> </w:t>
      </w:r>
      <w:r w:rsidRPr="00A87816">
        <w:rPr>
          <w:rStyle w:val="DataTypeTok"/>
          <w:rFonts w:ascii="Times New Roman" w:hAnsi="Times New Roman" w:cs="Times New Roman"/>
        </w:rPr>
        <w:t>"time"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"2.42"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"keySn"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"1479824643"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"keyValue"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"12"</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FunctionTok"/>
          <w:rFonts w:ascii="Times New Roman" w:hAnsi="Times New Roman" w:cs="Times New Roman"/>
        </w:rPr>
        <w:t>}</w:t>
      </w:r>
    </w:p>
    <w:p w:rsidR="007812D1" w:rsidRPr="00A87816" w:rsidRDefault="00E32D82" w:rsidP="00BF4B64">
      <w:pPr>
        <w:pStyle w:val="4"/>
        <w:numPr>
          <w:ilvl w:val="0"/>
          <w:numId w:val="52"/>
        </w:numPr>
      </w:pPr>
      <w:bookmarkStart w:id="431" w:name="停止作答-6"/>
      <w:bookmarkEnd w:id="430"/>
      <w:r>
        <w:t>Stop answering</w:t>
      </w:r>
    </w:p>
    <w:p w:rsidR="007812D1" w:rsidRPr="00A87816" w:rsidRDefault="00800904">
      <w:pPr>
        <w:pStyle w:val="FirstParagraph"/>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"stopNumber" //Stop number question </w:t>
      </w:r>
      <w:r w:rsidRPr="00A87816">
        <w:rPr>
          <w:rFonts w:cs="Times New Roman"/>
        </w:rPr>
        <w:br/>
        <w:t>params:{} //Default empty</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"stopNumber"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"stopNumber" //Stop number question </w:t>
      </w:r>
      <w:r w:rsidRPr="00A87816">
        <w:rPr>
          <w:rFonts w:cs="Times New Roman"/>
        </w:rPr>
        <w:br/>
        <w:t xml:space="preserve">baseId: "1"//Received base station ID </w:t>
      </w:r>
      <w:r w:rsidRPr="00A87816">
        <w:rPr>
          <w:rFonts w:cs="Times New Roman"/>
        </w:rPr>
        <w:br/>
        <w:t>infos:{"state":"OK"}//Return status, success is OK</w:t>
      </w:r>
    </w:p>
    <w:p w:rsidR="007812D1" w:rsidRPr="00A87816" w:rsidRDefault="00E45DBC">
      <w:pPr>
        <w:pStyle w:val="a0"/>
        <w:rPr>
          <w:rFonts w:cs="Times New Roman"/>
        </w:rPr>
      </w:pPr>
      <w:r w:rsidRPr="00A87816">
        <w:rPr>
          <w:rFonts w:cs="Times New Roman"/>
        </w:rPr>
        <w:lastRenderedPageBreak/>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"stopNumber"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68282F" w:rsidP="00E07EA8">
      <w:pPr>
        <w:pStyle w:val="a0"/>
      </w:pPr>
      <w:bookmarkStart w:id="432" w:name="支持设备说明-7"/>
      <w:bookmarkEnd w:id="431"/>
      <w:r>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957"/>
        <w:gridCol w:w="1894"/>
        <w:gridCol w:w="5005"/>
      </w:tblGrid>
      <w:tr w:rsidR="007812D1" w:rsidRPr="00A87816" w:rsidTr="004460A3">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Base station +</w:t>
            </w:r>
            <w:r w:rsidR="00480E5B">
              <w:rPr>
                <w:rFonts w:cs="Times New Roman"/>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Support/not 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Remark</w:t>
            </w: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t>B100-2.4G+S6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E45DBC">
            <w:pPr>
              <w:pStyle w:val="Compact"/>
              <w:rPr>
                <w:rFonts w:cs="Times New Roman"/>
              </w:rPr>
            </w:pPr>
            <w:r w:rsidRPr="00A87816">
              <w:rPr>
                <w:rFonts w:cs="Times New Roman"/>
              </w:rPr>
              <w:t>Key mode (0-no rules up to 16 bits)</w:t>
            </w: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t>B200-2.4G+S6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E45DBC">
            <w:pPr>
              <w:pStyle w:val="Compact"/>
              <w:rPr>
                <w:rFonts w:cs="Times New Roman"/>
              </w:rPr>
            </w:pPr>
            <w:r w:rsidRPr="00A87816">
              <w:rPr>
                <w:rFonts w:cs="Times New Roman"/>
              </w:rPr>
              <w:t>Key mode (0-no rules up to 16 bits)</w:t>
            </w: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t>B200-5.8G+T2</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E45DBC">
            <w:pPr>
              <w:pStyle w:val="Compact"/>
              <w:rPr>
                <w:rFonts w:cs="Times New Roman"/>
              </w:rPr>
            </w:pPr>
            <w:r w:rsidRPr="00A87816">
              <w:rPr>
                <w:rFonts w:cs="Times New Roman"/>
              </w:rPr>
              <w:t xml:space="preserve">Key mode (0-no rules up to 14 digits) </w:t>
            </w:r>
            <w:r w:rsidRPr="00A87816">
              <w:rPr>
                <w:rFonts w:cs="Times New Roman"/>
              </w:rPr>
              <w:br/>
              <w:t>key mode (3-with upper and lower decimal places) (not supported)</w:t>
            </w:r>
          </w:p>
        </w:tc>
      </w:tr>
    </w:tbl>
    <w:p w:rsidR="007812D1" w:rsidRPr="00A87816" w:rsidRDefault="00F158F7" w:rsidP="00C97686">
      <w:pPr>
        <w:pStyle w:val="3"/>
        <w:numPr>
          <w:ilvl w:val="0"/>
          <w:numId w:val="10"/>
        </w:numPr>
      </w:pPr>
      <w:bookmarkStart w:id="433" w:name="_Toc153615968"/>
      <w:bookmarkStart w:id="434" w:name="多题题型"/>
      <w:bookmarkEnd w:id="428"/>
      <w:bookmarkEnd w:id="432"/>
      <w:r>
        <w:t>Test questions</w:t>
      </w:r>
      <w:bookmarkEnd w:id="433"/>
    </w:p>
    <w:p w:rsidR="007812D1" w:rsidRPr="00E07EA8" w:rsidRDefault="00F158F7" w:rsidP="00BF4B64">
      <w:pPr>
        <w:pStyle w:val="4"/>
        <w:numPr>
          <w:ilvl w:val="0"/>
          <w:numId w:val="48"/>
        </w:numPr>
      </w:pPr>
      <w:bookmarkStart w:id="435" w:name="开始测试"/>
      <w:r>
        <w:t>Start test questions</w:t>
      </w:r>
    </w:p>
    <w:p w:rsidR="007812D1" w:rsidRPr="00A87816" w:rsidRDefault="00E45DBC" w:rsidP="00BF4B64">
      <w:pPr>
        <w:pStyle w:val="5"/>
        <w:numPr>
          <w:ilvl w:val="0"/>
          <w:numId w:val="53"/>
        </w:numPr>
        <w:spacing w:before="0"/>
      </w:pPr>
      <w:bookmarkStart w:id="436" w:name="在线测验题型接口-1"/>
      <w:r w:rsidRPr="00A87816">
        <w:t>Online test question interface</w:t>
      </w:r>
    </w:p>
    <w:p w:rsidR="007812D1" w:rsidRPr="00A87816" w:rsidRDefault="00800904">
      <w:pPr>
        <w:pStyle w:val="FirstParagraph"/>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"startKeyPadMultipleQuestionsTest" //Start online test question type </w:t>
      </w:r>
      <w:r w:rsidRPr="00A87816">
        <w:rPr>
          <w:rFonts w:cs="Times New Roman"/>
        </w:rPr>
        <w:br/>
        <w:t>params: {}</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470"/>
        <w:gridCol w:w="3223"/>
        <w:gridCol w:w="3965"/>
      </w:tblGrid>
      <w:tr w:rsidR="007812D1" w:rsidRPr="00A87816" w:rsidTr="004460A3">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t>examNo</w:t>
            </w:r>
          </w:p>
        </w:tc>
        <w:tc>
          <w:tcPr>
            <w:tcW w:w="0" w:type="auto"/>
          </w:tcPr>
          <w:p w:rsidR="007812D1" w:rsidRPr="00A87816" w:rsidRDefault="00B71350">
            <w:pPr>
              <w:pStyle w:val="Compact"/>
              <w:rPr>
                <w:rFonts w:cs="Times New Roman"/>
              </w:rPr>
            </w:pPr>
            <w:r>
              <w:rPr>
                <w:rFonts w:cs="Times New Roman"/>
              </w:rPr>
              <w:t>Exam</w:t>
            </w:r>
            <w:r w:rsidR="00E45DBC" w:rsidRPr="00A87816">
              <w:rPr>
                <w:rFonts w:cs="Times New Roman"/>
              </w:rPr>
              <w:t xml:space="preserve"> number</w:t>
            </w:r>
          </w:p>
        </w:tc>
        <w:tc>
          <w:tcPr>
            <w:tcW w:w="0" w:type="auto"/>
          </w:tcPr>
          <w:p w:rsidR="007812D1" w:rsidRPr="00A87816" w:rsidRDefault="00E45DBC">
            <w:pPr>
              <w:pStyle w:val="Compact"/>
              <w:rPr>
                <w:rFonts w:cs="Times New Roman"/>
              </w:rPr>
            </w:pPr>
            <w:r w:rsidRPr="00A87816">
              <w:rPr>
                <w:rFonts w:cs="Times New Roman"/>
              </w:rPr>
              <w:t xml:space="preserve">1-9999 </w:t>
            </w:r>
            <w:r w:rsidRPr="00A87816">
              <w:rPr>
                <w:rFonts w:cs="Times New Roman"/>
              </w:rPr>
              <w:br/>
              <w:t>Note: 1: A new question starts</w:t>
            </w: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t>displayMode</w:t>
            </w:r>
          </w:p>
        </w:tc>
        <w:tc>
          <w:tcPr>
            <w:tcW w:w="0" w:type="auto"/>
          </w:tcPr>
          <w:p w:rsidR="007812D1" w:rsidRPr="00A87816" w:rsidRDefault="00E45DBC">
            <w:pPr>
              <w:pStyle w:val="Compact"/>
              <w:rPr>
                <w:rFonts w:cs="Times New Roman"/>
              </w:rPr>
            </w:pPr>
            <w:r w:rsidRPr="00A87816">
              <w:rPr>
                <w:rFonts w:cs="Times New Roman"/>
              </w:rPr>
              <w:t>Question number display mode</w:t>
            </w:r>
          </w:p>
        </w:tc>
        <w:tc>
          <w:tcPr>
            <w:tcW w:w="0" w:type="auto"/>
          </w:tcPr>
          <w:p w:rsidR="007812D1" w:rsidRPr="00A87816" w:rsidRDefault="00E45DBC" w:rsidP="007E555E">
            <w:pPr>
              <w:pStyle w:val="Compact"/>
              <w:rPr>
                <w:rFonts w:cs="Times New Roman"/>
              </w:rPr>
            </w:pPr>
            <w:r w:rsidRPr="00A87816">
              <w:rPr>
                <w:rFonts w:cs="Times New Roman"/>
              </w:rPr>
              <w:t xml:space="preserve">0: Do not display the beginning </w:t>
            </w:r>
            <w:r w:rsidRPr="00A87816">
              <w:rPr>
                <w:rFonts w:cs="Times New Roman"/>
              </w:rPr>
              <w:br/>
              <w:t xml:space="preserve">1: Display the beginning </w:t>
            </w:r>
            <w:r w:rsidR="007E555E">
              <w:rPr>
                <w:rFonts w:cs="Times New Roman"/>
              </w:rPr>
              <w:t>as</w:t>
            </w:r>
            <w:r w:rsidRPr="00A87816">
              <w:rPr>
                <w:rFonts w:cs="Times New Roman"/>
              </w:rPr>
              <w:t xml:space="preserve"> "Q"</w:t>
            </w:r>
            <w:r w:rsidR="00F158F7">
              <w:rPr>
                <w:rFonts w:cs="Times New Roman"/>
              </w:rPr>
              <w:t xml:space="preserve"> </w:t>
            </w:r>
            <w:r w:rsidR="00F158F7">
              <w:rPr>
                <w:rFonts w:cs="Times New Roman"/>
              </w:rPr>
              <w:br/>
              <w:t xml:space="preserve">2: Display the beginning </w:t>
            </w:r>
            <w:r w:rsidR="007E555E">
              <w:rPr>
                <w:rFonts w:cs="Times New Roman"/>
              </w:rPr>
              <w:t>as</w:t>
            </w:r>
            <w:r w:rsidR="00F158F7">
              <w:rPr>
                <w:rFonts w:cs="Times New Roman"/>
              </w:rPr>
              <w:t xml:space="preserve"> "Q</w:t>
            </w:r>
            <w:r w:rsidRPr="00A87816">
              <w:rPr>
                <w:rFonts w:cs="Times New Roman"/>
              </w:rPr>
              <w:t>uestion"</w:t>
            </w: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t>questions</w:t>
            </w:r>
          </w:p>
        </w:tc>
        <w:tc>
          <w:tcPr>
            <w:tcW w:w="0" w:type="auto"/>
          </w:tcPr>
          <w:p w:rsidR="007812D1" w:rsidRPr="00A87816" w:rsidRDefault="00E45DBC">
            <w:pPr>
              <w:pStyle w:val="Compact"/>
              <w:rPr>
                <w:rFonts w:cs="Times New Roman"/>
              </w:rPr>
            </w:pPr>
            <w:r w:rsidRPr="00A87816">
              <w:rPr>
                <w:rFonts w:cs="Times New Roman"/>
              </w:rPr>
              <w:t>Question details</w:t>
            </w:r>
          </w:p>
        </w:tc>
        <w:tc>
          <w:tcPr>
            <w:tcW w:w="0" w:type="auto"/>
          </w:tcPr>
          <w:p w:rsidR="007812D1" w:rsidRPr="00A87816" w:rsidRDefault="00E45DBC">
            <w:pPr>
              <w:pStyle w:val="Compact"/>
              <w:rPr>
                <w:rFonts w:cs="Times New Roman"/>
              </w:rPr>
            </w:pPr>
            <w:r w:rsidRPr="00A87816">
              <w:rPr>
                <w:rFonts w:cs="Times New Roman"/>
              </w:rPr>
              <w:t>Array [max 200 cells]</w:t>
            </w:r>
          </w:p>
        </w:tc>
      </w:tr>
    </w:tbl>
    <w:p w:rsidR="007812D1" w:rsidRPr="00A87816" w:rsidRDefault="00E45DBC">
      <w:pPr>
        <w:pStyle w:val="a0"/>
        <w:rPr>
          <w:rFonts w:cs="Times New Roman"/>
        </w:rPr>
      </w:pPr>
      <w:r w:rsidRPr="00A87816">
        <w:rPr>
          <w:rFonts w:cs="Times New Roman"/>
        </w:rPr>
        <w:t>Question details array parameter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43"/>
        <w:gridCol w:w="2609"/>
        <w:gridCol w:w="3505"/>
      </w:tblGrid>
      <w:tr w:rsidR="007812D1" w:rsidRPr="00A87816" w:rsidTr="004460A3">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t>questionLevel1Symbol</w:t>
            </w:r>
          </w:p>
        </w:tc>
        <w:tc>
          <w:tcPr>
            <w:tcW w:w="0" w:type="auto"/>
          </w:tcPr>
          <w:p w:rsidR="007812D1" w:rsidRPr="00A87816" w:rsidRDefault="00E45DBC">
            <w:pPr>
              <w:pStyle w:val="Compact"/>
              <w:rPr>
                <w:rFonts w:cs="Times New Roman"/>
              </w:rPr>
            </w:pPr>
            <w:r w:rsidRPr="00A87816">
              <w:rPr>
                <w:rFonts w:cs="Times New Roman"/>
              </w:rPr>
              <w:t>Level 1 question number</w:t>
            </w:r>
          </w:p>
        </w:tc>
        <w:tc>
          <w:tcPr>
            <w:tcW w:w="0" w:type="auto"/>
          </w:tcPr>
          <w:p w:rsidR="007812D1" w:rsidRPr="00A87816" w:rsidRDefault="00E45DBC">
            <w:pPr>
              <w:pStyle w:val="Compact"/>
              <w:rPr>
                <w:rFonts w:cs="Times New Roman"/>
              </w:rPr>
            </w:pPr>
            <w:r w:rsidRPr="00A87816">
              <w:rPr>
                <w:rFonts w:cs="Times New Roman"/>
              </w:rPr>
              <w:t>1-200</w:t>
            </w: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t>questionLevel2Symbol</w:t>
            </w:r>
          </w:p>
        </w:tc>
        <w:tc>
          <w:tcPr>
            <w:tcW w:w="0" w:type="auto"/>
          </w:tcPr>
          <w:p w:rsidR="007812D1" w:rsidRPr="00A87816" w:rsidRDefault="00F158F7">
            <w:pPr>
              <w:pStyle w:val="Compact"/>
              <w:rPr>
                <w:rFonts w:cs="Times New Roman"/>
              </w:rPr>
            </w:pPr>
            <w:r>
              <w:rPr>
                <w:rFonts w:cs="Times New Roman"/>
              </w:rPr>
              <w:t>L</w:t>
            </w:r>
            <w:r w:rsidR="00E45DBC" w:rsidRPr="00A87816">
              <w:rPr>
                <w:rFonts w:cs="Times New Roman"/>
              </w:rPr>
              <w:t xml:space="preserve">evel </w:t>
            </w:r>
            <w:r>
              <w:rPr>
                <w:rFonts w:cs="Times New Roman"/>
              </w:rPr>
              <w:t xml:space="preserve">2 </w:t>
            </w:r>
            <w:r w:rsidR="00E45DBC" w:rsidRPr="00A87816">
              <w:rPr>
                <w:rFonts w:cs="Times New Roman"/>
              </w:rPr>
              <w:t>question number</w:t>
            </w:r>
          </w:p>
        </w:tc>
        <w:tc>
          <w:tcPr>
            <w:tcW w:w="0" w:type="auto"/>
          </w:tcPr>
          <w:p w:rsidR="007812D1" w:rsidRPr="00A87816" w:rsidRDefault="00E45DBC">
            <w:pPr>
              <w:pStyle w:val="Compact"/>
              <w:rPr>
                <w:rFonts w:cs="Times New Roman"/>
              </w:rPr>
            </w:pPr>
            <w:r w:rsidRPr="00A87816">
              <w:rPr>
                <w:rFonts w:cs="Times New Roman"/>
              </w:rPr>
              <w:t>1-99 [valid when displayMode=0]</w:t>
            </w: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t>questionLevel3Symbol</w:t>
            </w:r>
          </w:p>
        </w:tc>
        <w:tc>
          <w:tcPr>
            <w:tcW w:w="0" w:type="auto"/>
          </w:tcPr>
          <w:p w:rsidR="007812D1" w:rsidRPr="00A87816" w:rsidRDefault="00E45DBC">
            <w:pPr>
              <w:pStyle w:val="Compact"/>
              <w:rPr>
                <w:rFonts w:cs="Times New Roman"/>
              </w:rPr>
            </w:pPr>
            <w:r w:rsidRPr="00A87816">
              <w:rPr>
                <w:rFonts w:cs="Times New Roman"/>
              </w:rPr>
              <w:t>Level 3 question number</w:t>
            </w:r>
          </w:p>
        </w:tc>
        <w:tc>
          <w:tcPr>
            <w:tcW w:w="0" w:type="auto"/>
          </w:tcPr>
          <w:p w:rsidR="007812D1" w:rsidRPr="00A87816" w:rsidRDefault="00E45DBC">
            <w:pPr>
              <w:pStyle w:val="Compact"/>
              <w:rPr>
                <w:rFonts w:cs="Times New Roman"/>
              </w:rPr>
            </w:pPr>
            <w:r w:rsidRPr="00A87816">
              <w:rPr>
                <w:rFonts w:cs="Times New Roman"/>
              </w:rPr>
              <w:t>1-99 [valid when displayMode=0]</w:t>
            </w: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t>questionType</w:t>
            </w:r>
          </w:p>
        </w:tc>
        <w:tc>
          <w:tcPr>
            <w:tcW w:w="0" w:type="auto"/>
          </w:tcPr>
          <w:p w:rsidR="007812D1" w:rsidRPr="00A87816" w:rsidRDefault="00E45DBC">
            <w:pPr>
              <w:pStyle w:val="Compact"/>
              <w:rPr>
                <w:rFonts w:cs="Times New Roman"/>
              </w:rPr>
            </w:pPr>
            <w:r w:rsidRPr="00A87816">
              <w:rPr>
                <w:rFonts w:cs="Times New Roman"/>
              </w:rPr>
              <w:t>question type</w:t>
            </w:r>
          </w:p>
        </w:tc>
        <w:tc>
          <w:tcPr>
            <w:tcW w:w="0" w:type="auto"/>
          </w:tcPr>
          <w:p w:rsidR="007812D1" w:rsidRPr="00A87816" w:rsidRDefault="00E45DBC">
            <w:pPr>
              <w:pStyle w:val="Compact"/>
              <w:rPr>
                <w:rFonts w:cs="Times New Roman"/>
              </w:rPr>
            </w:pPr>
            <w:r w:rsidRPr="00A87816">
              <w:rPr>
                <w:rFonts w:cs="Times New Roman"/>
              </w:rPr>
              <w:t xml:space="preserve">1: </w:t>
            </w:r>
            <w:r w:rsidR="00F158F7">
              <w:rPr>
                <w:rFonts w:cs="Times New Roman"/>
              </w:rPr>
              <w:t>Single choice</w:t>
            </w:r>
            <w:r w:rsidRPr="00A87816">
              <w:rPr>
                <w:rFonts w:cs="Times New Roman"/>
              </w:rPr>
              <w:t xml:space="preserve"> </w:t>
            </w:r>
            <w:r w:rsidRPr="00A87816">
              <w:rPr>
                <w:rFonts w:cs="Times New Roman"/>
              </w:rPr>
              <w:br/>
            </w:r>
            <w:r w:rsidRPr="00A87816">
              <w:rPr>
                <w:rFonts w:cs="Times New Roman"/>
              </w:rPr>
              <w:lastRenderedPageBreak/>
              <w:t xml:space="preserve">2: </w:t>
            </w:r>
            <w:r w:rsidR="00F158F7">
              <w:rPr>
                <w:rFonts w:cs="Times New Roman"/>
              </w:rPr>
              <w:t>Multiple choices</w:t>
            </w:r>
            <w:r w:rsidRPr="00A87816">
              <w:rPr>
                <w:rFonts w:cs="Times New Roman"/>
              </w:rPr>
              <w:t xml:space="preserve"> (sorting) </w:t>
            </w:r>
            <w:r w:rsidRPr="00A87816">
              <w:rPr>
                <w:rFonts w:cs="Times New Roman"/>
              </w:rPr>
              <w:br/>
              <w:t xml:space="preserve">3: Number </w:t>
            </w:r>
            <w:r w:rsidRPr="00A87816">
              <w:rPr>
                <w:rFonts w:cs="Times New Roman"/>
              </w:rPr>
              <w:br/>
              <w:t>4: Judgment</w:t>
            </w: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lastRenderedPageBreak/>
              <w:t>option</w:t>
            </w:r>
          </w:p>
        </w:tc>
        <w:tc>
          <w:tcPr>
            <w:tcW w:w="0" w:type="auto"/>
          </w:tcPr>
          <w:p w:rsidR="007812D1" w:rsidRPr="00A87816" w:rsidRDefault="00E45DBC">
            <w:pPr>
              <w:pStyle w:val="Compact"/>
              <w:rPr>
                <w:rFonts w:cs="Times New Roman"/>
              </w:rPr>
            </w:pPr>
            <w:r w:rsidRPr="00A87816">
              <w:rPr>
                <w:rFonts w:cs="Times New Roman"/>
              </w:rPr>
              <w:t>Number of options</w:t>
            </w:r>
          </w:p>
        </w:tc>
        <w:tc>
          <w:tcPr>
            <w:tcW w:w="0" w:type="auto"/>
          </w:tcPr>
          <w:p w:rsidR="007812D1" w:rsidRPr="00A87816" w:rsidRDefault="00E45DBC">
            <w:pPr>
              <w:pStyle w:val="Compact"/>
              <w:rPr>
                <w:rFonts w:cs="Times New Roman"/>
              </w:rPr>
            </w:pPr>
            <w:r w:rsidRPr="00A87816">
              <w:rPr>
                <w:rFonts w:cs="Times New Roman"/>
              </w:rPr>
              <w:t xml:space="preserve">Valid when questionType = 1. </w:t>
            </w:r>
            <w:r w:rsidRPr="00A87816">
              <w:rPr>
                <w:rFonts w:cs="Times New Roman"/>
              </w:rPr>
              <w:br/>
              <w:t xml:space="preserve">Valid when questionType = 2. </w:t>
            </w:r>
            <w:r w:rsidRPr="00A87816">
              <w:rPr>
                <w:rFonts w:cs="Times New Roman"/>
              </w:rPr>
              <w:br/>
              <w:t xml:space="preserve">This item defaults to 4; </w:t>
            </w:r>
            <w:r w:rsidRPr="00A87816">
              <w:rPr>
                <w:rFonts w:cs="Times New Roman"/>
              </w:rPr>
              <w:br/>
            </w:r>
            <w:r w:rsidR="00F158F7">
              <w:rPr>
                <w:rFonts w:cs="Times New Roman"/>
              </w:rPr>
              <w:t xml:space="preserve"> R</w:t>
            </w:r>
            <w:r w:rsidRPr="00A87816">
              <w:rPr>
                <w:rFonts w:cs="Times New Roman"/>
              </w:rPr>
              <w:t>ange: 1-10.</w:t>
            </w:r>
          </w:p>
        </w:tc>
      </w:tr>
    </w:tbl>
    <w:p w:rsidR="007812D1" w:rsidRPr="00A87816" w:rsidRDefault="00E45DBC">
      <w:pPr>
        <w:pStyle w:val="a0"/>
        <w:rPr>
          <w:rFonts w:cs="Times New Roman"/>
        </w:rPr>
      </w:pPr>
      <w:r w:rsidRPr="00A87816">
        <w:rPr>
          <w:rFonts w:cs="Times New Roman"/>
        </w:rPr>
        <w:t xml:space="preserve">Instruction sample: Level 1 question type + </w:t>
      </w:r>
      <w:proofErr w:type="gramStart"/>
      <w:r w:rsidRPr="00A87816">
        <w:rPr>
          <w:rFonts w:cs="Times New Roman"/>
        </w:rPr>
        <w:t>Do</w:t>
      </w:r>
      <w:proofErr w:type="gramEnd"/>
      <w:r w:rsidRPr="00A87816">
        <w:rPr>
          <w:rFonts w:cs="Times New Roman"/>
        </w:rPr>
        <w:t xml:space="preserve"> not</w:t>
      </w:r>
      <w:r w:rsidR="00F158F7">
        <w:rPr>
          <w:rFonts w:cs="Times New Roman"/>
        </w:rPr>
        <w:t xml:space="preserve"> display the beginning</w:t>
      </w:r>
      <w:r w:rsidR="00F158F7">
        <w:rPr>
          <w:rFonts w:cs="Times New Roman"/>
        </w:rPr>
        <w:br/>
        <w:t>S</w:t>
      </w:r>
      <w:r w:rsidRPr="00A87816">
        <w:rPr>
          <w:rFonts w:cs="Times New Roman"/>
        </w:rPr>
        <w:t>ample Purpose: Level 1 question type</w:t>
      </w:r>
      <w:r w:rsidR="00F158F7">
        <w:rPr>
          <w:rFonts w:cs="Times New Roman"/>
        </w:rPr>
        <w:t>,</w:t>
      </w:r>
      <w:r w:rsidR="007E555E">
        <w:rPr>
          <w:rFonts w:cs="Times New Roman"/>
        </w:rPr>
        <w:t xml:space="preserve"> do</w:t>
      </w:r>
      <w:r w:rsidRPr="00A87816">
        <w:rPr>
          <w:rFonts w:cs="Times New Roman"/>
        </w:rPr>
        <w:t xml:space="preserve"> not display the beginning, total number of questions is 4</w:t>
      </w:r>
      <w:r w:rsidR="00F158F7">
        <w:rPr>
          <w:rFonts w:cs="Times New Roman"/>
        </w:rPr>
        <w:t>.</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"startKeyPadMultipleQuestionsTest"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"examNo"</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"displayMode"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"option"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"59"</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 xml:space="preserve">Instruction sample: Level 2 question </w:t>
      </w:r>
      <w:proofErr w:type="gramStart"/>
      <w:r w:rsidRPr="00A87816">
        <w:rPr>
          <w:rFonts w:cs="Times New Roman"/>
        </w:rPr>
        <w:t>type</w:t>
      </w:r>
      <w:proofErr w:type="gramEnd"/>
      <w:r w:rsidRPr="00A87816">
        <w:rPr>
          <w:rFonts w:cs="Times New Roman"/>
        </w:rPr>
        <w:t xml:space="preserve"> + Do not</w:t>
      </w:r>
      <w:r w:rsidR="00F158F7">
        <w:rPr>
          <w:rFonts w:cs="Times New Roman"/>
        </w:rPr>
        <w:t xml:space="preserve"> display the beginning.</w:t>
      </w:r>
      <w:r w:rsidR="00F158F7">
        <w:rPr>
          <w:rFonts w:cs="Times New Roman"/>
        </w:rPr>
        <w:br/>
        <w:t>S</w:t>
      </w:r>
      <w:r w:rsidRPr="00A87816">
        <w:rPr>
          <w:rFonts w:cs="Times New Roman"/>
        </w:rPr>
        <w:t xml:space="preserve">ample Purpose: Level 2 question </w:t>
      </w:r>
      <w:proofErr w:type="gramStart"/>
      <w:r w:rsidRPr="00A87816">
        <w:rPr>
          <w:rFonts w:cs="Times New Roman"/>
        </w:rPr>
        <w:t>type</w:t>
      </w:r>
      <w:proofErr w:type="gramEnd"/>
      <w:r w:rsidR="007E555E">
        <w:rPr>
          <w:rFonts w:cs="Times New Roman"/>
        </w:rPr>
        <w:t>, do</w:t>
      </w:r>
      <w:r w:rsidRPr="00A87816">
        <w:rPr>
          <w:rFonts w:cs="Times New Roman"/>
        </w:rPr>
        <w:t xml:space="preserve"> not display the beginning, total number of questions is 4</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"startKeyPadMultipleQuestionsTest"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"examNo"</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"displayMode"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"questionLevel2Symbol"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lastRenderedPageBreak/>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"questionLevel2Symbol"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"option"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"questionLevel2Symbol"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"questionLevel2Symbol"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"59"</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 xml:space="preserve">Instruction example: Level 3 question </w:t>
      </w:r>
      <w:proofErr w:type="gramStart"/>
      <w:r w:rsidRPr="00A87816">
        <w:rPr>
          <w:rFonts w:cs="Times New Roman"/>
        </w:rPr>
        <w:t>type</w:t>
      </w:r>
      <w:proofErr w:type="gramEnd"/>
      <w:r w:rsidR="007E555E">
        <w:rPr>
          <w:rFonts w:cs="Times New Roman"/>
        </w:rPr>
        <w:t xml:space="preserve"> + Do not display the beginning.</w:t>
      </w:r>
      <w:r w:rsidRPr="00A87816">
        <w:rPr>
          <w:rFonts w:cs="Times New Roman"/>
        </w:rPr>
        <w:br/>
      </w:r>
      <w:r w:rsidR="007E555E">
        <w:rPr>
          <w:rFonts w:cs="Times New Roman"/>
        </w:rPr>
        <w:t>Sample Purpose</w:t>
      </w:r>
      <w:r w:rsidRPr="00A87816">
        <w:rPr>
          <w:rFonts w:cs="Times New Roman"/>
        </w:rPr>
        <w:t>: Level 3 question type</w:t>
      </w:r>
      <w:r w:rsidR="007E555E">
        <w:rPr>
          <w:rFonts w:cs="Times New Roman"/>
        </w:rPr>
        <w:t>, do</w:t>
      </w:r>
      <w:r w:rsidRPr="00A87816">
        <w:rPr>
          <w:rFonts w:cs="Times New Roman"/>
        </w:rPr>
        <w:t xml:space="preserve"> not display the beginning, the total number of questions is 4</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"startKeyPadMultipleQuestionsTest"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"examNo"</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"displayMode"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"questionLevel2Symbol"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"questionLevel3Symbol"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"questionLevel2Symbol"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"questionLevel3Symbol"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"option"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"questionLevel2Symbol"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"questionLevel3Symbol"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"questionLevel2Symbol"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"questionLevel3Symbol"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Fonts w:cs="Times New Roman"/>
        </w:rPr>
        <w:br/>
      </w:r>
      <w:r w:rsidRPr="00A87816">
        <w:rPr>
          <w:rStyle w:val="NormalTok"/>
          <w:rFonts w:ascii="Times New Roman" w:hAnsi="Times New Roman" w:cs="Times New Roman"/>
        </w:rPr>
        <w:lastRenderedPageBreak/>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"59"</w:t>
      </w:r>
      <w:r w:rsidRPr="00A87816">
        <w:rPr>
          <w:rFonts w:cs="Times New Roman"/>
        </w:rPr>
        <w:br/>
      </w:r>
      <w:r w:rsidRPr="00A87816">
        <w:rPr>
          <w:rStyle w:val="FunctionTok"/>
          <w:rFonts w:ascii="Times New Roman" w:hAnsi="Times New Roman" w:cs="Times New Roman"/>
        </w:rPr>
        <w:t>}</w:t>
      </w:r>
    </w:p>
    <w:p w:rsidR="007E555E" w:rsidRPr="007E555E" w:rsidRDefault="007E555E" w:rsidP="007E555E">
      <w:pPr>
        <w:pStyle w:val="FirstParagraph"/>
        <w:rPr>
          <w:rFonts w:cs="Times New Roman"/>
        </w:rPr>
      </w:pPr>
    </w:p>
    <w:p w:rsidR="007E555E" w:rsidRPr="007E555E" w:rsidRDefault="007E555E" w:rsidP="007E555E">
      <w:pPr>
        <w:pStyle w:val="FirstParagraph"/>
        <w:rPr>
          <w:rFonts w:cs="Times New Roman"/>
        </w:rPr>
      </w:pPr>
      <w:r w:rsidRPr="007E555E">
        <w:rPr>
          <w:rFonts w:cs="Times New Roman"/>
        </w:rPr>
        <w:t>Instruction Example: level</w:t>
      </w:r>
      <w:r>
        <w:rPr>
          <w:rFonts w:cs="Times New Roman"/>
        </w:rPr>
        <w:t xml:space="preserve"> 1</w:t>
      </w:r>
      <w:r w:rsidRPr="007E555E">
        <w:rPr>
          <w:rFonts w:cs="Times New Roman"/>
        </w:rPr>
        <w:t xml:space="preserve"> question type + Di</w:t>
      </w:r>
      <w:r>
        <w:rPr>
          <w:rFonts w:cs="Times New Roman"/>
        </w:rPr>
        <w:t>splay with “Q” at the beginning</w:t>
      </w:r>
    </w:p>
    <w:p w:rsidR="007812D1" w:rsidRPr="00A87816" w:rsidRDefault="007E555E">
      <w:pPr>
        <w:pStyle w:val="FirstParagraph"/>
        <w:rPr>
          <w:rFonts w:cs="Times New Roman"/>
        </w:rPr>
      </w:pPr>
      <w:r w:rsidRPr="007E555E">
        <w:rPr>
          <w:rFonts w:cs="Times New Roman"/>
        </w:rPr>
        <w:t xml:space="preserve">Example Purpose: level </w:t>
      </w:r>
      <w:r>
        <w:rPr>
          <w:rFonts w:cs="Times New Roman"/>
        </w:rPr>
        <w:t xml:space="preserve">1 </w:t>
      </w:r>
      <w:r w:rsidRPr="007E555E">
        <w:rPr>
          <w:rFonts w:cs="Times New Roman"/>
        </w:rPr>
        <w:t xml:space="preserve">question </w:t>
      </w:r>
      <w:proofErr w:type="gramStart"/>
      <w:r w:rsidRPr="007E555E">
        <w:rPr>
          <w:rFonts w:cs="Times New Roman"/>
        </w:rPr>
        <w:t>type</w:t>
      </w:r>
      <w:r w:rsidR="00DA3338">
        <w:rPr>
          <w:rFonts w:cs="Times New Roman"/>
        </w:rPr>
        <w:t>,</w:t>
      </w:r>
      <w:proofErr w:type="gramEnd"/>
      <w:r w:rsidR="00DA3338">
        <w:rPr>
          <w:rFonts w:cs="Times New Roman"/>
        </w:rPr>
        <w:t xml:space="preserve"> d</w:t>
      </w:r>
      <w:r w:rsidR="00DA3338" w:rsidRPr="007E555E">
        <w:rPr>
          <w:rFonts w:cs="Times New Roman"/>
        </w:rPr>
        <w:t>i</w:t>
      </w:r>
      <w:r w:rsidR="00DA3338">
        <w:rPr>
          <w:rFonts w:cs="Times New Roman"/>
        </w:rPr>
        <w:t>splay with “Q” at the beginning,</w:t>
      </w:r>
      <w:r w:rsidRPr="007E555E">
        <w:rPr>
          <w:rFonts w:cs="Times New Roman"/>
        </w:rPr>
        <w:t xml:space="preserve"> </w:t>
      </w:r>
      <w:r w:rsidR="00DA3338" w:rsidRPr="00DA3338">
        <w:rPr>
          <w:rFonts w:cs="Times New Roman"/>
        </w:rPr>
        <w:t>the total number of questions is 4</w:t>
      </w:r>
      <w:r w:rsidR="00DA3338">
        <w:rPr>
          <w:rFonts w:cs="Times New Roman"/>
        </w:rPr>
        <w:t>.</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"startKeyPadMultipleQuestionsTest"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"examNo"</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"displayMode"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"option"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"59"</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Instruction example: Level 1 question</w:t>
      </w:r>
      <w:r w:rsidR="00DA3338">
        <w:rPr>
          <w:rFonts w:cs="Times New Roman"/>
        </w:rPr>
        <w:t xml:space="preserve"> type + Display the beginning as "question" Example </w:t>
      </w:r>
      <w:r w:rsidRPr="00A87816">
        <w:rPr>
          <w:rFonts w:cs="Times New Roman"/>
        </w:rPr>
        <w:t>Purpose: Level 1 question</w:t>
      </w:r>
      <w:r w:rsidR="00DA3338">
        <w:rPr>
          <w:rFonts w:cs="Times New Roman"/>
        </w:rPr>
        <w:t xml:space="preserve"> type displays the beginning as </w:t>
      </w:r>
      <w:r w:rsidRPr="00A87816">
        <w:rPr>
          <w:rFonts w:cs="Times New Roman"/>
        </w:rPr>
        <w:t>"question"</w:t>
      </w:r>
      <w:proofErr w:type="gramStart"/>
      <w:r w:rsidRPr="00A87816">
        <w:rPr>
          <w:rFonts w:cs="Times New Roman"/>
        </w:rPr>
        <w:t>,</w:t>
      </w:r>
      <w:proofErr w:type="gramEnd"/>
      <w:r w:rsidRPr="00A87816">
        <w:rPr>
          <w:rFonts w:cs="Times New Roman"/>
        </w:rPr>
        <w:t xml:space="preserve"> total number of questions is 4 questions</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"startKeyPadMultipleQuestionsTest"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"examNo"</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"displayMode"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"option"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w:t>
      </w:r>
      <w:r w:rsidRPr="00A87816">
        <w:rPr>
          <w:rFonts w:cs="Times New Roman"/>
        </w:rPr>
        <w:br/>
      </w:r>
      <w:r w:rsidRPr="00A87816">
        <w:rPr>
          <w:rStyle w:val="NormalTok"/>
          <w:rFonts w:ascii="Times New Roman" w:hAnsi="Times New Roman" w:cs="Times New Roman"/>
        </w:rPr>
        <w:lastRenderedPageBreak/>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"59"</w:t>
      </w:r>
      <w:r w:rsidRPr="00A87816">
        <w:rPr>
          <w:rFonts w:cs="Times New Roman"/>
        </w:rPr>
        <w:br/>
      </w:r>
      <w:r w:rsidRPr="00A87816">
        <w:rPr>
          <w:rStyle w:val="FunctionTok"/>
          <w:rFonts w:ascii="Times New Roman" w:hAnsi="Times New Roman" w:cs="Times New Roman"/>
        </w:rPr>
        <w:t>}</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"keyPadMultipleQuestionsTest" // </w:t>
      </w:r>
      <w:r w:rsidRPr="00A87816">
        <w:rPr>
          <w:rFonts w:cs="Times New Roman"/>
        </w:rPr>
        <w:br/>
        <w:t xml:space="preserve">baseId: "1"//Received base station ID </w:t>
      </w:r>
      <w:r w:rsidRPr="00A87816">
        <w:rPr>
          <w:rFonts w:cs="Times New Roman"/>
        </w:rPr>
        <w:br/>
        <w:t>infos:{"state":"OK"}//Return status, success is OK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"keyPadMultipleQuestionsTest"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"59" </w:t>
      </w:r>
      <w:r w:rsidRPr="00A87816">
        <w:rPr>
          <w:rFonts w:cs="Times New Roman"/>
        </w:rPr>
        <w:br/>
      </w:r>
      <w:r w:rsidRPr="00A87816">
        <w:rPr>
          <w:rStyle w:val="FunctionTok"/>
          <w:rFonts w:ascii="Times New Roman" w:hAnsi="Times New Roman" w:cs="Times New Roman"/>
        </w:rPr>
        <w:t>}</w:t>
      </w:r>
    </w:p>
    <w:p w:rsidR="007812D1" w:rsidRPr="00A87816" w:rsidRDefault="00E45DBC" w:rsidP="00BF4B64">
      <w:pPr>
        <w:pStyle w:val="5"/>
        <w:numPr>
          <w:ilvl w:val="0"/>
          <w:numId w:val="54"/>
        </w:numPr>
        <w:spacing w:before="0"/>
      </w:pPr>
      <w:bookmarkStart w:id="437" w:name="多科作业题型接口-1"/>
      <w:bookmarkEnd w:id="436"/>
      <w:r w:rsidRPr="00A87816">
        <w:t>Multi-subject question interface</w:t>
      </w:r>
    </w:p>
    <w:p w:rsidR="007812D1" w:rsidRPr="00A87816" w:rsidRDefault="00800904">
      <w:pPr>
        <w:pStyle w:val="FirstParagraph"/>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"startKeyPadMultipleQuestionsCourse" //Start multi-subject question type </w:t>
      </w:r>
      <w:r w:rsidRPr="00A87816">
        <w:rPr>
          <w:rFonts w:cs="Times New Roman"/>
        </w:rPr>
        <w:br/>
        <w:t>params: {}</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470"/>
        <w:gridCol w:w="3200"/>
        <w:gridCol w:w="4186"/>
      </w:tblGrid>
      <w:tr w:rsidR="007812D1" w:rsidRPr="00A87816" w:rsidTr="004460A3">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t>examNo</w:t>
            </w:r>
          </w:p>
        </w:tc>
        <w:tc>
          <w:tcPr>
            <w:tcW w:w="0" w:type="auto"/>
          </w:tcPr>
          <w:p w:rsidR="007812D1" w:rsidRPr="00A87816" w:rsidRDefault="00B71350">
            <w:pPr>
              <w:pStyle w:val="Compact"/>
              <w:rPr>
                <w:rFonts w:cs="Times New Roman"/>
              </w:rPr>
            </w:pPr>
            <w:r>
              <w:rPr>
                <w:rFonts w:cs="Times New Roman"/>
              </w:rPr>
              <w:t>Exam</w:t>
            </w:r>
            <w:r w:rsidR="00E45DBC" w:rsidRPr="00A87816">
              <w:rPr>
                <w:rFonts w:cs="Times New Roman"/>
              </w:rPr>
              <w:t xml:space="preserve"> number</w:t>
            </w:r>
          </w:p>
        </w:tc>
        <w:tc>
          <w:tcPr>
            <w:tcW w:w="0" w:type="auto"/>
          </w:tcPr>
          <w:p w:rsidR="007812D1" w:rsidRPr="00A87816" w:rsidRDefault="00E45DBC">
            <w:pPr>
              <w:pStyle w:val="Compact"/>
              <w:rPr>
                <w:rFonts w:cs="Times New Roman"/>
              </w:rPr>
            </w:pPr>
            <w:r w:rsidRPr="00A87816">
              <w:rPr>
                <w:rFonts w:cs="Times New Roman"/>
              </w:rPr>
              <w:t xml:space="preserve">1-9999 </w:t>
            </w:r>
            <w:r w:rsidRPr="00A87816">
              <w:rPr>
                <w:rFonts w:cs="Times New Roman"/>
              </w:rPr>
              <w:br/>
              <w:t>Note: 1: A new question starts</w:t>
            </w: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t>displayMode</w:t>
            </w:r>
          </w:p>
        </w:tc>
        <w:tc>
          <w:tcPr>
            <w:tcW w:w="0" w:type="auto"/>
          </w:tcPr>
          <w:p w:rsidR="007812D1" w:rsidRPr="00A87816" w:rsidRDefault="00E45DBC">
            <w:pPr>
              <w:pStyle w:val="Compact"/>
              <w:rPr>
                <w:rFonts w:cs="Times New Roman"/>
              </w:rPr>
            </w:pPr>
            <w:r w:rsidRPr="00A87816">
              <w:rPr>
                <w:rFonts w:cs="Times New Roman"/>
              </w:rPr>
              <w:t>Question number display mode</w:t>
            </w:r>
          </w:p>
        </w:tc>
        <w:tc>
          <w:tcPr>
            <w:tcW w:w="0" w:type="auto"/>
          </w:tcPr>
          <w:p w:rsidR="007812D1" w:rsidRPr="00A87816" w:rsidRDefault="00E45DBC">
            <w:pPr>
              <w:pStyle w:val="Compact"/>
              <w:rPr>
                <w:rFonts w:cs="Times New Roman"/>
              </w:rPr>
            </w:pPr>
            <w:r w:rsidRPr="00A87816">
              <w:rPr>
                <w:rFonts w:cs="Times New Roman"/>
              </w:rPr>
              <w:t xml:space="preserve">0: Do not display the beginning </w:t>
            </w:r>
            <w:r w:rsidRPr="00A87816">
              <w:rPr>
                <w:rFonts w:cs="Times New Roman"/>
              </w:rPr>
              <w:br/>
              <w:t xml:space="preserve">1: </w:t>
            </w:r>
            <w:r w:rsidR="00CF7F76">
              <w:rPr>
                <w:rFonts w:cs="Times New Roman"/>
              </w:rPr>
              <w:t>Display the beginning as “Q”</w:t>
            </w:r>
            <w:r w:rsidRPr="00A87816">
              <w:rPr>
                <w:rFonts w:cs="Times New Roman"/>
              </w:rPr>
              <w:t xml:space="preserve"> </w:t>
            </w:r>
            <w:r w:rsidRPr="00A87816">
              <w:rPr>
                <w:rFonts w:cs="Times New Roman"/>
              </w:rPr>
              <w:br/>
              <w:t xml:space="preserve">2: </w:t>
            </w:r>
            <w:r w:rsidR="00CF7F76">
              <w:rPr>
                <w:rFonts w:cs="Times New Roman"/>
              </w:rPr>
              <w:t>Display the beginning as “</w:t>
            </w:r>
            <w:del w:id="438" w:author="陈定敏" w:date="2023-12-18T12:52:00Z">
              <w:r w:rsidR="00CF7F76" w:rsidDel="00253813">
                <w:rPr>
                  <w:rFonts w:cs="Times New Roman" w:hint="eastAsia"/>
                  <w:lang w:eastAsia="zh-CN"/>
                </w:rPr>
                <w:delText>question</w:delText>
              </w:r>
            </w:del>
            <w:ins w:id="439" w:author="陈定敏" w:date="2023-12-18T12:52:00Z">
              <w:r w:rsidR="00253813">
                <w:rPr>
                  <w:rFonts w:cs="Times New Roman" w:hint="eastAsia"/>
                  <w:lang w:eastAsia="zh-CN"/>
                </w:rPr>
                <w:t>题</w:t>
              </w:r>
            </w:ins>
            <w:r w:rsidR="00CF7F76">
              <w:rPr>
                <w:rFonts w:cs="Times New Roman"/>
              </w:rPr>
              <w:t>”</w:t>
            </w: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t>questions</w:t>
            </w:r>
          </w:p>
        </w:tc>
        <w:tc>
          <w:tcPr>
            <w:tcW w:w="0" w:type="auto"/>
          </w:tcPr>
          <w:p w:rsidR="007812D1" w:rsidRPr="00A87816" w:rsidRDefault="00E45DBC">
            <w:pPr>
              <w:pStyle w:val="Compact"/>
              <w:rPr>
                <w:rFonts w:cs="Times New Roman"/>
              </w:rPr>
            </w:pPr>
            <w:r w:rsidRPr="00A87816">
              <w:rPr>
                <w:rFonts w:cs="Times New Roman"/>
              </w:rPr>
              <w:t>Question details</w:t>
            </w:r>
          </w:p>
        </w:tc>
        <w:tc>
          <w:tcPr>
            <w:tcW w:w="0" w:type="auto"/>
          </w:tcPr>
          <w:p w:rsidR="007812D1" w:rsidRPr="00A87816" w:rsidRDefault="00E45DBC">
            <w:pPr>
              <w:pStyle w:val="Compact"/>
              <w:rPr>
                <w:rFonts w:cs="Times New Roman"/>
              </w:rPr>
            </w:pPr>
            <w:r w:rsidRPr="00A87816">
              <w:rPr>
                <w:rFonts w:cs="Times New Roman"/>
              </w:rPr>
              <w:t>Array [max 200 cells]</w:t>
            </w:r>
          </w:p>
        </w:tc>
      </w:tr>
    </w:tbl>
    <w:p w:rsidR="007812D1" w:rsidRPr="00A87816" w:rsidRDefault="00E45DBC">
      <w:pPr>
        <w:pStyle w:val="a0"/>
        <w:rPr>
          <w:rFonts w:cs="Times New Roman"/>
        </w:rPr>
      </w:pPr>
      <w:r w:rsidRPr="00A87816">
        <w:rPr>
          <w:rFonts w:cs="Times New Roman"/>
        </w:rPr>
        <w:t>Question details array parameter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43"/>
        <w:gridCol w:w="2609"/>
        <w:gridCol w:w="3505"/>
      </w:tblGrid>
      <w:tr w:rsidR="007812D1" w:rsidRPr="00A87816" w:rsidTr="004460A3">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t>questionLevel1Symbol</w:t>
            </w:r>
          </w:p>
        </w:tc>
        <w:tc>
          <w:tcPr>
            <w:tcW w:w="0" w:type="auto"/>
          </w:tcPr>
          <w:p w:rsidR="007812D1" w:rsidRPr="00A87816" w:rsidRDefault="00E45DBC">
            <w:pPr>
              <w:pStyle w:val="Compact"/>
              <w:rPr>
                <w:rFonts w:cs="Times New Roman"/>
              </w:rPr>
            </w:pPr>
            <w:r w:rsidRPr="00A87816">
              <w:rPr>
                <w:rFonts w:cs="Times New Roman"/>
              </w:rPr>
              <w:t>Level 1 question number</w:t>
            </w:r>
          </w:p>
        </w:tc>
        <w:tc>
          <w:tcPr>
            <w:tcW w:w="0" w:type="auto"/>
          </w:tcPr>
          <w:p w:rsidR="007812D1" w:rsidRPr="00A87816" w:rsidRDefault="00E45DBC">
            <w:pPr>
              <w:pStyle w:val="Compact"/>
              <w:rPr>
                <w:rFonts w:cs="Times New Roman"/>
              </w:rPr>
            </w:pPr>
            <w:r w:rsidRPr="00A87816">
              <w:rPr>
                <w:rFonts w:cs="Times New Roman"/>
              </w:rPr>
              <w:t>1-200</w:t>
            </w: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t>questionLevel2Symbol</w:t>
            </w:r>
          </w:p>
        </w:tc>
        <w:tc>
          <w:tcPr>
            <w:tcW w:w="0" w:type="auto"/>
          </w:tcPr>
          <w:p w:rsidR="007812D1" w:rsidRPr="00A87816" w:rsidRDefault="00CF7F76">
            <w:pPr>
              <w:pStyle w:val="Compact"/>
              <w:rPr>
                <w:rFonts w:cs="Times New Roman"/>
              </w:rPr>
            </w:pPr>
            <w:r>
              <w:rPr>
                <w:rFonts w:cs="Times New Roman"/>
              </w:rPr>
              <w:t>L</w:t>
            </w:r>
            <w:r w:rsidR="00E45DBC" w:rsidRPr="00A87816">
              <w:rPr>
                <w:rFonts w:cs="Times New Roman"/>
              </w:rPr>
              <w:t xml:space="preserve">evel </w:t>
            </w:r>
            <w:r>
              <w:rPr>
                <w:rFonts w:cs="Times New Roman"/>
              </w:rPr>
              <w:t xml:space="preserve">2 </w:t>
            </w:r>
            <w:r w:rsidR="00E45DBC" w:rsidRPr="00A87816">
              <w:rPr>
                <w:rFonts w:cs="Times New Roman"/>
              </w:rPr>
              <w:t>question number</w:t>
            </w:r>
          </w:p>
        </w:tc>
        <w:tc>
          <w:tcPr>
            <w:tcW w:w="0" w:type="auto"/>
          </w:tcPr>
          <w:p w:rsidR="007812D1" w:rsidRPr="00A87816" w:rsidRDefault="00E45DBC">
            <w:pPr>
              <w:pStyle w:val="Compact"/>
              <w:rPr>
                <w:rFonts w:cs="Times New Roman"/>
              </w:rPr>
            </w:pPr>
            <w:r w:rsidRPr="00A87816">
              <w:rPr>
                <w:rFonts w:cs="Times New Roman"/>
              </w:rPr>
              <w:t>1-99 [valid when displayMode=0]</w:t>
            </w: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lastRenderedPageBreak/>
              <w:t>course</w:t>
            </w:r>
          </w:p>
        </w:tc>
        <w:tc>
          <w:tcPr>
            <w:tcW w:w="0" w:type="auto"/>
          </w:tcPr>
          <w:p w:rsidR="007812D1" w:rsidRPr="00A87816" w:rsidRDefault="00E45DBC">
            <w:pPr>
              <w:pStyle w:val="Compact"/>
              <w:rPr>
                <w:rFonts w:cs="Times New Roman"/>
              </w:rPr>
            </w:pPr>
            <w:r w:rsidRPr="00A87816">
              <w:rPr>
                <w:rFonts w:cs="Times New Roman"/>
              </w:rPr>
              <w:t>suject</w:t>
            </w:r>
          </w:p>
        </w:tc>
        <w:tc>
          <w:tcPr>
            <w:tcW w:w="0" w:type="auto"/>
          </w:tcPr>
          <w:p w:rsidR="007812D1" w:rsidRPr="00A87816" w:rsidRDefault="00E45DBC">
            <w:pPr>
              <w:pStyle w:val="Compact"/>
              <w:rPr>
                <w:rFonts w:cs="Times New Roman"/>
              </w:rPr>
            </w:pPr>
            <w:r w:rsidRPr="00A87816">
              <w:rPr>
                <w:rFonts w:cs="Times New Roman"/>
              </w:rPr>
              <w:t xml:space="preserve">1: Chinese </w:t>
            </w:r>
            <w:r w:rsidRPr="00A87816">
              <w:rPr>
                <w:rFonts w:cs="Times New Roman"/>
              </w:rPr>
              <w:br/>
              <w:t xml:space="preserve">2: Mathematics </w:t>
            </w:r>
            <w:r w:rsidRPr="00A87816">
              <w:rPr>
                <w:rFonts w:cs="Times New Roman"/>
              </w:rPr>
              <w:br/>
              <w:t xml:space="preserve">3: English </w:t>
            </w:r>
            <w:r w:rsidRPr="00A87816">
              <w:rPr>
                <w:rFonts w:cs="Times New Roman"/>
              </w:rPr>
              <w:br/>
              <w:t xml:space="preserve">4: Politics </w:t>
            </w:r>
            <w:r w:rsidRPr="00A87816">
              <w:rPr>
                <w:rFonts w:cs="Times New Roman"/>
              </w:rPr>
              <w:br/>
              <w:t xml:space="preserve">5: History </w:t>
            </w:r>
            <w:r w:rsidRPr="00A87816">
              <w:rPr>
                <w:rFonts w:cs="Times New Roman"/>
              </w:rPr>
              <w:br/>
              <w:t xml:space="preserve">6: Geography </w:t>
            </w:r>
            <w:r w:rsidRPr="00A87816">
              <w:rPr>
                <w:rFonts w:cs="Times New Roman"/>
              </w:rPr>
              <w:br/>
              <w:t xml:space="preserve">7: Biology </w:t>
            </w:r>
            <w:r w:rsidRPr="00A87816">
              <w:rPr>
                <w:rFonts w:cs="Times New Roman"/>
              </w:rPr>
              <w:br/>
              <w:t xml:space="preserve">8: Physics </w:t>
            </w:r>
            <w:r w:rsidRPr="00A87816">
              <w:rPr>
                <w:rFonts w:cs="Times New Roman"/>
              </w:rPr>
              <w:br/>
              <w:t>9: Chemistry</w:t>
            </w: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t>questionType</w:t>
            </w:r>
          </w:p>
        </w:tc>
        <w:tc>
          <w:tcPr>
            <w:tcW w:w="0" w:type="auto"/>
          </w:tcPr>
          <w:p w:rsidR="007812D1" w:rsidRPr="00A87816" w:rsidRDefault="00E45DBC">
            <w:pPr>
              <w:pStyle w:val="Compact"/>
              <w:rPr>
                <w:rFonts w:cs="Times New Roman"/>
              </w:rPr>
            </w:pPr>
            <w:r w:rsidRPr="00A87816">
              <w:rPr>
                <w:rFonts w:cs="Times New Roman"/>
              </w:rPr>
              <w:t>question type</w:t>
            </w:r>
          </w:p>
        </w:tc>
        <w:tc>
          <w:tcPr>
            <w:tcW w:w="0" w:type="auto"/>
          </w:tcPr>
          <w:p w:rsidR="007812D1" w:rsidRPr="00A87816" w:rsidRDefault="00E45DBC">
            <w:pPr>
              <w:pStyle w:val="Compact"/>
              <w:rPr>
                <w:rFonts w:cs="Times New Roman"/>
              </w:rPr>
            </w:pPr>
            <w:r w:rsidRPr="00A87816">
              <w:rPr>
                <w:rFonts w:cs="Times New Roman"/>
              </w:rPr>
              <w:t xml:space="preserve">1: </w:t>
            </w:r>
            <w:r w:rsidR="00F158F7">
              <w:rPr>
                <w:rFonts w:cs="Times New Roman"/>
              </w:rPr>
              <w:t>Single choice</w:t>
            </w:r>
            <w:r w:rsidRPr="00A87816">
              <w:rPr>
                <w:rFonts w:cs="Times New Roman"/>
              </w:rPr>
              <w:t xml:space="preserve"> </w:t>
            </w:r>
            <w:r w:rsidRPr="00A87816">
              <w:rPr>
                <w:rFonts w:cs="Times New Roman"/>
              </w:rPr>
              <w:br/>
              <w:t xml:space="preserve">2: </w:t>
            </w:r>
            <w:r w:rsidR="00F158F7">
              <w:rPr>
                <w:rFonts w:cs="Times New Roman"/>
              </w:rPr>
              <w:t>Multiple choices</w:t>
            </w:r>
            <w:r w:rsidRPr="00A87816">
              <w:rPr>
                <w:rFonts w:cs="Times New Roman"/>
              </w:rPr>
              <w:t xml:space="preserve"> (sorting) </w:t>
            </w:r>
            <w:r w:rsidRPr="00A87816">
              <w:rPr>
                <w:rFonts w:cs="Times New Roman"/>
              </w:rPr>
              <w:br/>
              <w:t xml:space="preserve">3: Number </w:t>
            </w:r>
            <w:r w:rsidRPr="00A87816">
              <w:rPr>
                <w:rFonts w:cs="Times New Roman"/>
              </w:rPr>
              <w:br/>
              <w:t>4: Judgment</w:t>
            </w:r>
          </w:p>
        </w:tc>
      </w:tr>
      <w:tr w:rsidR="007812D1" w:rsidRPr="00A87816" w:rsidTr="004460A3">
        <w:tc>
          <w:tcPr>
            <w:tcW w:w="0" w:type="auto"/>
          </w:tcPr>
          <w:p w:rsidR="007812D1" w:rsidRPr="00A87816" w:rsidRDefault="00E45DBC">
            <w:pPr>
              <w:pStyle w:val="Compact"/>
              <w:rPr>
                <w:rFonts w:cs="Times New Roman"/>
              </w:rPr>
            </w:pPr>
            <w:r w:rsidRPr="00A87816">
              <w:rPr>
                <w:rFonts w:cs="Times New Roman"/>
              </w:rPr>
              <w:t>option</w:t>
            </w:r>
          </w:p>
        </w:tc>
        <w:tc>
          <w:tcPr>
            <w:tcW w:w="0" w:type="auto"/>
          </w:tcPr>
          <w:p w:rsidR="007812D1" w:rsidRPr="00A87816" w:rsidRDefault="00E45DBC">
            <w:pPr>
              <w:pStyle w:val="Compact"/>
              <w:rPr>
                <w:rFonts w:cs="Times New Roman"/>
              </w:rPr>
            </w:pPr>
            <w:r w:rsidRPr="00A87816">
              <w:rPr>
                <w:rFonts w:cs="Times New Roman"/>
              </w:rPr>
              <w:t>Number of options</w:t>
            </w:r>
          </w:p>
        </w:tc>
        <w:tc>
          <w:tcPr>
            <w:tcW w:w="0" w:type="auto"/>
          </w:tcPr>
          <w:p w:rsidR="007812D1" w:rsidRPr="00A87816" w:rsidRDefault="00E45DBC">
            <w:pPr>
              <w:pStyle w:val="Compact"/>
              <w:rPr>
                <w:rFonts w:cs="Times New Roman"/>
              </w:rPr>
            </w:pPr>
            <w:r w:rsidRPr="00A87816">
              <w:rPr>
                <w:rFonts w:cs="Times New Roman"/>
              </w:rPr>
              <w:t xml:space="preserve">Valid when questionType = 1. </w:t>
            </w:r>
            <w:r w:rsidRPr="00A87816">
              <w:rPr>
                <w:rFonts w:cs="Times New Roman"/>
              </w:rPr>
              <w:br/>
              <w:t xml:space="preserve">Valid when questionType = 2. </w:t>
            </w:r>
            <w:r w:rsidRPr="00A87816">
              <w:rPr>
                <w:rFonts w:cs="Times New Roman"/>
              </w:rPr>
              <w:br/>
              <w:t xml:space="preserve">This item defaults to 4; </w:t>
            </w:r>
            <w:r w:rsidRPr="00A87816">
              <w:rPr>
                <w:rFonts w:cs="Times New Roman"/>
              </w:rPr>
              <w:br/>
              <w:t>range: 1-10.</w:t>
            </w:r>
          </w:p>
        </w:tc>
      </w:tr>
    </w:tbl>
    <w:p w:rsidR="007812D1" w:rsidRPr="00A87816" w:rsidRDefault="00E45DBC">
      <w:pPr>
        <w:pStyle w:val="a0"/>
        <w:rPr>
          <w:rFonts w:cs="Times New Roman"/>
        </w:rPr>
      </w:pPr>
      <w:r w:rsidRPr="00A87816">
        <w:rPr>
          <w:rFonts w:cs="Times New Roman"/>
        </w:rPr>
        <w:t xml:space="preserve">Instruction sample: With subjects + Level 2 question types + Do not display the beginning </w:t>
      </w:r>
      <w:r w:rsidRPr="00A87816">
        <w:rPr>
          <w:rFonts w:cs="Times New Roman"/>
        </w:rPr>
        <w:br/>
      </w:r>
      <w:r w:rsidR="007E555E">
        <w:rPr>
          <w:rFonts w:cs="Times New Roman"/>
        </w:rPr>
        <w:t>Sample Purpose</w:t>
      </w:r>
      <w:r w:rsidRPr="00A87816">
        <w:rPr>
          <w:rFonts w:cs="Times New Roman"/>
        </w:rPr>
        <w:t>: Chinese 2 questions + Mathematics 2 questions + English 2 questions</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"startKeyPadMultipleQuestionsCourse"</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"examNo"</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"displayMode"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"questionLevel2Symbol"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"questionLevel2Symbol"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"option"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"questionLevel2Symbol"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"questionLevel2Symbol"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lastRenderedPageBreak/>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"questionLevel2Symbol"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"questionLevel2Symbol"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"59"</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Instruction sample: with subjects + level 1 question type</w:t>
      </w:r>
      <w:r w:rsidR="00CF7F76">
        <w:rPr>
          <w:rFonts w:cs="Times New Roman"/>
        </w:rPr>
        <w:t xml:space="preserve"> + do not show the beginning</w:t>
      </w:r>
      <w:r w:rsidRPr="00A87816">
        <w:rPr>
          <w:rFonts w:cs="Times New Roman"/>
        </w:rPr>
        <w:br/>
      </w:r>
      <w:r w:rsidR="007E555E">
        <w:rPr>
          <w:rFonts w:cs="Times New Roman"/>
        </w:rPr>
        <w:t>Sample Purpose</w:t>
      </w:r>
      <w:r w:rsidRPr="00A87816">
        <w:rPr>
          <w:rFonts w:cs="Times New Roman"/>
        </w:rPr>
        <w:t>: Chinese 4 questions</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"startKeyPadMultipleQuestionsCourse"</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"examNo"</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"displayMode"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"option"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"59"</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 xml:space="preserve">Instruction sample: with subjects + level 1 question type + display </w:t>
      </w:r>
      <w:r w:rsidR="00CF7F76">
        <w:rPr>
          <w:rFonts w:cs="Times New Roman"/>
        </w:rPr>
        <w:t xml:space="preserve">the beginning as </w:t>
      </w:r>
      <w:r w:rsidR="00CF7F76" w:rsidRPr="00A87816">
        <w:rPr>
          <w:rFonts w:cs="Times New Roman"/>
        </w:rPr>
        <w:t>"Q"</w:t>
      </w:r>
      <w:r w:rsidR="00CF7F76">
        <w:rPr>
          <w:rFonts w:cs="Times New Roman"/>
        </w:rPr>
        <w:br/>
        <w:t>S</w:t>
      </w:r>
      <w:r w:rsidRPr="00A87816">
        <w:rPr>
          <w:rFonts w:cs="Times New Roman"/>
        </w:rPr>
        <w:t>ample Purpose: Chinese 4 questions</w:t>
      </w:r>
    </w:p>
    <w:p w:rsidR="007812D1" w:rsidRPr="00A87816" w:rsidRDefault="00E45DBC">
      <w:pPr>
        <w:pStyle w:val="SourceCode"/>
        <w:rPr>
          <w:rFonts w:cs="Times New Roman"/>
        </w:rPr>
      </w:pPr>
      <w:r w:rsidRPr="00A87816">
        <w:rPr>
          <w:rStyle w:val="FunctionTok"/>
          <w:rFonts w:ascii="Times New Roman" w:hAnsi="Times New Roman" w:cs="Times New Roman"/>
        </w:rPr>
        <w:lastRenderedPageBreak/>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"startKeyPadMultipleQuestionsCourse"</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"examNo"</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"displayMode"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"option"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"59"</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 xml:space="preserve">Instruction sample: </w:t>
      </w:r>
      <w:r w:rsidR="001A4E55">
        <w:rPr>
          <w:rFonts w:cs="Times New Roman"/>
        </w:rPr>
        <w:t>With</w:t>
      </w:r>
      <w:r w:rsidRPr="00A87816">
        <w:rPr>
          <w:rFonts w:cs="Times New Roman"/>
        </w:rPr>
        <w:t xml:space="preserve"> subjects + Level 1 question type + Display</w:t>
      </w:r>
      <w:r w:rsidR="001A4E55">
        <w:rPr>
          <w:rFonts w:cs="Times New Roman"/>
        </w:rPr>
        <w:t xml:space="preserve"> the </w:t>
      </w:r>
      <w:r w:rsidR="001A4E55" w:rsidRPr="00A87816">
        <w:rPr>
          <w:rFonts w:cs="Times New Roman"/>
        </w:rPr>
        <w:t xml:space="preserve">beginning </w:t>
      </w:r>
      <w:r w:rsidR="001A4E55">
        <w:rPr>
          <w:rFonts w:cs="Times New Roman"/>
        </w:rPr>
        <w:t>as</w:t>
      </w:r>
      <w:r w:rsidR="001A4E55" w:rsidRPr="00A87816">
        <w:rPr>
          <w:rFonts w:cs="Times New Roman"/>
        </w:rPr>
        <w:t xml:space="preserve"> "</w:t>
      </w:r>
      <w:del w:id="440" w:author="陈定敏" w:date="2023-12-18T12:53:00Z">
        <w:r w:rsidR="001A4E55" w:rsidRPr="00A87816" w:rsidDel="00253813">
          <w:rPr>
            <w:rFonts w:cs="Times New Roman" w:hint="eastAsia"/>
            <w:lang w:eastAsia="zh-CN"/>
          </w:rPr>
          <w:delText>question</w:delText>
        </w:r>
      </w:del>
      <w:ins w:id="441" w:author="陈定敏" w:date="2023-12-18T12:53:00Z">
        <w:r w:rsidR="00253813">
          <w:rPr>
            <w:rFonts w:cs="Times New Roman" w:hint="eastAsia"/>
            <w:lang w:eastAsia="zh-CN"/>
          </w:rPr>
          <w:t>题</w:t>
        </w:r>
      </w:ins>
      <w:r w:rsidR="001A4E55" w:rsidRPr="00A87816">
        <w:rPr>
          <w:rFonts w:cs="Times New Roman"/>
        </w:rPr>
        <w:t>"</w:t>
      </w:r>
      <w:r w:rsidRPr="00A87816">
        <w:rPr>
          <w:rFonts w:cs="Times New Roman"/>
        </w:rPr>
        <w:t xml:space="preserve"> </w:t>
      </w:r>
      <w:r w:rsidRPr="00A87816">
        <w:rPr>
          <w:rFonts w:cs="Times New Roman"/>
        </w:rPr>
        <w:br/>
      </w:r>
      <w:r w:rsidR="001A4E55">
        <w:rPr>
          <w:rFonts w:cs="Times New Roman"/>
        </w:rPr>
        <w:t>S</w:t>
      </w:r>
      <w:r w:rsidRPr="00A87816">
        <w:rPr>
          <w:rFonts w:cs="Times New Roman"/>
        </w:rPr>
        <w:t>ample Purpose: Chinese 4 questions</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"startKeyPadMultipleQuestionsCourse"</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"examNo"</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"displayMode"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"option"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Fonts w:cs="Times New Roman"/>
        </w:rPr>
        <w:br/>
      </w:r>
      <w:r w:rsidRPr="00A87816">
        <w:rPr>
          <w:rStyle w:val="NormalTok"/>
          <w:rFonts w:ascii="Times New Roman" w:hAnsi="Times New Roman" w:cs="Times New Roman"/>
        </w:rPr>
        <w:lastRenderedPageBreak/>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"59"</w:t>
      </w:r>
      <w:r w:rsidRPr="00A87816">
        <w:rPr>
          <w:rFonts w:cs="Times New Roman"/>
        </w:rPr>
        <w:br/>
      </w:r>
      <w:r w:rsidRPr="00A87816">
        <w:rPr>
          <w:rStyle w:val="FunctionTok"/>
          <w:rFonts w:ascii="Times New Roman" w:hAnsi="Times New Roman" w:cs="Times New Roman"/>
        </w:rPr>
        <w:t>}</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"keyPadMultipleQuestionsCourse" // </w:t>
      </w:r>
      <w:r w:rsidRPr="00A87816">
        <w:rPr>
          <w:rFonts w:cs="Times New Roman"/>
        </w:rPr>
        <w:br/>
        <w:t xml:space="preserve">baseId: "1"//Received base station ID </w:t>
      </w:r>
      <w:r w:rsidRPr="00A87816">
        <w:rPr>
          <w:rFonts w:cs="Times New Roman"/>
        </w:rPr>
        <w:br/>
        <w:t>infos:{"state":"OK"}//Return status, success is OK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"keyPadMultipleQuestionsCourse"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"59" </w:t>
      </w:r>
      <w:r w:rsidRPr="00A87816">
        <w:rPr>
          <w:rFonts w:cs="Times New Roman"/>
        </w:rPr>
        <w:br/>
      </w:r>
      <w:r w:rsidRPr="00A87816">
        <w:rPr>
          <w:rStyle w:val="FunctionTok"/>
          <w:rFonts w:ascii="Times New Roman" w:hAnsi="Times New Roman" w:cs="Times New Roman"/>
        </w:rPr>
        <w:t>}</w:t>
      </w:r>
    </w:p>
    <w:p w:rsidR="007812D1" w:rsidRPr="00A87816" w:rsidRDefault="004F6EA8" w:rsidP="00BF4B64">
      <w:pPr>
        <w:pStyle w:val="5"/>
        <w:numPr>
          <w:ilvl w:val="0"/>
          <w:numId w:val="55"/>
        </w:numPr>
        <w:spacing w:before="0"/>
      </w:pPr>
      <w:bookmarkStart w:id="442" w:name="主观题分数输入接口-1"/>
      <w:bookmarkEnd w:id="437"/>
      <w:r w:rsidRPr="004F6EA8">
        <w:t>Interface for Subjective Question Score Input</w:t>
      </w:r>
    </w:p>
    <w:p w:rsidR="007812D1" w:rsidRPr="00A87816" w:rsidRDefault="00800904">
      <w:pPr>
        <w:pStyle w:val="FirstParagraph"/>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"startKeyPadMultipleQuestionsSubjective" //Start subjective question score input </w:t>
      </w:r>
      <w:r w:rsidRPr="00A87816">
        <w:rPr>
          <w:rFonts w:cs="Times New Roman"/>
        </w:rPr>
        <w:br/>
        <w:t>params: {}</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97"/>
        <w:gridCol w:w="1770"/>
        <w:gridCol w:w="3129"/>
      </w:tblGrid>
      <w:tr w:rsidR="007812D1" w:rsidRPr="00A87816" w:rsidTr="00987479">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987479">
        <w:tc>
          <w:tcPr>
            <w:tcW w:w="0" w:type="auto"/>
          </w:tcPr>
          <w:p w:rsidR="007812D1" w:rsidRPr="00A87816" w:rsidRDefault="00E45DBC">
            <w:pPr>
              <w:pStyle w:val="Compact"/>
              <w:rPr>
                <w:rFonts w:cs="Times New Roman"/>
              </w:rPr>
            </w:pPr>
            <w:r w:rsidRPr="00A87816">
              <w:rPr>
                <w:rFonts w:cs="Times New Roman"/>
              </w:rPr>
              <w:t>examNo</w:t>
            </w:r>
          </w:p>
        </w:tc>
        <w:tc>
          <w:tcPr>
            <w:tcW w:w="0" w:type="auto"/>
          </w:tcPr>
          <w:p w:rsidR="007812D1" w:rsidRPr="00A87816" w:rsidRDefault="00B71350">
            <w:pPr>
              <w:pStyle w:val="Compact"/>
              <w:rPr>
                <w:rFonts w:cs="Times New Roman"/>
              </w:rPr>
            </w:pPr>
            <w:r>
              <w:rPr>
                <w:rFonts w:cs="Times New Roman"/>
              </w:rPr>
              <w:t>Exam</w:t>
            </w:r>
            <w:r w:rsidR="00E45DBC" w:rsidRPr="00A87816">
              <w:rPr>
                <w:rFonts w:cs="Times New Roman"/>
              </w:rPr>
              <w:t xml:space="preserve"> number</w:t>
            </w:r>
          </w:p>
        </w:tc>
        <w:tc>
          <w:tcPr>
            <w:tcW w:w="0" w:type="auto"/>
          </w:tcPr>
          <w:p w:rsidR="007812D1" w:rsidRPr="00A87816" w:rsidRDefault="00E45DBC">
            <w:pPr>
              <w:pStyle w:val="Compact"/>
              <w:rPr>
                <w:rFonts w:cs="Times New Roman"/>
              </w:rPr>
            </w:pPr>
            <w:r w:rsidRPr="00A87816">
              <w:rPr>
                <w:rFonts w:cs="Times New Roman"/>
              </w:rPr>
              <w:t xml:space="preserve">1-9999 </w:t>
            </w:r>
            <w:r w:rsidRPr="00A87816">
              <w:rPr>
                <w:rFonts w:cs="Times New Roman"/>
              </w:rPr>
              <w:br/>
              <w:t>Note: 1: A new question starts</w:t>
            </w:r>
          </w:p>
        </w:tc>
      </w:tr>
      <w:tr w:rsidR="007812D1" w:rsidRPr="00A87816" w:rsidTr="00987479">
        <w:tc>
          <w:tcPr>
            <w:tcW w:w="0" w:type="auto"/>
          </w:tcPr>
          <w:p w:rsidR="007812D1" w:rsidRPr="00A87816" w:rsidRDefault="00E45DBC">
            <w:pPr>
              <w:pStyle w:val="Compact"/>
              <w:rPr>
                <w:rFonts w:cs="Times New Roman"/>
              </w:rPr>
            </w:pPr>
            <w:r w:rsidRPr="00A87816">
              <w:rPr>
                <w:rFonts w:cs="Times New Roman"/>
              </w:rPr>
              <w:t>questions</w:t>
            </w:r>
          </w:p>
        </w:tc>
        <w:tc>
          <w:tcPr>
            <w:tcW w:w="0" w:type="auto"/>
          </w:tcPr>
          <w:p w:rsidR="007812D1" w:rsidRPr="00A87816" w:rsidRDefault="00E45DBC">
            <w:pPr>
              <w:pStyle w:val="Compact"/>
              <w:rPr>
                <w:rFonts w:cs="Times New Roman"/>
              </w:rPr>
            </w:pPr>
            <w:r w:rsidRPr="00A87816">
              <w:rPr>
                <w:rFonts w:cs="Times New Roman"/>
              </w:rPr>
              <w:t>Question details</w:t>
            </w:r>
          </w:p>
        </w:tc>
        <w:tc>
          <w:tcPr>
            <w:tcW w:w="0" w:type="auto"/>
          </w:tcPr>
          <w:p w:rsidR="007812D1" w:rsidRPr="00A87816" w:rsidRDefault="00E45DBC">
            <w:pPr>
              <w:pStyle w:val="Compact"/>
              <w:rPr>
                <w:rFonts w:cs="Times New Roman"/>
              </w:rPr>
            </w:pPr>
            <w:r w:rsidRPr="00A87816">
              <w:rPr>
                <w:rFonts w:cs="Times New Roman"/>
              </w:rPr>
              <w:t>Array [max 200 cells]</w:t>
            </w:r>
          </w:p>
        </w:tc>
      </w:tr>
    </w:tbl>
    <w:p w:rsidR="007812D1" w:rsidRPr="00A87816" w:rsidRDefault="00E45DBC">
      <w:pPr>
        <w:pStyle w:val="a0"/>
        <w:rPr>
          <w:rFonts w:cs="Times New Roman"/>
        </w:rPr>
      </w:pPr>
      <w:r w:rsidRPr="00A87816">
        <w:rPr>
          <w:rFonts w:cs="Times New Roman"/>
        </w:rPr>
        <w:t>Question details array parameter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43"/>
        <w:gridCol w:w="2609"/>
        <w:gridCol w:w="3509"/>
      </w:tblGrid>
      <w:tr w:rsidR="007812D1" w:rsidRPr="00A87816" w:rsidTr="00987479">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987479">
        <w:tc>
          <w:tcPr>
            <w:tcW w:w="0" w:type="auto"/>
          </w:tcPr>
          <w:p w:rsidR="007812D1" w:rsidRPr="00A87816" w:rsidRDefault="00E45DBC">
            <w:pPr>
              <w:pStyle w:val="Compact"/>
              <w:rPr>
                <w:rFonts w:cs="Times New Roman"/>
              </w:rPr>
            </w:pPr>
            <w:r w:rsidRPr="00A87816">
              <w:rPr>
                <w:rFonts w:cs="Times New Roman"/>
              </w:rPr>
              <w:t>questionLevel1Symbol</w:t>
            </w:r>
          </w:p>
        </w:tc>
        <w:tc>
          <w:tcPr>
            <w:tcW w:w="0" w:type="auto"/>
          </w:tcPr>
          <w:p w:rsidR="007812D1" w:rsidRPr="00A87816" w:rsidRDefault="00E45DBC">
            <w:pPr>
              <w:pStyle w:val="Compact"/>
              <w:rPr>
                <w:rFonts w:cs="Times New Roman"/>
              </w:rPr>
            </w:pPr>
            <w:r w:rsidRPr="00A87816">
              <w:rPr>
                <w:rFonts w:cs="Times New Roman"/>
              </w:rPr>
              <w:t>Level 1 question number</w:t>
            </w:r>
          </w:p>
        </w:tc>
        <w:tc>
          <w:tcPr>
            <w:tcW w:w="0" w:type="auto"/>
          </w:tcPr>
          <w:p w:rsidR="007812D1" w:rsidRPr="00A87816" w:rsidRDefault="00E45DBC">
            <w:pPr>
              <w:pStyle w:val="Compact"/>
              <w:rPr>
                <w:rFonts w:cs="Times New Roman"/>
              </w:rPr>
            </w:pPr>
            <w:r w:rsidRPr="00A87816">
              <w:rPr>
                <w:rFonts w:cs="Times New Roman"/>
              </w:rPr>
              <w:t>1-200</w:t>
            </w:r>
          </w:p>
        </w:tc>
      </w:tr>
      <w:tr w:rsidR="007812D1" w:rsidRPr="00A87816" w:rsidTr="00987479">
        <w:tc>
          <w:tcPr>
            <w:tcW w:w="0" w:type="auto"/>
          </w:tcPr>
          <w:p w:rsidR="007812D1" w:rsidRPr="00A87816" w:rsidRDefault="00E45DBC">
            <w:pPr>
              <w:pStyle w:val="Compact"/>
              <w:rPr>
                <w:rFonts w:cs="Times New Roman"/>
              </w:rPr>
            </w:pPr>
            <w:r w:rsidRPr="00A87816">
              <w:rPr>
                <w:rFonts w:cs="Times New Roman"/>
              </w:rPr>
              <w:t>toplimit</w:t>
            </w:r>
          </w:p>
        </w:tc>
        <w:tc>
          <w:tcPr>
            <w:tcW w:w="0" w:type="auto"/>
          </w:tcPr>
          <w:p w:rsidR="007812D1" w:rsidRPr="00A87816" w:rsidRDefault="00E45DBC">
            <w:pPr>
              <w:pStyle w:val="Compact"/>
              <w:rPr>
                <w:rFonts w:cs="Times New Roman"/>
              </w:rPr>
            </w:pPr>
            <w:r w:rsidRPr="00A87816">
              <w:rPr>
                <w:rFonts w:cs="Times New Roman"/>
              </w:rPr>
              <w:t>numerical upper limit</w:t>
            </w:r>
          </w:p>
        </w:tc>
        <w:tc>
          <w:tcPr>
            <w:tcW w:w="0" w:type="auto"/>
          </w:tcPr>
          <w:p w:rsidR="007812D1" w:rsidRPr="00A87816" w:rsidRDefault="00E45DBC">
            <w:pPr>
              <w:pStyle w:val="Compact"/>
              <w:rPr>
                <w:rFonts w:cs="Times New Roman"/>
              </w:rPr>
            </w:pPr>
            <w:r w:rsidRPr="00A87816">
              <w:rPr>
                <w:rFonts w:cs="Times New Roman"/>
              </w:rPr>
              <w:t>1-600</w:t>
            </w:r>
          </w:p>
        </w:tc>
      </w:tr>
      <w:tr w:rsidR="007812D1" w:rsidRPr="00A87816" w:rsidTr="00987479">
        <w:tc>
          <w:tcPr>
            <w:tcW w:w="0" w:type="auto"/>
          </w:tcPr>
          <w:p w:rsidR="007812D1" w:rsidRPr="00A87816" w:rsidRDefault="00E45DBC">
            <w:pPr>
              <w:pStyle w:val="Compact"/>
              <w:rPr>
                <w:rFonts w:cs="Times New Roman"/>
              </w:rPr>
            </w:pPr>
            <w:r w:rsidRPr="00A87816">
              <w:rPr>
                <w:rFonts w:cs="Times New Roman"/>
              </w:rPr>
              <w:t>decimal</w:t>
            </w:r>
          </w:p>
        </w:tc>
        <w:tc>
          <w:tcPr>
            <w:tcW w:w="0" w:type="auto"/>
          </w:tcPr>
          <w:p w:rsidR="007812D1" w:rsidRPr="00A87816" w:rsidRDefault="00E45DBC">
            <w:pPr>
              <w:pStyle w:val="Compact"/>
              <w:rPr>
                <w:rFonts w:cs="Times New Roman"/>
              </w:rPr>
            </w:pPr>
            <w:r w:rsidRPr="00A87816">
              <w:rPr>
                <w:rFonts w:cs="Times New Roman"/>
              </w:rPr>
              <w:t>Decimal places</w:t>
            </w:r>
          </w:p>
        </w:tc>
        <w:tc>
          <w:tcPr>
            <w:tcW w:w="0" w:type="auto"/>
          </w:tcPr>
          <w:p w:rsidR="007812D1" w:rsidRPr="00A87816" w:rsidRDefault="00E45DBC">
            <w:pPr>
              <w:pStyle w:val="Compact"/>
              <w:rPr>
                <w:rFonts w:cs="Times New Roman"/>
              </w:rPr>
            </w:pPr>
            <w:r w:rsidRPr="00A87816">
              <w:rPr>
                <w:rFonts w:cs="Times New Roman"/>
              </w:rPr>
              <w:t xml:space="preserve">0: Invalid decimal </w:t>
            </w:r>
            <w:r w:rsidRPr="00A87816">
              <w:rPr>
                <w:rFonts w:cs="Times New Roman"/>
              </w:rPr>
              <w:br/>
              <w:t xml:space="preserve">1: One decimal place </w:t>
            </w:r>
            <w:r w:rsidRPr="00A87816">
              <w:rPr>
                <w:rFonts w:cs="Times New Roman"/>
              </w:rPr>
              <w:br/>
              <w:t xml:space="preserve">2: Two decimal places </w:t>
            </w:r>
            <w:r w:rsidRPr="00A87816">
              <w:rPr>
                <w:rFonts w:cs="Times New Roman"/>
              </w:rPr>
              <w:br/>
              <w:t>The default value of this item is 0.</w:t>
            </w:r>
          </w:p>
        </w:tc>
      </w:tr>
    </w:tbl>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"startKeyPadMultipleQuestionsSubjective"</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lastRenderedPageBreak/>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"examNo"</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"toplimit"</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"100"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"decimal"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"0"</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"toplimit"</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"100"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"decimal"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"toplimit"</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"100"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"decimal"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"toplimit"</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"100"</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"59"</w:t>
      </w:r>
      <w:r w:rsidRPr="00A87816">
        <w:rPr>
          <w:rFonts w:cs="Times New Roman"/>
        </w:rPr>
        <w:br/>
      </w:r>
      <w:r w:rsidRPr="00A87816">
        <w:rPr>
          <w:rStyle w:val="FunctionTok"/>
          <w:rFonts w:ascii="Times New Roman" w:hAnsi="Times New Roman" w:cs="Times New Roman"/>
        </w:rPr>
        <w:t>}</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"KeyPadMultipleQuestionsSubjective" // </w:t>
      </w:r>
      <w:r w:rsidRPr="00A87816">
        <w:rPr>
          <w:rFonts w:cs="Times New Roman"/>
        </w:rPr>
        <w:br/>
        <w:t xml:space="preserve">baseId: "1"//Received base station ID </w:t>
      </w:r>
      <w:r w:rsidRPr="00A87816">
        <w:rPr>
          <w:rFonts w:cs="Times New Roman"/>
        </w:rPr>
        <w:br/>
        <w:t>infos:{"state":"OK"}//Return status, success is OK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"KeyPadMultipleQuestionsSubjective"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"59" </w:t>
      </w:r>
      <w:r w:rsidRPr="00A87816">
        <w:rPr>
          <w:rFonts w:cs="Times New Roman"/>
        </w:rPr>
        <w:br/>
      </w:r>
      <w:r w:rsidRPr="00A87816">
        <w:rPr>
          <w:rStyle w:val="FunctionTok"/>
          <w:rFonts w:ascii="Times New Roman" w:hAnsi="Times New Roman" w:cs="Times New Roman"/>
        </w:rPr>
        <w:t>}</w:t>
      </w:r>
    </w:p>
    <w:p w:rsidR="007812D1" w:rsidRPr="00A87816" w:rsidRDefault="007812D1">
      <w:pPr>
        <w:pStyle w:val="FirstParagraph"/>
        <w:rPr>
          <w:rFonts w:cs="Times New Roman"/>
        </w:rPr>
      </w:pPr>
    </w:p>
    <w:p w:rsidR="007812D1" w:rsidRPr="00A87816" w:rsidRDefault="00E32D82" w:rsidP="00BF4B64">
      <w:pPr>
        <w:pStyle w:val="4"/>
        <w:numPr>
          <w:ilvl w:val="0"/>
          <w:numId w:val="56"/>
        </w:numPr>
      </w:pPr>
      <w:bookmarkStart w:id="443" w:name="接收作答-7"/>
      <w:bookmarkEnd w:id="435"/>
      <w:bookmarkEnd w:id="442"/>
      <w:r>
        <w:t>Receive answer</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"answerKeyPadMultipleQuestions" //Return </w:t>
      </w:r>
      <w:r w:rsidR="00444B84">
        <w:rPr>
          <w:rFonts w:cs="Times New Roman"/>
        </w:rPr>
        <w:t>test questions</w:t>
      </w:r>
    </w:p>
    <w:p w:rsidR="007812D1" w:rsidRPr="00A87816" w:rsidRDefault="00E45DBC">
      <w:pPr>
        <w:pStyle w:val="a0"/>
        <w:rPr>
          <w:rFonts w:cs="Times New Roman"/>
        </w:rPr>
      </w:pPr>
      <w:proofErr w:type="gramStart"/>
      <w:r w:rsidRPr="00A87816">
        <w:rPr>
          <w:rFonts w:cs="Times New Roman"/>
        </w:rPr>
        <w:t>baseId</w:t>
      </w:r>
      <w:proofErr w:type="gramEnd"/>
      <w:r w:rsidRPr="00A87816">
        <w:rPr>
          <w:rFonts w:cs="Times New Roman"/>
        </w:rPr>
        <w:t>: "1" //The ID of the base station that received the instruction</w:t>
      </w:r>
    </w:p>
    <w:p w:rsidR="007812D1" w:rsidRPr="00A87816" w:rsidRDefault="00E45DBC">
      <w:pPr>
        <w:pStyle w:val="a0"/>
        <w:rPr>
          <w:rFonts w:cs="Times New Roman"/>
        </w:rPr>
      </w:pPr>
      <w:proofErr w:type="gramStart"/>
      <w:r w:rsidRPr="00A87816">
        <w:rPr>
          <w:rFonts w:cs="Times New Roman"/>
        </w:rPr>
        <w:t>infos</w:t>
      </w:r>
      <w:proofErr w:type="gramEnd"/>
      <w:r w:rsidRPr="00A87816">
        <w:rPr>
          <w:rFonts w:cs="Times New Roman"/>
        </w:rPr>
        <w:t>: {}</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97"/>
        <w:gridCol w:w="2456"/>
        <w:gridCol w:w="3923"/>
      </w:tblGrid>
      <w:tr w:rsidR="007812D1" w:rsidRPr="00A87816" w:rsidTr="00987479">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lastRenderedPageBreak/>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987479">
        <w:tc>
          <w:tcPr>
            <w:tcW w:w="0" w:type="auto"/>
          </w:tcPr>
          <w:p w:rsidR="007812D1" w:rsidRPr="00A87816" w:rsidRDefault="00E45DBC">
            <w:pPr>
              <w:pStyle w:val="Compact"/>
              <w:rPr>
                <w:rFonts w:cs="Times New Roman"/>
              </w:rPr>
            </w:pPr>
            <w:r w:rsidRPr="00A87816">
              <w:rPr>
                <w:rFonts w:cs="Times New Roman"/>
              </w:rPr>
              <w:t>Time</w:t>
            </w:r>
          </w:p>
        </w:tc>
        <w:tc>
          <w:tcPr>
            <w:tcW w:w="0" w:type="auto"/>
          </w:tcPr>
          <w:p w:rsidR="007812D1" w:rsidRPr="00A87816" w:rsidRDefault="00E45DBC">
            <w:pPr>
              <w:pStyle w:val="Compact"/>
              <w:rPr>
                <w:rFonts w:cs="Times New Roman"/>
              </w:rPr>
            </w:pPr>
            <w:r w:rsidRPr="00A87816">
              <w:rPr>
                <w:rFonts w:cs="Times New Roman"/>
              </w:rPr>
              <w:t>Answer time</w:t>
            </w:r>
          </w:p>
        </w:tc>
        <w:tc>
          <w:tcPr>
            <w:tcW w:w="0" w:type="auto"/>
          </w:tcPr>
          <w:p w:rsidR="007812D1" w:rsidRPr="00A87816" w:rsidRDefault="00E45DBC">
            <w:pPr>
              <w:pStyle w:val="Compact"/>
              <w:rPr>
                <w:rFonts w:cs="Times New Roman"/>
              </w:rPr>
            </w:pPr>
            <w:r w:rsidRPr="00A87816">
              <w:rPr>
                <w:rFonts w:cs="Times New Roman"/>
              </w:rPr>
              <w:t>Unit: seconds, valid within 20 minutes</w:t>
            </w:r>
          </w:p>
        </w:tc>
      </w:tr>
      <w:tr w:rsidR="007812D1" w:rsidRPr="00A87816" w:rsidTr="00987479">
        <w:tc>
          <w:tcPr>
            <w:tcW w:w="0" w:type="auto"/>
          </w:tcPr>
          <w:p w:rsidR="007812D1" w:rsidRPr="00A87816" w:rsidRDefault="00E45DBC">
            <w:pPr>
              <w:pStyle w:val="Compact"/>
              <w:rPr>
                <w:rFonts w:cs="Times New Roman"/>
              </w:rPr>
            </w:pPr>
            <w:r w:rsidRPr="00A87816">
              <w:rPr>
                <w:rFonts w:cs="Times New Roman"/>
              </w:rPr>
              <w:t>keySn</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Sn</w:t>
            </w:r>
          </w:p>
        </w:tc>
        <w:tc>
          <w:tcPr>
            <w:tcW w:w="0" w:type="auto"/>
          </w:tcPr>
          <w:p w:rsidR="007812D1" w:rsidRPr="00A87816" w:rsidRDefault="007812D1">
            <w:pPr>
              <w:pStyle w:val="Compact"/>
              <w:rPr>
                <w:rFonts w:cs="Times New Roman"/>
              </w:rPr>
            </w:pPr>
          </w:p>
        </w:tc>
      </w:tr>
      <w:tr w:rsidR="007812D1" w:rsidRPr="00A87816" w:rsidTr="00987479">
        <w:tc>
          <w:tcPr>
            <w:tcW w:w="0" w:type="auto"/>
          </w:tcPr>
          <w:p w:rsidR="007812D1" w:rsidRPr="00A87816" w:rsidRDefault="00E45DBC">
            <w:pPr>
              <w:pStyle w:val="Compact"/>
              <w:rPr>
                <w:rFonts w:cs="Times New Roman"/>
              </w:rPr>
            </w:pPr>
            <w:r w:rsidRPr="00A87816">
              <w:rPr>
                <w:rFonts w:cs="Times New Roman"/>
              </w:rPr>
              <w:t>Seq</w:t>
            </w:r>
          </w:p>
        </w:tc>
        <w:tc>
          <w:tcPr>
            <w:tcW w:w="0" w:type="auto"/>
          </w:tcPr>
          <w:p w:rsidR="007812D1" w:rsidRPr="00A87816" w:rsidRDefault="00E45DBC">
            <w:pPr>
              <w:pStyle w:val="Compact"/>
              <w:rPr>
                <w:rFonts w:cs="Times New Roman"/>
              </w:rPr>
            </w:pPr>
            <w:r w:rsidRPr="00A87816">
              <w:rPr>
                <w:rFonts w:cs="Times New Roman"/>
              </w:rPr>
              <w:t>Question serial number</w:t>
            </w:r>
          </w:p>
        </w:tc>
        <w:tc>
          <w:tcPr>
            <w:tcW w:w="0" w:type="auto"/>
          </w:tcPr>
          <w:p w:rsidR="007812D1" w:rsidRPr="00A87816" w:rsidRDefault="007812D1">
            <w:pPr>
              <w:pStyle w:val="Compact"/>
              <w:rPr>
                <w:rFonts w:cs="Times New Roman"/>
              </w:rPr>
            </w:pPr>
          </w:p>
        </w:tc>
      </w:tr>
      <w:tr w:rsidR="007812D1" w:rsidRPr="00A87816" w:rsidTr="00987479">
        <w:tc>
          <w:tcPr>
            <w:tcW w:w="0" w:type="auto"/>
          </w:tcPr>
          <w:p w:rsidR="007812D1" w:rsidRPr="00A87816" w:rsidRDefault="00E45DBC">
            <w:pPr>
              <w:pStyle w:val="Compact"/>
              <w:rPr>
                <w:rFonts w:cs="Times New Roman"/>
              </w:rPr>
            </w:pPr>
            <w:r w:rsidRPr="00A87816">
              <w:rPr>
                <w:rFonts w:cs="Times New Roman"/>
              </w:rPr>
              <w:t>keyValue</w:t>
            </w:r>
          </w:p>
        </w:tc>
        <w:tc>
          <w:tcPr>
            <w:tcW w:w="0" w:type="auto"/>
          </w:tcPr>
          <w:p w:rsidR="007812D1" w:rsidRPr="00A87816" w:rsidRDefault="00E45DBC">
            <w:pPr>
              <w:pStyle w:val="Compact"/>
              <w:rPr>
                <w:rFonts w:cs="Times New Roman"/>
              </w:rPr>
            </w:pPr>
            <w:r w:rsidRPr="00A87816">
              <w:rPr>
                <w:rFonts w:cs="Times New Roman"/>
              </w:rPr>
              <w:t>key value</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submitted value</w:t>
            </w:r>
          </w:p>
        </w:tc>
      </w:tr>
    </w:tbl>
    <w:p w:rsidR="007812D1" w:rsidRPr="00A87816" w:rsidRDefault="007812D1">
      <w:pPr>
        <w:pStyle w:val="a0"/>
        <w:rPr>
          <w:rFonts w:cs="Times New Roman"/>
        </w:rPr>
      </w:pP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"answerKeyPadMultipleQuestions"</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"infos"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proofErr w:type="gramStart"/>
      <w:r w:rsidRPr="00A87816">
        <w:rPr>
          <w:rStyle w:val="NormalTok"/>
          <w:rFonts w:ascii="Times New Roman" w:hAnsi="Times New Roman" w:cs="Times New Roman"/>
        </w:rPr>
        <w:t xml:space="preserve"> </w:t>
      </w:r>
      <w:proofErr w:type="gramEnd"/>
      <w:r w:rsidRPr="00A87816">
        <w:rPr>
          <w:rStyle w:val="NormalTok"/>
          <w:rFonts w:ascii="Times New Roman" w:hAnsi="Times New Roman" w:cs="Times New Roman"/>
        </w:rPr>
        <w:t xml:space="preserve"> </w:t>
      </w:r>
      <w:r w:rsidRPr="00A87816">
        <w:rPr>
          <w:rStyle w:val="DataTypeTok"/>
          <w:rFonts w:ascii="Times New Roman" w:hAnsi="Times New Roman" w:cs="Times New Roman"/>
        </w:rPr>
        <w:t>"time"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"5.42"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"keySn"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"1479824643"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"seq"</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"keyValue"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"12"</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FunctionTok"/>
          <w:rFonts w:ascii="Times New Roman" w:hAnsi="Times New Roman" w:cs="Times New Roman"/>
        </w:rPr>
        <w:t>}</w:t>
      </w:r>
    </w:p>
    <w:p w:rsidR="007812D1" w:rsidRPr="00A87816" w:rsidRDefault="00444B84" w:rsidP="00BF4B64">
      <w:pPr>
        <w:pStyle w:val="4"/>
        <w:numPr>
          <w:ilvl w:val="0"/>
          <w:numId w:val="57"/>
        </w:numPr>
      </w:pPr>
      <w:bookmarkStart w:id="444" w:name="退出作答"/>
      <w:bookmarkEnd w:id="443"/>
      <w:r>
        <w:t>Stop</w:t>
      </w:r>
      <w:r w:rsidR="00E45DBC" w:rsidRPr="00A87816">
        <w:t xml:space="preserve"> answering</w:t>
      </w:r>
    </w:p>
    <w:p w:rsidR="007812D1" w:rsidRPr="00A87816" w:rsidRDefault="00800904">
      <w:pPr>
        <w:pStyle w:val="FirstParagraph"/>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"stopKeyPadMultipleQuestions" //Stop </w:t>
      </w:r>
      <w:r w:rsidR="00444B84">
        <w:rPr>
          <w:rFonts w:cs="Times New Roman"/>
        </w:rPr>
        <w:t>test</w:t>
      </w:r>
      <w:r w:rsidRPr="00A87816">
        <w:rPr>
          <w:rFonts w:cs="Times New Roman"/>
        </w:rPr>
        <w:t xml:space="preserve"> question </w:t>
      </w:r>
      <w:r w:rsidR="00444B84">
        <w:rPr>
          <w:rFonts w:cs="Times New Roman"/>
        </w:rPr>
        <w:t>type</w:t>
      </w:r>
    </w:p>
    <w:p w:rsidR="007812D1" w:rsidRPr="00A87816" w:rsidRDefault="00E45DBC">
      <w:pPr>
        <w:pStyle w:val="a0"/>
        <w:rPr>
          <w:rFonts w:cs="Times New Roman"/>
        </w:rPr>
      </w:pPr>
      <w:proofErr w:type="gramStart"/>
      <w:r w:rsidRPr="00A87816">
        <w:rPr>
          <w:rFonts w:cs="Times New Roman"/>
        </w:rPr>
        <w:t>params:</w:t>
      </w:r>
      <w:proofErr w:type="gramEnd"/>
      <w:r w:rsidRPr="00A87816">
        <w:rPr>
          <w:rFonts w:cs="Times New Roman"/>
        </w:rPr>
        <w:t>{} //Default empty</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"stopKeyPadMultipleQuestions" </w:t>
      </w:r>
      <w:r w:rsidRPr="00A87816">
        <w:rPr>
          <w:rStyle w:val="FunctionTok"/>
          <w:rFonts w:ascii="Times New Roman" w:hAnsi="Times New Roman" w:cs="Times New Roman"/>
        </w:rPr>
        <w:t>,</w:t>
      </w:r>
      <w:r w:rsidRPr="00A87816">
        <w:rPr>
          <w:rFonts w:cs="Times New Roman"/>
        </w:rPr>
        <w:br/>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"stopKeyPadMultipleQuestions" //Stop</w:t>
      </w:r>
      <w:r w:rsidR="00480E5B">
        <w:rPr>
          <w:rFonts w:cs="Times New Roman"/>
        </w:rPr>
        <w:t xml:space="preserve"> keypad</w:t>
      </w:r>
      <w:r w:rsidR="00444B84">
        <w:rPr>
          <w:rFonts w:cs="Times New Roman"/>
        </w:rPr>
        <w:t xml:space="preserve"> test questions</w:t>
      </w:r>
    </w:p>
    <w:p w:rsidR="007812D1" w:rsidRPr="00A87816" w:rsidRDefault="00E45DBC">
      <w:pPr>
        <w:pStyle w:val="a0"/>
        <w:rPr>
          <w:rFonts w:cs="Times New Roman"/>
        </w:rPr>
      </w:pPr>
      <w:proofErr w:type="gramStart"/>
      <w:r w:rsidRPr="00A87816">
        <w:rPr>
          <w:rFonts w:cs="Times New Roman"/>
        </w:rPr>
        <w:t>baseId</w:t>
      </w:r>
      <w:proofErr w:type="gramEnd"/>
      <w:r w:rsidRPr="00A87816">
        <w:rPr>
          <w:rFonts w:cs="Times New Roman"/>
        </w:rPr>
        <w:t>: "1" //Received base station ID</w:t>
      </w:r>
    </w:p>
    <w:p w:rsidR="007812D1" w:rsidRPr="00A87816" w:rsidRDefault="00E45DBC">
      <w:pPr>
        <w:pStyle w:val="a0"/>
        <w:rPr>
          <w:rFonts w:cs="Times New Roman"/>
        </w:rPr>
      </w:pPr>
      <w:proofErr w:type="gramStart"/>
      <w:r w:rsidRPr="00A87816">
        <w:rPr>
          <w:rFonts w:cs="Times New Roman"/>
        </w:rPr>
        <w:t>infos:</w:t>
      </w:r>
      <w:proofErr w:type="gramEnd"/>
      <w:r w:rsidRPr="00A87816">
        <w:rPr>
          <w:rFonts w:cs="Times New Roman"/>
        </w:rPr>
        <w:t>{"state":"OK"}//Return status, success is OK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"stopKeyPadMultipleQuestions"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lastRenderedPageBreak/>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E45DBC" w:rsidP="00BF4B64">
      <w:pPr>
        <w:pStyle w:val="4"/>
        <w:numPr>
          <w:ilvl w:val="0"/>
          <w:numId w:val="58"/>
        </w:numPr>
      </w:pPr>
      <w:bookmarkStart w:id="445" w:name="暂停作答"/>
      <w:bookmarkEnd w:id="444"/>
      <w:r w:rsidRPr="00A87816">
        <w:t>Pause to answer</w:t>
      </w:r>
    </w:p>
    <w:p w:rsidR="007812D1" w:rsidRPr="00A87816" w:rsidRDefault="00800904">
      <w:pPr>
        <w:pStyle w:val="FirstParagraph"/>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"pauseKeyPadMultipleQuestions" //Pause for </w:t>
      </w:r>
      <w:r w:rsidR="00444B84">
        <w:rPr>
          <w:rFonts w:cs="Times New Roman"/>
        </w:rPr>
        <w:t>test</w:t>
      </w:r>
      <w:r w:rsidRPr="00A87816">
        <w:rPr>
          <w:rFonts w:cs="Times New Roman"/>
        </w:rPr>
        <w:t xml:space="preserve"> questions</w:t>
      </w:r>
    </w:p>
    <w:p w:rsidR="007812D1" w:rsidRPr="00A87816" w:rsidRDefault="00E45DBC">
      <w:pPr>
        <w:pStyle w:val="a0"/>
        <w:rPr>
          <w:rFonts w:cs="Times New Roman"/>
        </w:rPr>
      </w:pPr>
      <w:proofErr w:type="gramStart"/>
      <w:r w:rsidRPr="00A87816">
        <w:rPr>
          <w:rFonts w:cs="Times New Roman"/>
        </w:rPr>
        <w:t>baseId</w:t>
      </w:r>
      <w:proofErr w:type="gramEnd"/>
      <w:r w:rsidRPr="00A87816">
        <w:rPr>
          <w:rFonts w:cs="Times New Roman"/>
        </w:rPr>
        <w:t>: "1" //Received base station ID</w:t>
      </w:r>
    </w:p>
    <w:p w:rsidR="007812D1" w:rsidRPr="00A87816" w:rsidRDefault="00E45DBC">
      <w:pPr>
        <w:pStyle w:val="a0"/>
        <w:rPr>
          <w:rFonts w:cs="Times New Roman"/>
        </w:rPr>
      </w:pPr>
      <w:proofErr w:type="gramStart"/>
      <w:r w:rsidRPr="00A87816">
        <w:rPr>
          <w:rFonts w:cs="Times New Roman"/>
        </w:rPr>
        <w:t>params:</w:t>
      </w:r>
      <w:proofErr w:type="gramEnd"/>
      <w:r w:rsidRPr="00A87816">
        <w:rPr>
          <w:rFonts w:cs="Times New Roman"/>
        </w:rPr>
        <w:t>{} //Default empty</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"pauseKeyPadMultipleQuestions" </w:t>
      </w:r>
      <w:r w:rsidRPr="00A87816">
        <w:rPr>
          <w:rStyle w:val="FunctionTok"/>
          <w:rFonts w:ascii="Times New Roman" w:hAnsi="Times New Roman" w:cs="Times New Roman"/>
        </w:rPr>
        <w:t>,</w:t>
      </w:r>
      <w:r w:rsidRPr="00A87816">
        <w:rPr>
          <w:rFonts w:cs="Times New Roman"/>
        </w:rPr>
        <w:br/>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"pauseKeyPadMultipleQuestions" //Pause</w:t>
      </w:r>
      <w:r w:rsidR="00480E5B">
        <w:rPr>
          <w:rFonts w:cs="Times New Roman"/>
        </w:rPr>
        <w:t xml:space="preserve"> keypad</w:t>
      </w:r>
      <w:r w:rsidRPr="00A87816">
        <w:rPr>
          <w:rFonts w:cs="Times New Roman"/>
        </w:rPr>
        <w:t xml:space="preserve"> test</w:t>
      </w:r>
      <w:r w:rsidR="00444B84">
        <w:rPr>
          <w:rFonts w:cs="Times New Roman"/>
        </w:rPr>
        <w:t xml:space="preserve"> questions</w:t>
      </w:r>
    </w:p>
    <w:p w:rsidR="007812D1" w:rsidRPr="00A87816" w:rsidRDefault="00E45DBC">
      <w:pPr>
        <w:pStyle w:val="a0"/>
        <w:rPr>
          <w:rFonts w:cs="Times New Roman"/>
        </w:rPr>
      </w:pPr>
      <w:proofErr w:type="gramStart"/>
      <w:r w:rsidRPr="00A87816">
        <w:rPr>
          <w:rFonts w:cs="Times New Roman"/>
        </w:rPr>
        <w:t>baseId</w:t>
      </w:r>
      <w:proofErr w:type="gramEnd"/>
      <w:r w:rsidRPr="00A87816">
        <w:rPr>
          <w:rFonts w:cs="Times New Roman"/>
        </w:rPr>
        <w:t>: "1" //Received base station ID</w:t>
      </w:r>
    </w:p>
    <w:p w:rsidR="007812D1" w:rsidRPr="00A87816" w:rsidRDefault="00E45DBC">
      <w:pPr>
        <w:pStyle w:val="a0"/>
        <w:rPr>
          <w:rFonts w:cs="Times New Roman"/>
        </w:rPr>
      </w:pPr>
      <w:proofErr w:type="gramStart"/>
      <w:r w:rsidRPr="00A87816">
        <w:rPr>
          <w:rFonts w:cs="Times New Roman"/>
        </w:rPr>
        <w:t>infos:</w:t>
      </w:r>
      <w:proofErr w:type="gramEnd"/>
      <w:r w:rsidRPr="00A87816">
        <w:rPr>
          <w:rFonts w:cs="Times New Roman"/>
        </w:rPr>
        <w:t>{"state":"OK"}//Return status, success is OK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"pauseKeyPadMultipleQuestions"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444B84" w:rsidP="00BF4B64">
      <w:pPr>
        <w:pStyle w:val="4"/>
        <w:numPr>
          <w:ilvl w:val="0"/>
          <w:numId w:val="59"/>
        </w:numPr>
      </w:pPr>
      <w:bookmarkStart w:id="446" w:name="继续测试"/>
      <w:bookmarkEnd w:id="445"/>
      <w:r>
        <w:t>Continue test questions</w:t>
      </w:r>
    </w:p>
    <w:p w:rsidR="007812D1" w:rsidRPr="00A87816" w:rsidRDefault="00E45DBC" w:rsidP="00BF4B64">
      <w:pPr>
        <w:pStyle w:val="5"/>
        <w:numPr>
          <w:ilvl w:val="0"/>
          <w:numId w:val="60"/>
        </w:numPr>
        <w:spacing w:before="0"/>
      </w:pPr>
      <w:bookmarkStart w:id="447" w:name="在线测验题型接口-2"/>
      <w:r w:rsidRPr="00A87816">
        <w:t>Online test question interface</w:t>
      </w:r>
    </w:p>
    <w:p w:rsidR="007812D1" w:rsidRPr="00A87816" w:rsidRDefault="00800904">
      <w:pPr>
        <w:pStyle w:val="FirstParagraph"/>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"continueKeyPadMultipleQuestionsTest" //Continue online test question type </w:t>
      </w:r>
      <w:r w:rsidRPr="00A87816">
        <w:rPr>
          <w:rFonts w:cs="Times New Roman"/>
        </w:rPr>
        <w:br/>
        <w:t>params: {}</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470"/>
        <w:gridCol w:w="3200"/>
        <w:gridCol w:w="4186"/>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lastRenderedPageBreak/>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examNo</w:t>
            </w:r>
          </w:p>
        </w:tc>
        <w:tc>
          <w:tcPr>
            <w:tcW w:w="0" w:type="auto"/>
          </w:tcPr>
          <w:p w:rsidR="007812D1" w:rsidRPr="00A87816" w:rsidRDefault="00B71350">
            <w:pPr>
              <w:pStyle w:val="Compact"/>
              <w:rPr>
                <w:rFonts w:cs="Times New Roman"/>
              </w:rPr>
            </w:pPr>
            <w:r>
              <w:rPr>
                <w:rFonts w:cs="Times New Roman"/>
              </w:rPr>
              <w:t>Exam</w:t>
            </w:r>
            <w:r w:rsidR="00E45DBC" w:rsidRPr="00A87816">
              <w:rPr>
                <w:rFonts w:cs="Times New Roman"/>
              </w:rPr>
              <w:t xml:space="preserve"> number</w:t>
            </w:r>
          </w:p>
        </w:tc>
        <w:tc>
          <w:tcPr>
            <w:tcW w:w="0" w:type="auto"/>
          </w:tcPr>
          <w:p w:rsidR="007812D1" w:rsidRPr="00A87816" w:rsidRDefault="00E45DBC">
            <w:pPr>
              <w:pStyle w:val="Compact"/>
              <w:rPr>
                <w:rFonts w:cs="Times New Roman"/>
              </w:rPr>
            </w:pPr>
            <w:r w:rsidRPr="00A87816">
              <w:rPr>
                <w:rFonts w:cs="Times New Roman"/>
              </w:rPr>
              <w:t>1-9999</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displayMode</w:t>
            </w:r>
          </w:p>
        </w:tc>
        <w:tc>
          <w:tcPr>
            <w:tcW w:w="0" w:type="auto"/>
          </w:tcPr>
          <w:p w:rsidR="007812D1" w:rsidRPr="00A87816" w:rsidRDefault="00E45DBC">
            <w:pPr>
              <w:pStyle w:val="Compact"/>
              <w:rPr>
                <w:rFonts w:cs="Times New Roman"/>
              </w:rPr>
            </w:pPr>
            <w:r w:rsidRPr="00A87816">
              <w:rPr>
                <w:rFonts w:cs="Times New Roman"/>
              </w:rPr>
              <w:t>Question number display mode</w:t>
            </w:r>
          </w:p>
        </w:tc>
        <w:tc>
          <w:tcPr>
            <w:tcW w:w="0" w:type="auto"/>
          </w:tcPr>
          <w:p w:rsidR="007812D1" w:rsidRPr="00A87816" w:rsidRDefault="00E45DBC">
            <w:pPr>
              <w:pStyle w:val="Compact"/>
              <w:rPr>
                <w:rFonts w:cs="Times New Roman"/>
              </w:rPr>
            </w:pPr>
            <w:r w:rsidRPr="00A87816">
              <w:rPr>
                <w:rFonts w:cs="Times New Roman"/>
              </w:rPr>
              <w:t xml:space="preserve">0: Do not display the beginning </w:t>
            </w:r>
            <w:r w:rsidRPr="00A87816">
              <w:rPr>
                <w:rFonts w:cs="Times New Roman"/>
              </w:rPr>
              <w:br/>
              <w:t xml:space="preserve">1: </w:t>
            </w:r>
            <w:r w:rsidR="00CF7F76">
              <w:rPr>
                <w:rFonts w:cs="Times New Roman"/>
              </w:rPr>
              <w:t>Display the beginning as “Q”</w:t>
            </w:r>
            <w:r w:rsidRPr="00A87816">
              <w:rPr>
                <w:rFonts w:cs="Times New Roman"/>
              </w:rPr>
              <w:t xml:space="preserve"> </w:t>
            </w:r>
            <w:r w:rsidRPr="00A87816">
              <w:rPr>
                <w:rFonts w:cs="Times New Roman"/>
              </w:rPr>
              <w:br/>
              <w:t xml:space="preserve">2: </w:t>
            </w:r>
            <w:r w:rsidR="00CF7F76">
              <w:rPr>
                <w:rFonts w:cs="Times New Roman"/>
              </w:rPr>
              <w:t>Display the beginning as “</w:t>
            </w:r>
            <w:del w:id="448" w:author="陈定敏" w:date="2023-12-18T12:54:00Z">
              <w:r w:rsidR="00CF7F76" w:rsidDel="00253813">
                <w:rPr>
                  <w:rFonts w:cs="Times New Roman" w:hint="eastAsia"/>
                  <w:lang w:eastAsia="zh-CN"/>
                </w:rPr>
                <w:delText>question</w:delText>
              </w:r>
            </w:del>
            <w:ins w:id="449" w:author="陈定敏" w:date="2023-12-18T12:54:00Z">
              <w:r w:rsidR="00253813">
                <w:rPr>
                  <w:rFonts w:cs="Times New Roman" w:hint="eastAsia"/>
                  <w:lang w:eastAsia="zh-CN"/>
                </w:rPr>
                <w:t>题</w:t>
              </w:r>
            </w:ins>
            <w:r w:rsidR="00CF7F76">
              <w:rPr>
                <w:rFonts w:cs="Times New Roman"/>
              </w:rPr>
              <w:t>”</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questions</w:t>
            </w:r>
          </w:p>
        </w:tc>
        <w:tc>
          <w:tcPr>
            <w:tcW w:w="0" w:type="auto"/>
          </w:tcPr>
          <w:p w:rsidR="007812D1" w:rsidRPr="00A87816" w:rsidRDefault="00E45DBC">
            <w:pPr>
              <w:pStyle w:val="Compact"/>
              <w:rPr>
                <w:rFonts w:cs="Times New Roman"/>
              </w:rPr>
            </w:pPr>
            <w:r w:rsidRPr="00A87816">
              <w:rPr>
                <w:rFonts w:cs="Times New Roman"/>
              </w:rPr>
              <w:t>Question details</w:t>
            </w:r>
          </w:p>
        </w:tc>
        <w:tc>
          <w:tcPr>
            <w:tcW w:w="0" w:type="auto"/>
          </w:tcPr>
          <w:p w:rsidR="007812D1" w:rsidRPr="00A87816" w:rsidRDefault="00E45DBC">
            <w:pPr>
              <w:pStyle w:val="Compact"/>
              <w:rPr>
                <w:rFonts w:cs="Times New Roman"/>
              </w:rPr>
            </w:pPr>
            <w:r w:rsidRPr="00A87816">
              <w:rPr>
                <w:rFonts w:cs="Times New Roman"/>
              </w:rPr>
              <w:t>Array [max 200 cells]</w:t>
            </w:r>
          </w:p>
        </w:tc>
      </w:tr>
    </w:tbl>
    <w:p w:rsidR="007812D1" w:rsidRPr="00A87816" w:rsidRDefault="00E45DBC">
      <w:pPr>
        <w:pStyle w:val="a0"/>
        <w:rPr>
          <w:rFonts w:cs="Times New Roman"/>
        </w:rPr>
      </w:pPr>
      <w:r w:rsidRPr="00A87816">
        <w:rPr>
          <w:rFonts w:cs="Times New Roman"/>
        </w:rPr>
        <w:t>Question details array parameter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43"/>
        <w:gridCol w:w="2609"/>
        <w:gridCol w:w="3505"/>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questionLevel1Symbol</w:t>
            </w:r>
          </w:p>
        </w:tc>
        <w:tc>
          <w:tcPr>
            <w:tcW w:w="0" w:type="auto"/>
          </w:tcPr>
          <w:p w:rsidR="007812D1" w:rsidRPr="00A87816" w:rsidRDefault="00E45DBC">
            <w:pPr>
              <w:pStyle w:val="Compact"/>
              <w:rPr>
                <w:rFonts w:cs="Times New Roman"/>
              </w:rPr>
            </w:pPr>
            <w:r w:rsidRPr="00A87816">
              <w:rPr>
                <w:rFonts w:cs="Times New Roman"/>
              </w:rPr>
              <w:t>Level 1 question number</w:t>
            </w:r>
          </w:p>
        </w:tc>
        <w:tc>
          <w:tcPr>
            <w:tcW w:w="0" w:type="auto"/>
          </w:tcPr>
          <w:p w:rsidR="007812D1" w:rsidRPr="00A87816" w:rsidRDefault="00E45DBC">
            <w:pPr>
              <w:pStyle w:val="Compact"/>
              <w:rPr>
                <w:rFonts w:cs="Times New Roman"/>
              </w:rPr>
            </w:pPr>
            <w:r w:rsidRPr="00A87816">
              <w:rPr>
                <w:rFonts w:cs="Times New Roman"/>
              </w:rPr>
              <w:t>1-200</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questionLevel2Symbol</w:t>
            </w:r>
          </w:p>
        </w:tc>
        <w:tc>
          <w:tcPr>
            <w:tcW w:w="0" w:type="auto"/>
          </w:tcPr>
          <w:p w:rsidR="007812D1" w:rsidRPr="00A87816" w:rsidRDefault="00444B84">
            <w:pPr>
              <w:pStyle w:val="Compact"/>
              <w:rPr>
                <w:rFonts w:cs="Times New Roman"/>
              </w:rPr>
            </w:pPr>
            <w:r>
              <w:rPr>
                <w:rFonts w:cs="Times New Roman"/>
              </w:rPr>
              <w:t>Level 2 question number</w:t>
            </w:r>
          </w:p>
        </w:tc>
        <w:tc>
          <w:tcPr>
            <w:tcW w:w="0" w:type="auto"/>
          </w:tcPr>
          <w:p w:rsidR="007812D1" w:rsidRPr="00A87816" w:rsidRDefault="00E45DBC">
            <w:pPr>
              <w:pStyle w:val="Compact"/>
              <w:rPr>
                <w:rFonts w:cs="Times New Roman"/>
              </w:rPr>
            </w:pPr>
            <w:r w:rsidRPr="00A87816">
              <w:rPr>
                <w:rFonts w:cs="Times New Roman"/>
              </w:rPr>
              <w:t>1-99 [valid when displayMode=0]</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questionLevel3Symbol</w:t>
            </w:r>
          </w:p>
        </w:tc>
        <w:tc>
          <w:tcPr>
            <w:tcW w:w="0" w:type="auto"/>
          </w:tcPr>
          <w:p w:rsidR="007812D1" w:rsidRPr="00A87816" w:rsidRDefault="00E45DBC">
            <w:pPr>
              <w:pStyle w:val="Compact"/>
              <w:rPr>
                <w:rFonts w:cs="Times New Roman"/>
              </w:rPr>
            </w:pPr>
            <w:r w:rsidRPr="00A87816">
              <w:rPr>
                <w:rFonts w:cs="Times New Roman"/>
              </w:rPr>
              <w:t>Level 3 question number</w:t>
            </w:r>
          </w:p>
        </w:tc>
        <w:tc>
          <w:tcPr>
            <w:tcW w:w="0" w:type="auto"/>
          </w:tcPr>
          <w:p w:rsidR="007812D1" w:rsidRPr="00A87816" w:rsidRDefault="00E45DBC">
            <w:pPr>
              <w:pStyle w:val="Compact"/>
              <w:rPr>
                <w:rFonts w:cs="Times New Roman"/>
              </w:rPr>
            </w:pPr>
            <w:r w:rsidRPr="00A87816">
              <w:rPr>
                <w:rFonts w:cs="Times New Roman"/>
              </w:rPr>
              <w:t>1-99 [valid when displayMode=0]</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questionType</w:t>
            </w:r>
          </w:p>
        </w:tc>
        <w:tc>
          <w:tcPr>
            <w:tcW w:w="0" w:type="auto"/>
          </w:tcPr>
          <w:p w:rsidR="007812D1" w:rsidRPr="00A87816" w:rsidRDefault="00E45DBC">
            <w:pPr>
              <w:pStyle w:val="Compact"/>
              <w:rPr>
                <w:rFonts w:cs="Times New Roman"/>
              </w:rPr>
            </w:pPr>
            <w:r w:rsidRPr="00A87816">
              <w:rPr>
                <w:rFonts w:cs="Times New Roman"/>
              </w:rPr>
              <w:t>question type</w:t>
            </w:r>
          </w:p>
        </w:tc>
        <w:tc>
          <w:tcPr>
            <w:tcW w:w="0" w:type="auto"/>
          </w:tcPr>
          <w:p w:rsidR="007812D1" w:rsidRPr="00A87816" w:rsidRDefault="00E45DBC">
            <w:pPr>
              <w:pStyle w:val="Compact"/>
              <w:rPr>
                <w:rFonts w:cs="Times New Roman"/>
              </w:rPr>
            </w:pPr>
            <w:r w:rsidRPr="00A87816">
              <w:rPr>
                <w:rFonts w:cs="Times New Roman"/>
              </w:rPr>
              <w:t xml:space="preserve">1: </w:t>
            </w:r>
            <w:r w:rsidR="00F158F7">
              <w:rPr>
                <w:rFonts w:cs="Times New Roman"/>
              </w:rPr>
              <w:t>Single choice</w:t>
            </w:r>
            <w:r w:rsidRPr="00A87816">
              <w:rPr>
                <w:rFonts w:cs="Times New Roman"/>
              </w:rPr>
              <w:t xml:space="preserve"> </w:t>
            </w:r>
            <w:r w:rsidRPr="00A87816">
              <w:rPr>
                <w:rFonts w:cs="Times New Roman"/>
              </w:rPr>
              <w:br/>
              <w:t xml:space="preserve">2: </w:t>
            </w:r>
            <w:r w:rsidR="00F158F7">
              <w:rPr>
                <w:rFonts w:cs="Times New Roman"/>
              </w:rPr>
              <w:t>Multiple choices</w:t>
            </w:r>
            <w:r w:rsidRPr="00A87816">
              <w:rPr>
                <w:rFonts w:cs="Times New Roman"/>
              </w:rPr>
              <w:t xml:space="preserve"> (sorting) </w:t>
            </w:r>
            <w:r w:rsidRPr="00A87816">
              <w:rPr>
                <w:rFonts w:cs="Times New Roman"/>
              </w:rPr>
              <w:br/>
              <w:t xml:space="preserve">3: Number </w:t>
            </w:r>
            <w:r w:rsidRPr="00A87816">
              <w:rPr>
                <w:rFonts w:cs="Times New Roman"/>
              </w:rPr>
              <w:br/>
              <w:t>4: Judgment</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option</w:t>
            </w:r>
          </w:p>
        </w:tc>
        <w:tc>
          <w:tcPr>
            <w:tcW w:w="0" w:type="auto"/>
          </w:tcPr>
          <w:p w:rsidR="007812D1" w:rsidRPr="00A87816" w:rsidRDefault="00E45DBC">
            <w:pPr>
              <w:pStyle w:val="Compact"/>
              <w:rPr>
                <w:rFonts w:cs="Times New Roman"/>
              </w:rPr>
            </w:pPr>
            <w:r w:rsidRPr="00A87816">
              <w:rPr>
                <w:rFonts w:cs="Times New Roman"/>
              </w:rPr>
              <w:t>Number of options</w:t>
            </w:r>
          </w:p>
        </w:tc>
        <w:tc>
          <w:tcPr>
            <w:tcW w:w="0" w:type="auto"/>
          </w:tcPr>
          <w:p w:rsidR="007812D1" w:rsidRPr="00A87816" w:rsidRDefault="00E45DBC">
            <w:pPr>
              <w:pStyle w:val="Compact"/>
              <w:rPr>
                <w:rFonts w:cs="Times New Roman"/>
              </w:rPr>
            </w:pPr>
            <w:r w:rsidRPr="00A87816">
              <w:rPr>
                <w:rFonts w:cs="Times New Roman"/>
              </w:rPr>
              <w:t xml:space="preserve">Valid when questionType = 1. </w:t>
            </w:r>
            <w:r w:rsidRPr="00A87816">
              <w:rPr>
                <w:rFonts w:cs="Times New Roman"/>
              </w:rPr>
              <w:br/>
              <w:t xml:space="preserve">Valid when questionType = 2. </w:t>
            </w:r>
            <w:r w:rsidRPr="00A87816">
              <w:rPr>
                <w:rFonts w:cs="Times New Roman"/>
              </w:rPr>
              <w:br/>
              <w:t xml:space="preserve">This item defaults to 4; </w:t>
            </w:r>
            <w:r w:rsidRPr="00A87816">
              <w:rPr>
                <w:rFonts w:cs="Times New Roman"/>
              </w:rPr>
              <w:br/>
              <w:t>range: 1-10.</w:t>
            </w:r>
          </w:p>
        </w:tc>
      </w:tr>
    </w:tbl>
    <w:p w:rsidR="007812D1" w:rsidRPr="00A87816" w:rsidRDefault="00E45DBC">
      <w:pPr>
        <w:pStyle w:val="a0"/>
        <w:rPr>
          <w:rFonts w:cs="Times New Roman"/>
        </w:rPr>
      </w:pPr>
      <w:r w:rsidRPr="00A87816">
        <w:rPr>
          <w:rFonts w:cs="Times New Roman"/>
        </w:rPr>
        <w:t>Instruction example: Level 1 question type + do not display the beginning</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"continueKeyPadMultipleQuestionsTest"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"examNo"</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"displayMode"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"option"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lastRenderedPageBreak/>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"59"</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 xml:space="preserve">Instruction example: Level 2 question </w:t>
      </w:r>
      <w:proofErr w:type="gramStart"/>
      <w:r w:rsidRPr="00A87816">
        <w:rPr>
          <w:rFonts w:cs="Times New Roman"/>
        </w:rPr>
        <w:t>type</w:t>
      </w:r>
      <w:proofErr w:type="gramEnd"/>
      <w:r w:rsidRPr="00A87816">
        <w:rPr>
          <w:rFonts w:cs="Times New Roman"/>
        </w:rPr>
        <w:t xml:space="preserve"> + do not show the beginning</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"continueKeyPadMultipleQuestionsTest"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"examNo"</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"displayMode"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"questionLevel2Symbol"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"questionLevel2Symbol"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"option"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"questionLevel2Symbol"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"questionLevel2Symbol"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"59"</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 xml:space="preserve">Instruction example: Level 3 question </w:t>
      </w:r>
      <w:proofErr w:type="gramStart"/>
      <w:r w:rsidRPr="00A87816">
        <w:rPr>
          <w:rFonts w:cs="Times New Roman"/>
        </w:rPr>
        <w:t>type</w:t>
      </w:r>
      <w:proofErr w:type="gramEnd"/>
      <w:r w:rsidRPr="00A87816">
        <w:rPr>
          <w:rFonts w:cs="Times New Roman"/>
        </w:rPr>
        <w:t xml:space="preserve"> + do not display the beginning</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"continueKeyPadMultipleQuestionsTest"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"examNo"</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"displayMode"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"questionLevel2Symbol"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"questionLevel3Symbol"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"questionLevel2Symbol"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"questionLevel3Symbol"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"option"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w:t>
      </w:r>
      <w:r w:rsidRPr="00A87816">
        <w:rPr>
          <w:rFonts w:cs="Times New Roman"/>
        </w:rPr>
        <w:br/>
      </w:r>
      <w:r w:rsidRPr="00A87816">
        <w:rPr>
          <w:rStyle w:val="NormalTok"/>
          <w:rFonts w:ascii="Times New Roman" w:hAnsi="Times New Roman" w:cs="Times New Roman"/>
        </w:rPr>
        <w:lastRenderedPageBreak/>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"questionLevel2Symbol"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"questionLevel3Symbol"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"questionLevel2Symbol"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"questionLevel3Symbol"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"59"</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 xml:space="preserve">Instruction example: Level 1 question type + display </w:t>
      </w:r>
      <w:r w:rsidR="00444B84" w:rsidRPr="00A87816">
        <w:rPr>
          <w:rFonts w:cs="Times New Roman"/>
        </w:rPr>
        <w:t xml:space="preserve">the beginning </w:t>
      </w:r>
      <w:r w:rsidR="00444B84">
        <w:rPr>
          <w:rFonts w:cs="Times New Roman"/>
        </w:rPr>
        <w:t>as</w:t>
      </w:r>
      <w:r w:rsidRPr="00A87816">
        <w:rPr>
          <w:rFonts w:cs="Times New Roman"/>
        </w:rPr>
        <w:t xml:space="preserve"> "Q"</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"continueKeyPadMultipleQuestionsTest"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"examNo"</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"displayMode"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"option"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"59"</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 xml:space="preserve">Command example: Level 1 question type + display the beginning </w:t>
      </w:r>
      <w:r w:rsidR="00444B84">
        <w:rPr>
          <w:rFonts w:cs="Times New Roman"/>
        </w:rPr>
        <w:t>as</w:t>
      </w:r>
      <w:r w:rsidRPr="00A87816">
        <w:rPr>
          <w:rFonts w:cs="Times New Roman"/>
        </w:rPr>
        <w:t xml:space="preserve"> "</w:t>
      </w:r>
      <w:del w:id="450" w:author="陈定敏" w:date="2023-12-18T12:54:00Z">
        <w:r w:rsidRPr="00A87816" w:rsidDel="00253813">
          <w:rPr>
            <w:rFonts w:cs="Times New Roman" w:hint="eastAsia"/>
            <w:lang w:eastAsia="zh-CN"/>
          </w:rPr>
          <w:delText>question</w:delText>
        </w:r>
      </w:del>
      <w:ins w:id="451" w:author="陈定敏" w:date="2023-12-18T12:54:00Z">
        <w:r w:rsidR="00253813">
          <w:rPr>
            <w:rFonts w:cs="Times New Roman" w:hint="eastAsia"/>
            <w:lang w:eastAsia="zh-CN"/>
          </w:rPr>
          <w:t>题</w:t>
        </w:r>
      </w:ins>
      <w:r w:rsidRPr="00A87816">
        <w:rPr>
          <w:rFonts w:cs="Times New Roman"/>
        </w:rPr>
        <w:t>"</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"continueKeyPadMultipleQuestionsTest"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"examNo"</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"displayMode"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lastRenderedPageBreak/>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"option"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"59"</w:t>
      </w:r>
      <w:r w:rsidRPr="00A87816">
        <w:rPr>
          <w:rFonts w:cs="Times New Roman"/>
        </w:rPr>
        <w:br/>
      </w:r>
      <w:r w:rsidRPr="00A87816">
        <w:rPr>
          <w:rStyle w:val="FunctionTok"/>
          <w:rFonts w:ascii="Times New Roman" w:hAnsi="Times New Roman" w:cs="Times New Roman"/>
        </w:rPr>
        <w:t>}</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"keyPadMultipleQuestionsTest" // </w:t>
      </w:r>
      <w:r w:rsidRPr="00A87816">
        <w:rPr>
          <w:rFonts w:cs="Times New Roman"/>
        </w:rPr>
        <w:br/>
        <w:t xml:space="preserve">baseId: "1"//Received base station ID </w:t>
      </w:r>
      <w:r w:rsidRPr="00A87816">
        <w:rPr>
          <w:rFonts w:cs="Times New Roman"/>
        </w:rPr>
        <w:br/>
        <w:t>infos:{"state":"OK"}//Return status, success is OK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"keyPadMultipleQuestionsTest"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"59" </w:t>
      </w:r>
      <w:r w:rsidRPr="00A87816">
        <w:rPr>
          <w:rFonts w:cs="Times New Roman"/>
        </w:rPr>
        <w:br/>
      </w:r>
      <w:r w:rsidRPr="00A87816">
        <w:rPr>
          <w:rStyle w:val="FunctionTok"/>
          <w:rFonts w:ascii="Times New Roman" w:hAnsi="Times New Roman" w:cs="Times New Roman"/>
        </w:rPr>
        <w:t>}</w:t>
      </w:r>
    </w:p>
    <w:p w:rsidR="007812D1" w:rsidRPr="00A87816" w:rsidRDefault="00E45DBC" w:rsidP="00BF4B64">
      <w:pPr>
        <w:pStyle w:val="5"/>
        <w:numPr>
          <w:ilvl w:val="0"/>
          <w:numId w:val="61"/>
        </w:numPr>
        <w:spacing w:before="0"/>
      </w:pPr>
      <w:bookmarkStart w:id="452" w:name="多科作业题型接口-2"/>
      <w:bookmarkEnd w:id="447"/>
      <w:r w:rsidRPr="00A87816">
        <w:t>Multi-subject question interface</w:t>
      </w:r>
    </w:p>
    <w:p w:rsidR="007812D1" w:rsidRPr="00A87816" w:rsidRDefault="00800904">
      <w:pPr>
        <w:pStyle w:val="FirstParagraph"/>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"continueKeyPadMultipleQuestionsCourse" //Continue multi-subject question type </w:t>
      </w:r>
      <w:r w:rsidRPr="00A87816">
        <w:rPr>
          <w:rFonts w:cs="Times New Roman"/>
        </w:rPr>
        <w:br/>
        <w:t>params: {}</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470"/>
        <w:gridCol w:w="3200"/>
        <w:gridCol w:w="4186"/>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examNo</w:t>
            </w:r>
          </w:p>
        </w:tc>
        <w:tc>
          <w:tcPr>
            <w:tcW w:w="0" w:type="auto"/>
          </w:tcPr>
          <w:p w:rsidR="007812D1" w:rsidRPr="00A87816" w:rsidRDefault="00B71350">
            <w:pPr>
              <w:pStyle w:val="Compact"/>
              <w:rPr>
                <w:rFonts w:cs="Times New Roman"/>
              </w:rPr>
            </w:pPr>
            <w:r>
              <w:rPr>
                <w:rFonts w:cs="Times New Roman"/>
              </w:rPr>
              <w:t>Exam</w:t>
            </w:r>
            <w:r w:rsidR="00E45DBC" w:rsidRPr="00A87816">
              <w:rPr>
                <w:rFonts w:cs="Times New Roman"/>
              </w:rPr>
              <w:t xml:space="preserve"> number</w:t>
            </w:r>
          </w:p>
        </w:tc>
        <w:tc>
          <w:tcPr>
            <w:tcW w:w="0" w:type="auto"/>
          </w:tcPr>
          <w:p w:rsidR="007812D1" w:rsidRPr="00A87816" w:rsidRDefault="00E45DBC">
            <w:pPr>
              <w:pStyle w:val="Compact"/>
              <w:rPr>
                <w:rFonts w:cs="Times New Roman"/>
              </w:rPr>
            </w:pPr>
            <w:r w:rsidRPr="00A87816">
              <w:rPr>
                <w:rFonts w:cs="Times New Roman"/>
              </w:rPr>
              <w:t>1-9999</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displayMode</w:t>
            </w:r>
          </w:p>
        </w:tc>
        <w:tc>
          <w:tcPr>
            <w:tcW w:w="0" w:type="auto"/>
          </w:tcPr>
          <w:p w:rsidR="007812D1" w:rsidRPr="00A87816" w:rsidRDefault="00E45DBC">
            <w:pPr>
              <w:pStyle w:val="Compact"/>
              <w:rPr>
                <w:rFonts w:cs="Times New Roman"/>
              </w:rPr>
            </w:pPr>
            <w:r w:rsidRPr="00A87816">
              <w:rPr>
                <w:rFonts w:cs="Times New Roman"/>
              </w:rPr>
              <w:t>Question number display mode</w:t>
            </w:r>
          </w:p>
        </w:tc>
        <w:tc>
          <w:tcPr>
            <w:tcW w:w="0" w:type="auto"/>
          </w:tcPr>
          <w:p w:rsidR="007812D1" w:rsidRPr="00A87816" w:rsidRDefault="00E45DBC">
            <w:pPr>
              <w:pStyle w:val="Compact"/>
              <w:rPr>
                <w:rFonts w:cs="Times New Roman"/>
              </w:rPr>
            </w:pPr>
            <w:r w:rsidRPr="00A87816">
              <w:rPr>
                <w:rFonts w:cs="Times New Roman"/>
              </w:rPr>
              <w:t xml:space="preserve">0: Do not display the beginning </w:t>
            </w:r>
            <w:r w:rsidRPr="00A87816">
              <w:rPr>
                <w:rFonts w:cs="Times New Roman"/>
              </w:rPr>
              <w:br/>
              <w:t xml:space="preserve">1: </w:t>
            </w:r>
            <w:r w:rsidR="00CF7F76">
              <w:rPr>
                <w:rFonts w:cs="Times New Roman"/>
              </w:rPr>
              <w:t>Display the beginning as “Q”</w:t>
            </w:r>
            <w:r w:rsidRPr="00A87816">
              <w:rPr>
                <w:rFonts w:cs="Times New Roman"/>
              </w:rPr>
              <w:t xml:space="preserve"> </w:t>
            </w:r>
            <w:r w:rsidRPr="00A87816">
              <w:rPr>
                <w:rFonts w:cs="Times New Roman"/>
              </w:rPr>
              <w:br/>
              <w:t xml:space="preserve">2: </w:t>
            </w:r>
            <w:r w:rsidR="00CF7F76">
              <w:rPr>
                <w:rFonts w:cs="Times New Roman"/>
              </w:rPr>
              <w:t>Display the beginning as “</w:t>
            </w:r>
            <w:del w:id="453" w:author="陈定敏" w:date="2023-12-18T12:54:00Z">
              <w:r w:rsidR="00CF7F76" w:rsidDel="00253813">
                <w:rPr>
                  <w:rFonts w:cs="Times New Roman" w:hint="eastAsia"/>
                  <w:lang w:eastAsia="zh-CN"/>
                </w:rPr>
                <w:delText>question</w:delText>
              </w:r>
            </w:del>
            <w:ins w:id="454" w:author="陈定敏" w:date="2023-12-18T12:54:00Z">
              <w:r w:rsidR="00253813">
                <w:rPr>
                  <w:rFonts w:cs="Times New Roman" w:hint="eastAsia"/>
                  <w:lang w:eastAsia="zh-CN"/>
                </w:rPr>
                <w:t>题</w:t>
              </w:r>
            </w:ins>
            <w:r w:rsidR="00CF7F76">
              <w:rPr>
                <w:rFonts w:cs="Times New Roman"/>
              </w:rPr>
              <w:t>”</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questions</w:t>
            </w:r>
          </w:p>
        </w:tc>
        <w:tc>
          <w:tcPr>
            <w:tcW w:w="0" w:type="auto"/>
          </w:tcPr>
          <w:p w:rsidR="007812D1" w:rsidRPr="00A87816" w:rsidRDefault="00E45DBC">
            <w:pPr>
              <w:pStyle w:val="Compact"/>
              <w:rPr>
                <w:rFonts w:cs="Times New Roman"/>
              </w:rPr>
            </w:pPr>
            <w:r w:rsidRPr="00A87816">
              <w:rPr>
                <w:rFonts w:cs="Times New Roman"/>
              </w:rPr>
              <w:t>Question details</w:t>
            </w:r>
          </w:p>
        </w:tc>
        <w:tc>
          <w:tcPr>
            <w:tcW w:w="0" w:type="auto"/>
          </w:tcPr>
          <w:p w:rsidR="007812D1" w:rsidRPr="00A87816" w:rsidRDefault="00E45DBC">
            <w:pPr>
              <w:pStyle w:val="Compact"/>
              <w:rPr>
                <w:rFonts w:cs="Times New Roman"/>
              </w:rPr>
            </w:pPr>
            <w:r w:rsidRPr="00A87816">
              <w:rPr>
                <w:rFonts w:cs="Times New Roman"/>
              </w:rPr>
              <w:t>Array [max 200 cells]</w:t>
            </w:r>
          </w:p>
        </w:tc>
      </w:tr>
    </w:tbl>
    <w:p w:rsidR="007812D1" w:rsidRPr="00A87816" w:rsidRDefault="00E45DBC">
      <w:pPr>
        <w:pStyle w:val="a0"/>
        <w:rPr>
          <w:rFonts w:cs="Times New Roman"/>
        </w:rPr>
      </w:pPr>
      <w:r w:rsidRPr="00A87816">
        <w:rPr>
          <w:rFonts w:cs="Times New Roman"/>
        </w:rPr>
        <w:t>Question details array parameter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43"/>
        <w:gridCol w:w="2609"/>
        <w:gridCol w:w="3505"/>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lastRenderedPageBreak/>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questionLevel1Symbol</w:t>
            </w:r>
          </w:p>
        </w:tc>
        <w:tc>
          <w:tcPr>
            <w:tcW w:w="0" w:type="auto"/>
          </w:tcPr>
          <w:p w:rsidR="007812D1" w:rsidRPr="00A87816" w:rsidRDefault="00E45DBC">
            <w:pPr>
              <w:pStyle w:val="Compact"/>
              <w:rPr>
                <w:rFonts w:cs="Times New Roman"/>
              </w:rPr>
            </w:pPr>
            <w:r w:rsidRPr="00A87816">
              <w:rPr>
                <w:rFonts w:cs="Times New Roman"/>
              </w:rPr>
              <w:t>Level 1 question number</w:t>
            </w:r>
          </w:p>
        </w:tc>
        <w:tc>
          <w:tcPr>
            <w:tcW w:w="0" w:type="auto"/>
          </w:tcPr>
          <w:p w:rsidR="007812D1" w:rsidRPr="00A87816" w:rsidRDefault="00E45DBC">
            <w:pPr>
              <w:pStyle w:val="Compact"/>
              <w:rPr>
                <w:rFonts w:cs="Times New Roman"/>
              </w:rPr>
            </w:pPr>
            <w:r w:rsidRPr="00A87816">
              <w:rPr>
                <w:rFonts w:cs="Times New Roman"/>
              </w:rPr>
              <w:t>1-200</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questionLevel2Symbol</w:t>
            </w:r>
          </w:p>
        </w:tc>
        <w:tc>
          <w:tcPr>
            <w:tcW w:w="0" w:type="auto"/>
          </w:tcPr>
          <w:p w:rsidR="007812D1" w:rsidRPr="00A87816" w:rsidRDefault="00444B84">
            <w:pPr>
              <w:pStyle w:val="Compact"/>
              <w:rPr>
                <w:rFonts w:cs="Times New Roman"/>
              </w:rPr>
            </w:pPr>
            <w:r>
              <w:rPr>
                <w:rFonts w:cs="Times New Roman"/>
              </w:rPr>
              <w:t>Level 2 question number</w:t>
            </w:r>
          </w:p>
        </w:tc>
        <w:tc>
          <w:tcPr>
            <w:tcW w:w="0" w:type="auto"/>
          </w:tcPr>
          <w:p w:rsidR="007812D1" w:rsidRPr="00A87816" w:rsidRDefault="00E45DBC">
            <w:pPr>
              <w:pStyle w:val="Compact"/>
              <w:rPr>
                <w:rFonts w:cs="Times New Roman"/>
              </w:rPr>
            </w:pPr>
            <w:r w:rsidRPr="00A87816">
              <w:rPr>
                <w:rFonts w:cs="Times New Roman"/>
              </w:rPr>
              <w:t>1-99 [valid when displayMode=0]</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course</w:t>
            </w:r>
          </w:p>
        </w:tc>
        <w:tc>
          <w:tcPr>
            <w:tcW w:w="0" w:type="auto"/>
          </w:tcPr>
          <w:p w:rsidR="007812D1" w:rsidRPr="00A87816" w:rsidRDefault="00E45DBC">
            <w:pPr>
              <w:pStyle w:val="Compact"/>
              <w:rPr>
                <w:rFonts w:cs="Times New Roman"/>
              </w:rPr>
            </w:pPr>
            <w:r w:rsidRPr="00A87816">
              <w:rPr>
                <w:rFonts w:cs="Times New Roman"/>
              </w:rPr>
              <w:t>suject</w:t>
            </w:r>
          </w:p>
        </w:tc>
        <w:tc>
          <w:tcPr>
            <w:tcW w:w="0" w:type="auto"/>
          </w:tcPr>
          <w:p w:rsidR="007812D1" w:rsidRPr="00A87816" w:rsidRDefault="00E45DBC">
            <w:pPr>
              <w:pStyle w:val="Compact"/>
              <w:rPr>
                <w:rFonts w:cs="Times New Roman"/>
                <w:lang w:eastAsia="zh-CN"/>
              </w:rPr>
            </w:pPr>
            <w:r w:rsidRPr="00A87816">
              <w:rPr>
                <w:rFonts w:cs="Times New Roman"/>
                <w:lang w:eastAsia="zh-CN"/>
              </w:rPr>
              <w:t xml:space="preserve">1: </w:t>
            </w:r>
            <w:del w:id="455" w:author="陈定敏" w:date="2023-12-18T12:55:00Z">
              <w:r w:rsidRPr="00A87816" w:rsidDel="00253813">
                <w:rPr>
                  <w:rFonts w:cs="Times New Roman" w:hint="eastAsia"/>
                  <w:lang w:eastAsia="zh-CN"/>
                </w:rPr>
                <w:delText xml:space="preserve">Chinese </w:delText>
              </w:r>
            </w:del>
            <w:ins w:id="456" w:author="陈定敏" w:date="2023-12-18T12:55:00Z">
              <w:r w:rsidR="00253813">
                <w:rPr>
                  <w:rFonts w:cs="Times New Roman" w:hint="eastAsia"/>
                  <w:lang w:eastAsia="zh-CN"/>
                </w:rPr>
                <w:t>语文</w:t>
              </w:r>
            </w:ins>
            <w:r w:rsidRPr="00A87816">
              <w:rPr>
                <w:rFonts w:cs="Times New Roman"/>
                <w:lang w:eastAsia="zh-CN"/>
              </w:rPr>
              <w:br/>
              <w:t xml:space="preserve">2: </w:t>
            </w:r>
            <w:del w:id="457" w:author="陈定敏" w:date="2023-12-18T12:55:00Z">
              <w:r w:rsidRPr="00A87816" w:rsidDel="00253813">
                <w:rPr>
                  <w:rFonts w:cs="Times New Roman" w:hint="eastAsia"/>
                  <w:lang w:eastAsia="zh-CN"/>
                </w:rPr>
                <w:delText xml:space="preserve">Mathematics </w:delText>
              </w:r>
            </w:del>
            <w:ins w:id="458" w:author="陈定敏" w:date="2023-12-18T12:55:00Z">
              <w:r w:rsidR="00253813">
                <w:rPr>
                  <w:rFonts w:cs="Times New Roman" w:hint="eastAsia"/>
                  <w:lang w:eastAsia="zh-CN"/>
                </w:rPr>
                <w:t>数学</w:t>
              </w:r>
            </w:ins>
            <w:r w:rsidRPr="00A87816">
              <w:rPr>
                <w:rFonts w:cs="Times New Roman"/>
                <w:lang w:eastAsia="zh-CN"/>
              </w:rPr>
              <w:br/>
              <w:t xml:space="preserve">3: </w:t>
            </w:r>
            <w:del w:id="459" w:author="陈定敏" w:date="2023-12-18T12:56:00Z">
              <w:r w:rsidRPr="00A87816" w:rsidDel="00253813">
                <w:rPr>
                  <w:rFonts w:cs="Times New Roman" w:hint="eastAsia"/>
                  <w:lang w:eastAsia="zh-CN"/>
                </w:rPr>
                <w:delText xml:space="preserve">English </w:delText>
              </w:r>
            </w:del>
            <w:ins w:id="460" w:author="陈定敏" w:date="2023-12-18T12:56:00Z">
              <w:r w:rsidR="00253813">
                <w:rPr>
                  <w:rFonts w:cs="Times New Roman" w:hint="eastAsia"/>
                  <w:lang w:eastAsia="zh-CN"/>
                </w:rPr>
                <w:t>英语</w:t>
              </w:r>
            </w:ins>
            <w:r w:rsidRPr="00A87816">
              <w:rPr>
                <w:rFonts w:cs="Times New Roman"/>
                <w:lang w:eastAsia="zh-CN"/>
              </w:rPr>
              <w:br/>
              <w:t xml:space="preserve">4: </w:t>
            </w:r>
            <w:del w:id="461" w:author="陈定敏" w:date="2023-12-18T12:56:00Z">
              <w:r w:rsidRPr="00A87816" w:rsidDel="00253813">
                <w:rPr>
                  <w:rFonts w:cs="Times New Roman" w:hint="eastAsia"/>
                  <w:lang w:eastAsia="zh-CN"/>
                </w:rPr>
                <w:delText xml:space="preserve">Politics </w:delText>
              </w:r>
            </w:del>
            <w:ins w:id="462" w:author="陈定敏" w:date="2023-12-18T12:56:00Z">
              <w:r w:rsidR="00253813">
                <w:rPr>
                  <w:rFonts w:cs="Times New Roman" w:hint="eastAsia"/>
                  <w:lang w:eastAsia="zh-CN"/>
                </w:rPr>
                <w:t>政治</w:t>
              </w:r>
            </w:ins>
            <w:r w:rsidRPr="00A87816">
              <w:rPr>
                <w:rFonts w:cs="Times New Roman"/>
                <w:lang w:eastAsia="zh-CN"/>
              </w:rPr>
              <w:br/>
              <w:t xml:space="preserve">5: </w:t>
            </w:r>
            <w:del w:id="463" w:author="陈定敏" w:date="2023-12-18T12:56:00Z">
              <w:r w:rsidRPr="00A87816" w:rsidDel="00253813">
                <w:rPr>
                  <w:rFonts w:cs="Times New Roman" w:hint="eastAsia"/>
                  <w:lang w:eastAsia="zh-CN"/>
                </w:rPr>
                <w:delText xml:space="preserve">History </w:delText>
              </w:r>
            </w:del>
            <w:ins w:id="464" w:author="陈定敏" w:date="2023-12-18T12:56:00Z">
              <w:r w:rsidR="00253813">
                <w:rPr>
                  <w:rFonts w:cs="Times New Roman" w:hint="eastAsia"/>
                  <w:lang w:eastAsia="zh-CN"/>
                </w:rPr>
                <w:t>历史</w:t>
              </w:r>
            </w:ins>
            <w:r w:rsidRPr="00A87816">
              <w:rPr>
                <w:rFonts w:cs="Times New Roman"/>
                <w:lang w:eastAsia="zh-CN"/>
              </w:rPr>
              <w:br/>
              <w:t xml:space="preserve">6: </w:t>
            </w:r>
            <w:del w:id="465" w:author="陈定敏" w:date="2023-12-18T12:56:00Z">
              <w:r w:rsidRPr="00A87816" w:rsidDel="00253813">
                <w:rPr>
                  <w:rFonts w:cs="Times New Roman" w:hint="eastAsia"/>
                  <w:lang w:eastAsia="zh-CN"/>
                </w:rPr>
                <w:delText xml:space="preserve">Geography </w:delText>
              </w:r>
            </w:del>
            <w:ins w:id="466" w:author="陈定敏" w:date="2023-12-18T12:56:00Z">
              <w:r w:rsidR="00253813">
                <w:rPr>
                  <w:rFonts w:cs="Times New Roman" w:hint="eastAsia"/>
                  <w:lang w:eastAsia="zh-CN"/>
                </w:rPr>
                <w:t>地理</w:t>
              </w:r>
            </w:ins>
            <w:r w:rsidRPr="00A87816">
              <w:rPr>
                <w:rFonts w:cs="Times New Roman"/>
                <w:lang w:eastAsia="zh-CN"/>
              </w:rPr>
              <w:br/>
              <w:t xml:space="preserve">7: </w:t>
            </w:r>
            <w:del w:id="467" w:author="陈定敏" w:date="2023-12-18T12:56:00Z">
              <w:r w:rsidRPr="00A87816" w:rsidDel="00253813">
                <w:rPr>
                  <w:rFonts w:cs="Times New Roman" w:hint="eastAsia"/>
                  <w:lang w:eastAsia="zh-CN"/>
                </w:rPr>
                <w:delText xml:space="preserve">Biology </w:delText>
              </w:r>
            </w:del>
            <w:ins w:id="468" w:author="陈定敏" w:date="2023-12-18T12:56:00Z">
              <w:r w:rsidR="00253813">
                <w:rPr>
                  <w:rFonts w:cs="Times New Roman" w:hint="eastAsia"/>
                  <w:lang w:eastAsia="zh-CN"/>
                </w:rPr>
                <w:t>生物</w:t>
              </w:r>
            </w:ins>
            <w:r w:rsidRPr="00A87816">
              <w:rPr>
                <w:rFonts w:cs="Times New Roman"/>
                <w:lang w:eastAsia="zh-CN"/>
              </w:rPr>
              <w:br/>
              <w:t xml:space="preserve">8: </w:t>
            </w:r>
            <w:del w:id="469" w:author="陈定敏" w:date="2023-12-18T12:56:00Z">
              <w:r w:rsidRPr="00A87816" w:rsidDel="00253813">
                <w:rPr>
                  <w:rFonts w:cs="Times New Roman" w:hint="eastAsia"/>
                  <w:lang w:eastAsia="zh-CN"/>
                </w:rPr>
                <w:delText xml:space="preserve">Physics </w:delText>
              </w:r>
            </w:del>
            <w:ins w:id="470" w:author="陈定敏" w:date="2023-12-18T12:56:00Z">
              <w:r w:rsidR="00253813">
                <w:rPr>
                  <w:rFonts w:cs="Times New Roman" w:hint="eastAsia"/>
                  <w:lang w:eastAsia="zh-CN"/>
                </w:rPr>
                <w:t>物理</w:t>
              </w:r>
            </w:ins>
            <w:r w:rsidRPr="00A87816">
              <w:rPr>
                <w:rFonts w:cs="Times New Roman"/>
                <w:lang w:eastAsia="zh-CN"/>
              </w:rPr>
              <w:br/>
              <w:t xml:space="preserve">9: </w:t>
            </w:r>
            <w:del w:id="471" w:author="陈定敏" w:date="2023-12-18T12:56:00Z">
              <w:r w:rsidRPr="00A87816" w:rsidDel="00253813">
                <w:rPr>
                  <w:rFonts w:cs="Times New Roman" w:hint="eastAsia"/>
                  <w:lang w:eastAsia="zh-CN"/>
                </w:rPr>
                <w:delText>Chemistry</w:delText>
              </w:r>
            </w:del>
            <w:ins w:id="472" w:author="陈定敏" w:date="2023-12-18T12:56:00Z">
              <w:r w:rsidR="00253813">
                <w:rPr>
                  <w:rFonts w:cs="Times New Roman" w:hint="eastAsia"/>
                  <w:lang w:eastAsia="zh-CN"/>
                </w:rPr>
                <w:t>化学</w:t>
              </w:r>
            </w:ins>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questionType</w:t>
            </w:r>
          </w:p>
        </w:tc>
        <w:tc>
          <w:tcPr>
            <w:tcW w:w="0" w:type="auto"/>
          </w:tcPr>
          <w:p w:rsidR="007812D1" w:rsidRPr="00A87816" w:rsidRDefault="00E45DBC">
            <w:pPr>
              <w:pStyle w:val="Compact"/>
              <w:rPr>
                <w:rFonts w:cs="Times New Roman"/>
              </w:rPr>
            </w:pPr>
            <w:r w:rsidRPr="00A87816">
              <w:rPr>
                <w:rFonts w:cs="Times New Roman"/>
              </w:rPr>
              <w:t>question type</w:t>
            </w:r>
          </w:p>
        </w:tc>
        <w:tc>
          <w:tcPr>
            <w:tcW w:w="0" w:type="auto"/>
          </w:tcPr>
          <w:p w:rsidR="007812D1" w:rsidRPr="00A87816" w:rsidRDefault="00E45DBC">
            <w:pPr>
              <w:pStyle w:val="Compact"/>
              <w:rPr>
                <w:rFonts w:cs="Times New Roman"/>
              </w:rPr>
            </w:pPr>
            <w:r w:rsidRPr="00A87816">
              <w:rPr>
                <w:rFonts w:cs="Times New Roman"/>
              </w:rPr>
              <w:t xml:space="preserve">1: </w:t>
            </w:r>
            <w:r w:rsidR="00F158F7">
              <w:rPr>
                <w:rFonts w:cs="Times New Roman"/>
              </w:rPr>
              <w:t>Single choice</w:t>
            </w:r>
            <w:r w:rsidRPr="00A87816">
              <w:rPr>
                <w:rFonts w:cs="Times New Roman"/>
              </w:rPr>
              <w:t xml:space="preserve"> </w:t>
            </w:r>
            <w:r w:rsidRPr="00A87816">
              <w:rPr>
                <w:rFonts w:cs="Times New Roman"/>
              </w:rPr>
              <w:br/>
              <w:t xml:space="preserve">2: </w:t>
            </w:r>
            <w:r w:rsidR="00F158F7">
              <w:rPr>
                <w:rFonts w:cs="Times New Roman"/>
              </w:rPr>
              <w:t>Multiple choices</w:t>
            </w:r>
            <w:r w:rsidRPr="00A87816">
              <w:rPr>
                <w:rFonts w:cs="Times New Roman"/>
              </w:rPr>
              <w:t xml:space="preserve"> (sorting) </w:t>
            </w:r>
            <w:r w:rsidRPr="00A87816">
              <w:rPr>
                <w:rFonts w:cs="Times New Roman"/>
              </w:rPr>
              <w:br/>
              <w:t xml:space="preserve">3: Number </w:t>
            </w:r>
            <w:r w:rsidRPr="00A87816">
              <w:rPr>
                <w:rFonts w:cs="Times New Roman"/>
              </w:rPr>
              <w:br/>
              <w:t>4: Judgment</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option</w:t>
            </w:r>
          </w:p>
        </w:tc>
        <w:tc>
          <w:tcPr>
            <w:tcW w:w="0" w:type="auto"/>
          </w:tcPr>
          <w:p w:rsidR="007812D1" w:rsidRPr="00A87816" w:rsidRDefault="00E45DBC">
            <w:pPr>
              <w:pStyle w:val="Compact"/>
              <w:rPr>
                <w:rFonts w:cs="Times New Roman"/>
              </w:rPr>
            </w:pPr>
            <w:r w:rsidRPr="00A87816">
              <w:rPr>
                <w:rFonts w:cs="Times New Roman"/>
              </w:rPr>
              <w:t>Number of options</w:t>
            </w:r>
          </w:p>
        </w:tc>
        <w:tc>
          <w:tcPr>
            <w:tcW w:w="0" w:type="auto"/>
          </w:tcPr>
          <w:p w:rsidR="007812D1" w:rsidRPr="00A87816" w:rsidRDefault="00E45DBC">
            <w:pPr>
              <w:pStyle w:val="Compact"/>
              <w:rPr>
                <w:rFonts w:cs="Times New Roman"/>
              </w:rPr>
            </w:pPr>
            <w:r w:rsidRPr="00A87816">
              <w:rPr>
                <w:rFonts w:cs="Times New Roman"/>
              </w:rPr>
              <w:t xml:space="preserve">Valid when questionType = 1. </w:t>
            </w:r>
            <w:r w:rsidRPr="00A87816">
              <w:rPr>
                <w:rFonts w:cs="Times New Roman"/>
              </w:rPr>
              <w:br/>
              <w:t xml:space="preserve">Valid when questionType = 2. </w:t>
            </w:r>
            <w:r w:rsidRPr="00A87816">
              <w:rPr>
                <w:rFonts w:cs="Times New Roman"/>
              </w:rPr>
              <w:br/>
              <w:t xml:space="preserve">This item defaults to 4; </w:t>
            </w:r>
            <w:r w:rsidRPr="00A87816">
              <w:rPr>
                <w:rFonts w:cs="Times New Roman"/>
              </w:rPr>
              <w:br/>
              <w:t>range: 1-10.</w:t>
            </w:r>
          </w:p>
        </w:tc>
      </w:tr>
    </w:tbl>
    <w:p w:rsidR="007812D1" w:rsidRPr="00A87816" w:rsidRDefault="00E45DBC">
      <w:pPr>
        <w:pStyle w:val="a0"/>
        <w:rPr>
          <w:rFonts w:cs="Times New Roman"/>
        </w:rPr>
      </w:pPr>
      <w:r w:rsidRPr="00A87816">
        <w:rPr>
          <w:rFonts w:cs="Times New Roman"/>
        </w:rPr>
        <w:t xml:space="preserve">Instruction sample: With subjects + Level 2 question types + Do not display the beginning </w:t>
      </w:r>
      <w:r w:rsidRPr="00A87816">
        <w:rPr>
          <w:rFonts w:cs="Times New Roman"/>
        </w:rPr>
        <w:br/>
      </w:r>
      <w:r w:rsidR="007E555E">
        <w:rPr>
          <w:rFonts w:cs="Times New Roman"/>
        </w:rPr>
        <w:t>Sample Purpose</w:t>
      </w:r>
      <w:r w:rsidRPr="00A87816">
        <w:rPr>
          <w:rFonts w:cs="Times New Roman"/>
        </w:rPr>
        <w:t>: Chinese 2 questions + Mathematics 2 questions + English 2 questions</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"continueKeyPadMultipleQuestionsCourse"</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"examNo"</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"displayMode"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"questionLevel2Symbol"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"questionLevel2Symbol"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"option"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"questionLevel2Symbol"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lastRenderedPageBreak/>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"questionLevel2Symbol"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"questionLevel2Symbol"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"questionLevel2Symbol"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"59"</w:t>
      </w:r>
      <w:r w:rsidRPr="00A87816">
        <w:rPr>
          <w:rFonts w:cs="Times New Roman"/>
        </w:rPr>
        <w:br/>
      </w:r>
      <w:r w:rsidRPr="00A87816">
        <w:rPr>
          <w:rStyle w:val="FunctionTok"/>
          <w:rFonts w:ascii="Times New Roman" w:hAnsi="Times New Roman" w:cs="Times New Roman"/>
        </w:rPr>
        <w:t>}</w:t>
      </w:r>
    </w:p>
    <w:p w:rsidR="007812D1" w:rsidRPr="00A87816" w:rsidRDefault="007812D1">
      <w:pPr>
        <w:pStyle w:val="FirstParagraph"/>
        <w:rPr>
          <w:rFonts w:cs="Times New Roman"/>
        </w:rPr>
      </w:pPr>
    </w:p>
    <w:p w:rsidR="007812D1" w:rsidRPr="00A87816" w:rsidRDefault="00E45DBC">
      <w:pPr>
        <w:pStyle w:val="a0"/>
        <w:rPr>
          <w:rFonts w:cs="Times New Roman"/>
        </w:rPr>
      </w:pPr>
      <w:r w:rsidRPr="00A87816">
        <w:rPr>
          <w:rFonts w:cs="Times New Roman"/>
        </w:rPr>
        <w:t>Instruction sample: with subjects + level 1 question t</w:t>
      </w:r>
      <w:r w:rsidR="005D6DA5">
        <w:rPr>
          <w:rFonts w:cs="Times New Roman"/>
        </w:rPr>
        <w:t>ype + do not show the beginning</w:t>
      </w:r>
      <w:r w:rsidRPr="00A87816">
        <w:rPr>
          <w:rFonts w:cs="Times New Roman"/>
        </w:rPr>
        <w:br/>
      </w:r>
      <w:r w:rsidR="007E555E">
        <w:rPr>
          <w:rFonts w:cs="Times New Roman"/>
        </w:rPr>
        <w:t>Sample Purpose</w:t>
      </w:r>
      <w:r w:rsidRPr="00A87816">
        <w:rPr>
          <w:rFonts w:cs="Times New Roman"/>
        </w:rPr>
        <w:t>: Chinese 4 questions</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"continueKeyPadMultipleQuestionsCourse"</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"examNo"</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"displayMode"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"option"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lastRenderedPageBreak/>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"59"</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 xml:space="preserve">Instruction sample: with subjects + level 1 question type + display </w:t>
      </w:r>
      <w:r w:rsidR="00B51053">
        <w:rPr>
          <w:rFonts w:cs="Times New Roman"/>
        </w:rPr>
        <w:t xml:space="preserve">the beginning as </w:t>
      </w:r>
      <w:r w:rsidR="00B51053" w:rsidRPr="00A87816">
        <w:rPr>
          <w:rFonts w:cs="Times New Roman"/>
        </w:rPr>
        <w:t>"Q"</w:t>
      </w:r>
      <w:r w:rsidR="00B51053">
        <w:rPr>
          <w:rFonts w:cs="Times New Roman"/>
        </w:rPr>
        <w:t xml:space="preserve"> </w:t>
      </w:r>
      <w:r w:rsidR="00B51053">
        <w:rPr>
          <w:rFonts w:cs="Times New Roman"/>
        </w:rPr>
        <w:br/>
        <w:t>S</w:t>
      </w:r>
      <w:r w:rsidRPr="00A87816">
        <w:rPr>
          <w:rFonts w:cs="Times New Roman"/>
        </w:rPr>
        <w:t>ample Purpose: Chinese 4 questions</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"continueKeyPadMultipleQuestionsCourse"</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"examNo"</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"displayMode"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"option"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"59"</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Instruction sample:</w:t>
      </w:r>
      <w:r w:rsidR="003A5ADC">
        <w:rPr>
          <w:rFonts w:cs="Times New Roman"/>
        </w:rPr>
        <w:t>With</w:t>
      </w:r>
      <w:r w:rsidRPr="00A87816">
        <w:rPr>
          <w:rFonts w:cs="Times New Roman"/>
        </w:rPr>
        <w:t xml:space="preserve"> subjects + Level 1 question type + Display</w:t>
      </w:r>
      <w:r w:rsidR="003A5ADC">
        <w:rPr>
          <w:rFonts w:cs="Times New Roman"/>
        </w:rPr>
        <w:t xml:space="preserve"> the beginning as </w:t>
      </w:r>
      <w:r w:rsidR="003A5ADC" w:rsidRPr="00A87816">
        <w:rPr>
          <w:rFonts w:cs="Times New Roman"/>
        </w:rPr>
        <w:t>"</w:t>
      </w:r>
      <w:del w:id="473" w:author="陈定敏" w:date="2023-12-18T12:57:00Z">
        <w:r w:rsidR="003A5ADC" w:rsidRPr="00A87816" w:rsidDel="00253813">
          <w:rPr>
            <w:rFonts w:cs="Times New Roman" w:hint="eastAsia"/>
            <w:lang w:eastAsia="zh-CN"/>
          </w:rPr>
          <w:delText>question</w:delText>
        </w:r>
      </w:del>
      <w:ins w:id="474" w:author="陈定敏" w:date="2023-12-18T12:57:00Z">
        <w:r w:rsidR="00253813">
          <w:rPr>
            <w:rFonts w:cs="Times New Roman" w:hint="eastAsia"/>
            <w:lang w:eastAsia="zh-CN"/>
          </w:rPr>
          <w:t>题</w:t>
        </w:r>
      </w:ins>
      <w:r w:rsidR="003A5ADC" w:rsidRPr="00A87816">
        <w:rPr>
          <w:rFonts w:cs="Times New Roman"/>
        </w:rPr>
        <w:t>"</w:t>
      </w:r>
      <w:r w:rsidRPr="00A87816">
        <w:rPr>
          <w:rFonts w:cs="Times New Roman"/>
        </w:rPr>
        <w:t xml:space="preserve"> </w:t>
      </w:r>
      <w:r w:rsidRPr="00A87816">
        <w:rPr>
          <w:rFonts w:cs="Times New Roman"/>
        </w:rPr>
        <w:br/>
      </w:r>
      <w:r w:rsidR="003A5ADC">
        <w:rPr>
          <w:rFonts w:cs="Times New Roman"/>
        </w:rPr>
        <w:t>S</w:t>
      </w:r>
      <w:r w:rsidRPr="00A87816">
        <w:rPr>
          <w:rFonts w:cs="Times New Roman"/>
        </w:rPr>
        <w:t>ample Purpose: Chinese 4 questions</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"continueKeyPadMultipleQuestionsCourse"</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"examNo"</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"displayMode"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lastRenderedPageBreak/>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"option"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"course"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"59"</w:t>
      </w:r>
      <w:r w:rsidRPr="00A87816">
        <w:rPr>
          <w:rFonts w:cs="Times New Roman"/>
        </w:rPr>
        <w:br/>
      </w:r>
      <w:r w:rsidRPr="00A87816">
        <w:rPr>
          <w:rStyle w:val="FunctionTok"/>
          <w:rFonts w:ascii="Times New Roman" w:hAnsi="Times New Roman" w:cs="Times New Roman"/>
        </w:rPr>
        <w:t>}</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"keyPadMultipleQuestionsCourse" // </w:t>
      </w:r>
      <w:r w:rsidRPr="00A87816">
        <w:rPr>
          <w:rFonts w:cs="Times New Roman"/>
        </w:rPr>
        <w:br/>
        <w:t xml:space="preserve">baseId: "1"//Received base station ID </w:t>
      </w:r>
      <w:r w:rsidRPr="00A87816">
        <w:rPr>
          <w:rFonts w:cs="Times New Roman"/>
        </w:rPr>
        <w:br/>
        <w:t>infos:{"state":"OK"}//Return status, success is OK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"keyPadMultipleQuestionsCourse"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"59" </w:t>
      </w:r>
      <w:r w:rsidRPr="00A87816">
        <w:rPr>
          <w:rFonts w:cs="Times New Roman"/>
        </w:rPr>
        <w:br/>
      </w:r>
      <w:r w:rsidRPr="00A87816">
        <w:rPr>
          <w:rStyle w:val="FunctionTok"/>
          <w:rFonts w:ascii="Times New Roman" w:hAnsi="Times New Roman" w:cs="Times New Roman"/>
        </w:rPr>
        <w:t>}</w:t>
      </w:r>
    </w:p>
    <w:p w:rsidR="007812D1" w:rsidRPr="00A87816" w:rsidRDefault="005568AA" w:rsidP="00BF4B64">
      <w:pPr>
        <w:pStyle w:val="5"/>
        <w:numPr>
          <w:ilvl w:val="0"/>
          <w:numId w:val="62"/>
        </w:numPr>
        <w:spacing w:before="0"/>
      </w:pPr>
      <w:bookmarkStart w:id="475" w:name="主观题分数输入接口-2"/>
      <w:bookmarkEnd w:id="452"/>
      <w:r>
        <w:t>I</w:t>
      </w:r>
      <w:r w:rsidRPr="00A87816">
        <w:t xml:space="preserve">nterface </w:t>
      </w:r>
      <w:r>
        <w:t>for s</w:t>
      </w:r>
      <w:r w:rsidR="00E45DBC" w:rsidRPr="00A87816">
        <w:t>ubjective question score input</w:t>
      </w:r>
    </w:p>
    <w:p w:rsidR="007812D1" w:rsidRPr="00A87816" w:rsidRDefault="00800904">
      <w:pPr>
        <w:pStyle w:val="FirstParagraph"/>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"continueKeyPadMultipleQuestionsSubjective" //Continue to </w:t>
      </w:r>
      <w:r w:rsidR="005568AA">
        <w:rPr>
          <w:rFonts w:cs="Times New Roman"/>
        </w:rPr>
        <w:t>input</w:t>
      </w:r>
      <w:r w:rsidRPr="00A87816">
        <w:rPr>
          <w:rFonts w:cs="Times New Roman"/>
        </w:rPr>
        <w:t xml:space="preserve"> subjective question scores </w:t>
      </w:r>
      <w:r w:rsidRPr="00A87816">
        <w:rPr>
          <w:rFonts w:cs="Times New Roman"/>
        </w:rPr>
        <w:br/>
        <w:t>params: {}</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97"/>
        <w:gridCol w:w="1770"/>
        <w:gridCol w:w="2804"/>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examNo</w:t>
            </w:r>
          </w:p>
        </w:tc>
        <w:tc>
          <w:tcPr>
            <w:tcW w:w="0" w:type="auto"/>
          </w:tcPr>
          <w:p w:rsidR="007812D1" w:rsidRPr="00A87816" w:rsidRDefault="00B71350">
            <w:pPr>
              <w:pStyle w:val="Compact"/>
              <w:rPr>
                <w:rFonts w:cs="Times New Roman"/>
              </w:rPr>
            </w:pPr>
            <w:r>
              <w:rPr>
                <w:rFonts w:cs="Times New Roman"/>
              </w:rPr>
              <w:t>Exam</w:t>
            </w:r>
            <w:r w:rsidR="00E45DBC" w:rsidRPr="00A87816">
              <w:rPr>
                <w:rFonts w:cs="Times New Roman"/>
              </w:rPr>
              <w:t xml:space="preserve"> number</w:t>
            </w:r>
          </w:p>
        </w:tc>
        <w:tc>
          <w:tcPr>
            <w:tcW w:w="0" w:type="auto"/>
          </w:tcPr>
          <w:p w:rsidR="007812D1" w:rsidRPr="00A87816" w:rsidRDefault="00E45DBC">
            <w:pPr>
              <w:pStyle w:val="Compact"/>
              <w:rPr>
                <w:rFonts w:cs="Times New Roman"/>
              </w:rPr>
            </w:pPr>
            <w:r w:rsidRPr="00A87816">
              <w:rPr>
                <w:rFonts w:cs="Times New Roman"/>
              </w:rPr>
              <w:t>1-9999</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questions</w:t>
            </w:r>
          </w:p>
        </w:tc>
        <w:tc>
          <w:tcPr>
            <w:tcW w:w="0" w:type="auto"/>
          </w:tcPr>
          <w:p w:rsidR="007812D1" w:rsidRPr="00A87816" w:rsidRDefault="00E45DBC">
            <w:pPr>
              <w:pStyle w:val="Compact"/>
              <w:rPr>
                <w:rFonts w:cs="Times New Roman"/>
              </w:rPr>
            </w:pPr>
            <w:r w:rsidRPr="00A87816">
              <w:rPr>
                <w:rFonts w:cs="Times New Roman"/>
              </w:rPr>
              <w:t>Question details</w:t>
            </w:r>
          </w:p>
        </w:tc>
        <w:tc>
          <w:tcPr>
            <w:tcW w:w="0" w:type="auto"/>
          </w:tcPr>
          <w:p w:rsidR="007812D1" w:rsidRPr="00A87816" w:rsidRDefault="00E45DBC">
            <w:pPr>
              <w:pStyle w:val="Compact"/>
              <w:rPr>
                <w:rFonts w:cs="Times New Roman"/>
              </w:rPr>
            </w:pPr>
            <w:r w:rsidRPr="00A87816">
              <w:rPr>
                <w:rFonts w:cs="Times New Roman"/>
              </w:rPr>
              <w:t>Array [max 200 cells]</w:t>
            </w:r>
          </w:p>
        </w:tc>
      </w:tr>
    </w:tbl>
    <w:p w:rsidR="007812D1" w:rsidRPr="00A87816" w:rsidRDefault="00E45DBC">
      <w:pPr>
        <w:pStyle w:val="a0"/>
        <w:rPr>
          <w:rFonts w:cs="Times New Roman"/>
        </w:rPr>
      </w:pPr>
      <w:r w:rsidRPr="00A87816">
        <w:rPr>
          <w:rFonts w:cs="Times New Roman"/>
        </w:rPr>
        <w:t>Question details array parameter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43"/>
        <w:gridCol w:w="2609"/>
        <w:gridCol w:w="3509"/>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questionLevel1Symbol</w:t>
            </w:r>
          </w:p>
        </w:tc>
        <w:tc>
          <w:tcPr>
            <w:tcW w:w="0" w:type="auto"/>
          </w:tcPr>
          <w:p w:rsidR="007812D1" w:rsidRPr="00A87816" w:rsidRDefault="00E45DBC">
            <w:pPr>
              <w:pStyle w:val="Compact"/>
              <w:rPr>
                <w:rFonts w:cs="Times New Roman"/>
              </w:rPr>
            </w:pPr>
            <w:r w:rsidRPr="00A87816">
              <w:rPr>
                <w:rFonts w:cs="Times New Roman"/>
              </w:rPr>
              <w:t>Level 1 question number</w:t>
            </w:r>
          </w:p>
        </w:tc>
        <w:tc>
          <w:tcPr>
            <w:tcW w:w="0" w:type="auto"/>
          </w:tcPr>
          <w:p w:rsidR="007812D1" w:rsidRPr="00A87816" w:rsidRDefault="00E45DBC">
            <w:pPr>
              <w:pStyle w:val="Compact"/>
              <w:rPr>
                <w:rFonts w:cs="Times New Roman"/>
              </w:rPr>
            </w:pPr>
            <w:r w:rsidRPr="00A87816">
              <w:rPr>
                <w:rFonts w:cs="Times New Roman"/>
              </w:rPr>
              <w:t>1-200</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toplimit</w:t>
            </w:r>
          </w:p>
        </w:tc>
        <w:tc>
          <w:tcPr>
            <w:tcW w:w="0" w:type="auto"/>
          </w:tcPr>
          <w:p w:rsidR="007812D1" w:rsidRPr="00A87816" w:rsidRDefault="005568AA">
            <w:pPr>
              <w:pStyle w:val="Compact"/>
              <w:rPr>
                <w:rFonts w:cs="Times New Roman"/>
              </w:rPr>
            </w:pPr>
            <w:r>
              <w:rPr>
                <w:rFonts w:cs="Times New Roman"/>
              </w:rPr>
              <w:t>N</w:t>
            </w:r>
            <w:r w:rsidR="00E45DBC" w:rsidRPr="00A87816">
              <w:rPr>
                <w:rFonts w:cs="Times New Roman"/>
              </w:rPr>
              <w:t>umerical upper limit</w:t>
            </w:r>
          </w:p>
        </w:tc>
        <w:tc>
          <w:tcPr>
            <w:tcW w:w="0" w:type="auto"/>
          </w:tcPr>
          <w:p w:rsidR="007812D1" w:rsidRPr="00A87816" w:rsidRDefault="00E45DBC">
            <w:pPr>
              <w:pStyle w:val="Compact"/>
              <w:rPr>
                <w:rFonts w:cs="Times New Roman"/>
              </w:rPr>
            </w:pPr>
            <w:r w:rsidRPr="00A87816">
              <w:rPr>
                <w:rFonts w:cs="Times New Roman"/>
              </w:rPr>
              <w:t>1-600</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lastRenderedPageBreak/>
              <w:t>decimal</w:t>
            </w:r>
          </w:p>
        </w:tc>
        <w:tc>
          <w:tcPr>
            <w:tcW w:w="0" w:type="auto"/>
          </w:tcPr>
          <w:p w:rsidR="007812D1" w:rsidRPr="00A87816" w:rsidRDefault="00E45DBC">
            <w:pPr>
              <w:pStyle w:val="Compact"/>
              <w:rPr>
                <w:rFonts w:cs="Times New Roman"/>
              </w:rPr>
            </w:pPr>
            <w:r w:rsidRPr="00A87816">
              <w:rPr>
                <w:rFonts w:cs="Times New Roman"/>
              </w:rPr>
              <w:t>Decimal places</w:t>
            </w:r>
          </w:p>
        </w:tc>
        <w:tc>
          <w:tcPr>
            <w:tcW w:w="0" w:type="auto"/>
          </w:tcPr>
          <w:p w:rsidR="007812D1" w:rsidRPr="00A87816" w:rsidRDefault="00E45DBC">
            <w:pPr>
              <w:pStyle w:val="Compact"/>
              <w:rPr>
                <w:rFonts w:cs="Times New Roman"/>
              </w:rPr>
            </w:pPr>
            <w:r w:rsidRPr="00A87816">
              <w:rPr>
                <w:rFonts w:cs="Times New Roman"/>
              </w:rPr>
              <w:t xml:space="preserve">0: Invalid decimal </w:t>
            </w:r>
            <w:r w:rsidRPr="00A87816">
              <w:rPr>
                <w:rFonts w:cs="Times New Roman"/>
              </w:rPr>
              <w:br/>
              <w:t xml:space="preserve">1: One decimal place </w:t>
            </w:r>
            <w:r w:rsidRPr="00A87816">
              <w:rPr>
                <w:rFonts w:cs="Times New Roman"/>
              </w:rPr>
              <w:br/>
              <w:t xml:space="preserve">2: Two decimal places </w:t>
            </w:r>
            <w:r w:rsidRPr="00A87816">
              <w:rPr>
                <w:rFonts w:cs="Times New Roman"/>
              </w:rPr>
              <w:br/>
              <w:t>The default value of this item is 0.</w:t>
            </w:r>
          </w:p>
        </w:tc>
      </w:tr>
    </w:tbl>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"continueKeyPadMultipleQuestionsSubjective"</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"examNo"</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"toplimit"</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"100"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"decimal"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"0"</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"toplimit"</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"100"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"decimal"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"toplimit"</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"100"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"decimal"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"questionLevel1Symbol"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"toplimit"</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"100"</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"59"</w:t>
      </w:r>
      <w:r w:rsidRPr="00A87816">
        <w:rPr>
          <w:rFonts w:cs="Times New Roman"/>
        </w:rPr>
        <w:br/>
      </w:r>
      <w:r w:rsidRPr="00A87816">
        <w:rPr>
          <w:rStyle w:val="FunctionTok"/>
          <w:rFonts w:ascii="Times New Roman" w:hAnsi="Times New Roman" w:cs="Times New Roman"/>
        </w:rPr>
        <w:t>}</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"keyPadMultipleQuestionsSubjective" // </w:t>
      </w:r>
      <w:r w:rsidRPr="00A87816">
        <w:rPr>
          <w:rFonts w:cs="Times New Roman"/>
        </w:rPr>
        <w:br/>
        <w:t xml:space="preserve">baseId: "1"//Received base station ID </w:t>
      </w:r>
      <w:r w:rsidRPr="00A87816">
        <w:rPr>
          <w:rFonts w:cs="Times New Roman"/>
        </w:rPr>
        <w:br/>
        <w:t>infos:{"state":"OK"}//Return status, success is OK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"keyPadMultipleQuestionsSubjective"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"59" </w:t>
      </w:r>
      <w:r w:rsidRPr="00A87816">
        <w:rPr>
          <w:rFonts w:cs="Times New Roman"/>
        </w:rPr>
        <w:br/>
      </w:r>
      <w:r w:rsidRPr="00A87816">
        <w:rPr>
          <w:rStyle w:val="FunctionTok"/>
          <w:rFonts w:ascii="Times New Roman" w:hAnsi="Times New Roman" w:cs="Times New Roman"/>
        </w:rPr>
        <w:t>}</w:t>
      </w:r>
    </w:p>
    <w:p w:rsidR="007812D1" w:rsidRPr="00A87816" w:rsidRDefault="00E45DBC" w:rsidP="00BF4B64">
      <w:pPr>
        <w:pStyle w:val="4"/>
        <w:numPr>
          <w:ilvl w:val="0"/>
          <w:numId w:val="63"/>
        </w:numPr>
      </w:pPr>
      <w:bookmarkStart w:id="476" w:name="指定键盘转移作答内容"/>
      <w:bookmarkEnd w:id="446"/>
      <w:bookmarkEnd w:id="475"/>
      <w:r w:rsidRPr="00A87816">
        <w:t>Specify</w:t>
      </w:r>
      <w:r w:rsidR="00480E5B">
        <w:t xml:space="preserve"> keypad</w:t>
      </w:r>
      <w:r w:rsidRPr="00A87816">
        <w:t xml:space="preserve"> to transfer answer content</w:t>
      </w:r>
    </w:p>
    <w:p w:rsidR="007812D1" w:rsidRPr="00A87816" w:rsidRDefault="00E45DBC">
      <w:pPr>
        <w:pStyle w:val="FirstParagraph"/>
        <w:rPr>
          <w:rFonts w:cs="Times New Roman"/>
        </w:rPr>
      </w:pPr>
      <w:r w:rsidRPr="00A87816">
        <w:rPr>
          <w:rFonts w:cs="Times New Roman"/>
        </w:rPr>
        <w:t>Note: This interface can only operate one</w:t>
      </w:r>
      <w:r w:rsidR="00480E5B">
        <w:rPr>
          <w:rFonts w:cs="Times New Roman"/>
        </w:rPr>
        <w:t xml:space="preserve"> keypad</w:t>
      </w:r>
      <w:r w:rsidRPr="00A87816">
        <w:rPr>
          <w:rFonts w:cs="Times New Roman"/>
        </w:rPr>
        <w:t xml:space="preserve"> at a time.</w:t>
      </w:r>
    </w:p>
    <w:p w:rsidR="007812D1" w:rsidRPr="00A87816" w:rsidRDefault="00800904">
      <w:pPr>
        <w:pStyle w:val="a0"/>
        <w:rPr>
          <w:rFonts w:cs="Times New Roman"/>
        </w:rPr>
      </w:pPr>
      <w:r>
        <w:rPr>
          <w:rFonts w:cs="Times New Roman"/>
        </w:rPr>
        <w:lastRenderedPageBreak/>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"copyKeyPadMultipleQuestions" //Transfer</w:t>
      </w:r>
      <w:r w:rsidR="00480E5B">
        <w:rPr>
          <w:rFonts w:cs="Times New Roman"/>
        </w:rPr>
        <w:t xml:space="preserve"> keypad</w:t>
      </w:r>
      <w:r w:rsidRPr="00A87816">
        <w:rPr>
          <w:rFonts w:cs="Times New Roman"/>
        </w:rPr>
        <w:t xml:space="preserve"> answer content </w:t>
      </w:r>
      <w:r w:rsidRPr="00A87816">
        <w:rPr>
          <w:rFonts w:cs="Times New Roman"/>
        </w:rPr>
        <w:br/>
        <w:t>params:{} //</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523"/>
        <w:gridCol w:w="4677"/>
        <w:gridCol w:w="2656"/>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baseId</w:t>
            </w:r>
          </w:p>
        </w:tc>
        <w:tc>
          <w:tcPr>
            <w:tcW w:w="0" w:type="auto"/>
          </w:tcPr>
          <w:p w:rsidR="007812D1" w:rsidRPr="00A87816" w:rsidRDefault="00E45DBC">
            <w:pPr>
              <w:pStyle w:val="Compact"/>
              <w:rPr>
                <w:rFonts w:cs="Times New Roman"/>
              </w:rPr>
            </w:pPr>
            <w:r w:rsidRPr="00A87816">
              <w:rPr>
                <w:rFonts w:cs="Times New Roman"/>
              </w:rPr>
              <w:t>ID of the base station to which the</w:t>
            </w:r>
            <w:r w:rsidR="00480E5B">
              <w:rPr>
                <w:rFonts w:cs="Times New Roman"/>
              </w:rPr>
              <w:t xml:space="preserve"> keypad</w:t>
            </w:r>
            <w:r w:rsidRPr="00A87816">
              <w:rPr>
                <w:rFonts w:cs="Times New Roman"/>
              </w:rPr>
              <w:t xml:space="preserve"> is connected</w:t>
            </w:r>
          </w:p>
        </w:tc>
        <w:tc>
          <w:tcPr>
            <w:tcW w:w="0" w:type="auto"/>
          </w:tcPr>
          <w:p w:rsidR="007812D1" w:rsidRPr="00A87816" w:rsidRDefault="00E45DBC">
            <w:pPr>
              <w:pStyle w:val="Compact"/>
              <w:rPr>
                <w:rFonts w:cs="Times New Roman"/>
              </w:rPr>
            </w:pPr>
            <w:r w:rsidRPr="00A87816">
              <w:rPr>
                <w:rFonts w:cs="Times New Roman"/>
              </w:rPr>
              <w:t>1-32</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keySn</w:t>
            </w:r>
          </w:p>
        </w:tc>
        <w:tc>
          <w:tcPr>
            <w:tcW w:w="0" w:type="auto"/>
          </w:tcPr>
          <w:p w:rsidR="007812D1" w:rsidRPr="00A87816" w:rsidRDefault="00E45DBC">
            <w:pPr>
              <w:pStyle w:val="Compact"/>
              <w:rPr>
                <w:rFonts w:cs="Times New Roman"/>
              </w:rPr>
            </w:pPr>
            <w:r w:rsidRPr="00A87816">
              <w:rPr>
                <w:rFonts w:cs="Times New Roman"/>
              </w:rPr>
              <w:t>Target</w:t>
            </w:r>
            <w:r w:rsidR="00480E5B">
              <w:rPr>
                <w:rFonts w:cs="Times New Roman"/>
              </w:rPr>
              <w:t xml:space="preserve"> keypad</w:t>
            </w:r>
            <w:r w:rsidRPr="00A87816">
              <w:rPr>
                <w:rFonts w:cs="Times New Roman"/>
              </w:rPr>
              <w:t xml:space="preserve"> SN</w:t>
            </w:r>
          </w:p>
        </w:tc>
        <w:tc>
          <w:tcPr>
            <w:tcW w:w="0" w:type="auto"/>
          </w:tcPr>
          <w:p w:rsidR="007812D1" w:rsidRPr="00A87816" w:rsidRDefault="007812D1">
            <w:pPr>
              <w:pStyle w:val="Compact"/>
              <w:rPr>
                <w:rFonts w:cs="Times New Roman"/>
              </w:rPr>
            </w:pP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ID</w:t>
            </w:r>
          </w:p>
        </w:tc>
        <w:tc>
          <w:tcPr>
            <w:tcW w:w="0" w:type="auto"/>
          </w:tcPr>
          <w:p w:rsidR="007812D1" w:rsidRPr="00A87816" w:rsidRDefault="00E45DBC">
            <w:pPr>
              <w:pStyle w:val="Compact"/>
              <w:rPr>
                <w:rFonts w:cs="Times New Roman"/>
              </w:rPr>
            </w:pPr>
            <w:r w:rsidRPr="00A87816">
              <w:rPr>
                <w:rFonts w:cs="Times New Roman"/>
              </w:rPr>
              <w:t>Question number</w:t>
            </w:r>
          </w:p>
        </w:tc>
        <w:tc>
          <w:tcPr>
            <w:tcW w:w="0" w:type="auto"/>
          </w:tcPr>
          <w:p w:rsidR="007812D1" w:rsidRPr="00A87816" w:rsidRDefault="00E45DBC">
            <w:pPr>
              <w:pStyle w:val="Compact"/>
              <w:rPr>
                <w:rFonts w:cs="Times New Roman"/>
              </w:rPr>
            </w:pPr>
            <w:r w:rsidRPr="00A87816">
              <w:rPr>
                <w:rFonts w:cs="Times New Roman"/>
              </w:rPr>
              <w:t>1-200</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questionType</w:t>
            </w:r>
          </w:p>
        </w:tc>
        <w:tc>
          <w:tcPr>
            <w:tcW w:w="0" w:type="auto"/>
          </w:tcPr>
          <w:p w:rsidR="007812D1" w:rsidRPr="00A87816" w:rsidRDefault="00E45DBC">
            <w:pPr>
              <w:pStyle w:val="Compact"/>
              <w:rPr>
                <w:rFonts w:cs="Times New Roman"/>
              </w:rPr>
            </w:pPr>
            <w:r w:rsidRPr="00A87816">
              <w:rPr>
                <w:rFonts w:cs="Times New Roman"/>
              </w:rPr>
              <w:t>question type</w:t>
            </w:r>
          </w:p>
        </w:tc>
        <w:tc>
          <w:tcPr>
            <w:tcW w:w="0" w:type="auto"/>
          </w:tcPr>
          <w:p w:rsidR="007812D1" w:rsidRPr="00A87816" w:rsidRDefault="00E45DBC">
            <w:pPr>
              <w:pStyle w:val="Compact"/>
              <w:rPr>
                <w:rFonts w:cs="Times New Roman"/>
              </w:rPr>
            </w:pPr>
            <w:r w:rsidRPr="00A87816">
              <w:rPr>
                <w:rFonts w:cs="Times New Roman"/>
              </w:rPr>
              <w:t xml:space="preserve">1: </w:t>
            </w:r>
            <w:r w:rsidR="00F158F7">
              <w:rPr>
                <w:rFonts w:cs="Times New Roman"/>
              </w:rPr>
              <w:t>Single choice</w:t>
            </w:r>
            <w:r w:rsidRPr="00A87816">
              <w:rPr>
                <w:rFonts w:cs="Times New Roman"/>
              </w:rPr>
              <w:t xml:space="preserve"> </w:t>
            </w:r>
            <w:r w:rsidRPr="00A87816">
              <w:rPr>
                <w:rFonts w:cs="Times New Roman"/>
              </w:rPr>
              <w:br/>
              <w:t xml:space="preserve">2: </w:t>
            </w:r>
            <w:r w:rsidR="00F158F7">
              <w:rPr>
                <w:rFonts w:cs="Times New Roman"/>
              </w:rPr>
              <w:t>Multiple choices</w:t>
            </w:r>
            <w:r w:rsidRPr="00A87816">
              <w:rPr>
                <w:rFonts w:cs="Times New Roman"/>
              </w:rPr>
              <w:t xml:space="preserve"> (sorting) </w:t>
            </w:r>
            <w:r w:rsidRPr="00A87816">
              <w:rPr>
                <w:rFonts w:cs="Times New Roman"/>
              </w:rPr>
              <w:br/>
              <w:t xml:space="preserve">3: Number </w:t>
            </w:r>
            <w:r w:rsidRPr="00A87816">
              <w:rPr>
                <w:rFonts w:cs="Times New Roman"/>
              </w:rPr>
              <w:br/>
              <w:t>4: Judgment</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value</w:t>
            </w:r>
          </w:p>
        </w:tc>
        <w:tc>
          <w:tcPr>
            <w:tcW w:w="0" w:type="auto"/>
          </w:tcPr>
          <w:p w:rsidR="007812D1" w:rsidRPr="00A87816" w:rsidRDefault="00E45DBC">
            <w:pPr>
              <w:pStyle w:val="Compact"/>
              <w:rPr>
                <w:rFonts w:cs="Times New Roman"/>
              </w:rPr>
            </w:pPr>
            <w:r w:rsidRPr="00A87816">
              <w:rPr>
                <w:rFonts w:cs="Times New Roman"/>
              </w:rPr>
              <w:t>Question answer</w:t>
            </w:r>
          </w:p>
        </w:tc>
        <w:tc>
          <w:tcPr>
            <w:tcW w:w="0" w:type="auto"/>
          </w:tcPr>
          <w:p w:rsidR="007812D1" w:rsidRPr="00A87816" w:rsidRDefault="00E45DBC">
            <w:pPr>
              <w:pStyle w:val="Compact"/>
              <w:rPr>
                <w:rFonts w:cs="Times New Roman"/>
              </w:rPr>
            </w:pPr>
            <w:r w:rsidRPr="00A87816">
              <w:rPr>
                <w:rFonts w:cs="Times New Roman"/>
              </w:rPr>
              <w:t>String 16 bytes</w:t>
            </w:r>
          </w:p>
        </w:tc>
      </w:tr>
    </w:tbl>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"copyKeyPadMultipleQuestions"</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proofErr w:type="gramStart"/>
      <w:r w:rsidRPr="00A87816">
        <w:rPr>
          <w:rStyle w:val="NormalTok"/>
          <w:rFonts w:ascii="Times New Roman" w:hAnsi="Times New Roman" w:cs="Times New Roman"/>
        </w:rPr>
        <w:t xml:space="preserve"> </w:t>
      </w:r>
      <w:proofErr w:type="gramEnd"/>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"keySn"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"0007831203"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"value"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"A"</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"value"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"AB"</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"19"</w:t>
      </w:r>
      <w:r w:rsidRPr="00A87816">
        <w:rPr>
          <w:rFonts w:cs="Times New Roman"/>
        </w:rPr>
        <w:br/>
      </w:r>
      <w:r w:rsidRPr="00A87816">
        <w:rPr>
          <w:rStyle w:val="FunctionTok"/>
          <w:rFonts w:ascii="Times New Roman" w:hAnsi="Times New Roman" w:cs="Times New Roman"/>
        </w:rPr>
        <w:t>}</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"copyKeyPadMultipleQuestions" // </w:t>
      </w:r>
      <w:r w:rsidRPr="00A87816">
        <w:rPr>
          <w:rFonts w:cs="Times New Roman"/>
        </w:rPr>
        <w:br/>
        <w:t xml:space="preserve">baseId: "1"//Received base station ID </w:t>
      </w:r>
      <w:r w:rsidRPr="00A87816">
        <w:rPr>
          <w:rFonts w:cs="Times New Roman"/>
        </w:rPr>
        <w:br/>
        <w:t>infos:{"state":"OK"}//Return status, success is OK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"copyKeyPadMultipleQuestions"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lastRenderedPageBreak/>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E45DBC" w:rsidP="00BF4B64">
      <w:pPr>
        <w:pStyle w:val="4"/>
        <w:numPr>
          <w:ilvl w:val="0"/>
          <w:numId w:val="64"/>
        </w:numPr>
      </w:pPr>
      <w:bookmarkStart w:id="477" w:name="向键盘广播正确答案"/>
      <w:bookmarkEnd w:id="476"/>
      <w:r w:rsidRPr="00A87816">
        <w:t>Broadcast the correct answer to the</w:t>
      </w:r>
      <w:r w:rsidR="00480E5B">
        <w:t xml:space="preserve"> keypad</w:t>
      </w:r>
    </w:p>
    <w:p w:rsidR="007812D1" w:rsidRPr="00A87816" w:rsidRDefault="00800904">
      <w:pPr>
        <w:pStyle w:val="FirstParagraph"/>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"okKeyPadMultipleQuestions" //Broadcast the correct answer to the</w:t>
      </w:r>
      <w:r w:rsidR="00480E5B">
        <w:rPr>
          <w:rFonts w:cs="Times New Roman"/>
        </w:rPr>
        <w:t xml:space="preserve"> keypad</w:t>
      </w:r>
      <w:r w:rsidRPr="00A87816">
        <w:rPr>
          <w:rFonts w:cs="Times New Roman"/>
        </w:rPr>
        <w:t xml:space="preserve"> </w:t>
      </w:r>
      <w:r w:rsidRPr="00A87816">
        <w:rPr>
          <w:rFonts w:cs="Times New Roman"/>
        </w:rPr>
        <w:br/>
        <w:t xml:space="preserve">baseId: "1"//Received base station ID </w:t>
      </w:r>
      <w:r w:rsidRPr="00A87816">
        <w:rPr>
          <w:rFonts w:cs="Times New Roman"/>
        </w:rPr>
        <w:br/>
        <w:t>params:{} //Default empty</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523"/>
        <w:gridCol w:w="1876"/>
        <w:gridCol w:w="2956"/>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baseId</w:t>
            </w:r>
          </w:p>
        </w:tc>
        <w:tc>
          <w:tcPr>
            <w:tcW w:w="0" w:type="auto"/>
          </w:tcPr>
          <w:p w:rsidR="007812D1" w:rsidRPr="00A87816" w:rsidRDefault="00E45DBC">
            <w:pPr>
              <w:pStyle w:val="Compact"/>
              <w:rPr>
                <w:rFonts w:cs="Times New Roman"/>
              </w:rPr>
            </w:pPr>
            <w:r w:rsidRPr="00A87816">
              <w:rPr>
                <w:rFonts w:cs="Times New Roman"/>
              </w:rPr>
              <w:t>Base station ID</w:t>
            </w:r>
          </w:p>
        </w:tc>
        <w:tc>
          <w:tcPr>
            <w:tcW w:w="0" w:type="auto"/>
          </w:tcPr>
          <w:p w:rsidR="007812D1" w:rsidRPr="00A87816" w:rsidRDefault="00E45DBC">
            <w:pPr>
              <w:pStyle w:val="Compact"/>
              <w:rPr>
                <w:rFonts w:cs="Times New Roman"/>
              </w:rPr>
            </w:pPr>
            <w:r w:rsidRPr="00A87816">
              <w:rPr>
                <w:rFonts w:cs="Times New Roman"/>
              </w:rPr>
              <w:t>1-32</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ID</w:t>
            </w:r>
          </w:p>
        </w:tc>
        <w:tc>
          <w:tcPr>
            <w:tcW w:w="0" w:type="auto"/>
          </w:tcPr>
          <w:p w:rsidR="007812D1" w:rsidRPr="00A87816" w:rsidRDefault="00E45DBC">
            <w:pPr>
              <w:pStyle w:val="Compact"/>
              <w:rPr>
                <w:rFonts w:cs="Times New Roman"/>
              </w:rPr>
            </w:pPr>
            <w:r w:rsidRPr="00A87816">
              <w:rPr>
                <w:rFonts w:cs="Times New Roman"/>
              </w:rPr>
              <w:t>Question number</w:t>
            </w:r>
          </w:p>
        </w:tc>
        <w:tc>
          <w:tcPr>
            <w:tcW w:w="0" w:type="auto"/>
          </w:tcPr>
          <w:p w:rsidR="007812D1" w:rsidRPr="00A87816" w:rsidRDefault="00E45DBC">
            <w:pPr>
              <w:pStyle w:val="Compact"/>
              <w:rPr>
                <w:rFonts w:cs="Times New Roman"/>
              </w:rPr>
            </w:pPr>
            <w:r w:rsidRPr="00A87816">
              <w:rPr>
                <w:rFonts w:cs="Times New Roman"/>
              </w:rPr>
              <w:t>1-200</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questionType</w:t>
            </w:r>
          </w:p>
        </w:tc>
        <w:tc>
          <w:tcPr>
            <w:tcW w:w="0" w:type="auto"/>
          </w:tcPr>
          <w:p w:rsidR="007812D1" w:rsidRPr="00A87816" w:rsidRDefault="005568AA">
            <w:pPr>
              <w:pStyle w:val="Compact"/>
              <w:rPr>
                <w:rFonts w:cs="Times New Roman"/>
              </w:rPr>
            </w:pPr>
            <w:r>
              <w:rPr>
                <w:rFonts w:cs="Times New Roman"/>
              </w:rPr>
              <w:t>Q</w:t>
            </w:r>
            <w:r w:rsidR="00E45DBC" w:rsidRPr="00A87816">
              <w:rPr>
                <w:rFonts w:cs="Times New Roman"/>
              </w:rPr>
              <w:t>uestion type</w:t>
            </w:r>
          </w:p>
        </w:tc>
        <w:tc>
          <w:tcPr>
            <w:tcW w:w="0" w:type="auto"/>
          </w:tcPr>
          <w:p w:rsidR="007812D1" w:rsidRPr="00A87816" w:rsidRDefault="00E45DBC">
            <w:pPr>
              <w:pStyle w:val="Compact"/>
              <w:rPr>
                <w:rFonts w:cs="Times New Roman"/>
              </w:rPr>
            </w:pPr>
            <w:r w:rsidRPr="00A87816">
              <w:rPr>
                <w:rFonts w:cs="Times New Roman"/>
              </w:rPr>
              <w:t xml:space="preserve">1: </w:t>
            </w:r>
            <w:r w:rsidR="00F158F7">
              <w:rPr>
                <w:rFonts w:cs="Times New Roman"/>
              </w:rPr>
              <w:t>Single choice</w:t>
            </w:r>
            <w:r w:rsidRPr="00A87816">
              <w:rPr>
                <w:rFonts w:cs="Times New Roman"/>
              </w:rPr>
              <w:t xml:space="preserve"> </w:t>
            </w:r>
            <w:r w:rsidRPr="00A87816">
              <w:rPr>
                <w:rFonts w:cs="Times New Roman"/>
              </w:rPr>
              <w:br/>
              <w:t xml:space="preserve">2: </w:t>
            </w:r>
            <w:r w:rsidR="00F158F7">
              <w:rPr>
                <w:rFonts w:cs="Times New Roman"/>
              </w:rPr>
              <w:t>Multiple choices</w:t>
            </w:r>
            <w:r w:rsidRPr="00A87816">
              <w:rPr>
                <w:rFonts w:cs="Times New Roman"/>
              </w:rPr>
              <w:t xml:space="preserve"> (sorting) </w:t>
            </w:r>
            <w:r w:rsidRPr="00A87816">
              <w:rPr>
                <w:rFonts w:cs="Times New Roman"/>
              </w:rPr>
              <w:br/>
              <w:t xml:space="preserve">3: Number </w:t>
            </w:r>
            <w:r w:rsidRPr="00A87816">
              <w:rPr>
                <w:rFonts w:cs="Times New Roman"/>
              </w:rPr>
              <w:br/>
              <w:t>4: Judgment</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value</w:t>
            </w:r>
          </w:p>
        </w:tc>
        <w:tc>
          <w:tcPr>
            <w:tcW w:w="0" w:type="auto"/>
          </w:tcPr>
          <w:p w:rsidR="007812D1" w:rsidRPr="00A87816" w:rsidRDefault="00E45DBC">
            <w:pPr>
              <w:pStyle w:val="Compact"/>
              <w:rPr>
                <w:rFonts w:cs="Times New Roman"/>
              </w:rPr>
            </w:pPr>
            <w:r w:rsidRPr="00A87816">
              <w:rPr>
                <w:rFonts w:cs="Times New Roman"/>
              </w:rPr>
              <w:t>Question answer</w:t>
            </w:r>
          </w:p>
        </w:tc>
        <w:tc>
          <w:tcPr>
            <w:tcW w:w="0" w:type="auto"/>
          </w:tcPr>
          <w:p w:rsidR="007812D1" w:rsidRPr="00A87816" w:rsidRDefault="00E45DBC">
            <w:pPr>
              <w:pStyle w:val="Compact"/>
              <w:rPr>
                <w:rFonts w:cs="Times New Roman"/>
              </w:rPr>
            </w:pPr>
            <w:r w:rsidRPr="00A87816">
              <w:rPr>
                <w:rFonts w:cs="Times New Roman"/>
              </w:rPr>
              <w:t>String 16 bytes</w:t>
            </w:r>
          </w:p>
        </w:tc>
      </w:tr>
    </w:tbl>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"okKeyPadMultipleQuestions"</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proofErr w:type="gramStart"/>
      <w:r w:rsidRPr="00A87816">
        <w:rPr>
          <w:rStyle w:val="NormalTok"/>
          <w:rFonts w:ascii="Times New Roman" w:hAnsi="Times New Roman" w:cs="Times New Roman"/>
        </w:rPr>
        <w:t xml:space="preserve"> </w:t>
      </w:r>
      <w:proofErr w:type="gramEnd"/>
      <w:r w:rsidRPr="00A87816">
        <w:rPr>
          <w:rStyle w:val="NormalTok"/>
          <w:rFonts w:ascii="Times New Roman" w:hAnsi="Times New Roman" w:cs="Times New Roman"/>
        </w:rPr>
        <w:t xml:space="preserve"> </w:t>
      </w:r>
      <w:r w:rsidRPr="00A87816">
        <w:rPr>
          <w:rStyle w:val="DataTypeTok"/>
          <w:rFonts w:ascii="Times New Roman" w:hAnsi="Times New Roman" w:cs="Times New Roman"/>
        </w:rPr>
        <w:t>"id"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"value"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"A"</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"questionType"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"value"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"AB"</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"20"</w:t>
      </w:r>
      <w:r w:rsidRPr="00A87816">
        <w:rPr>
          <w:rFonts w:cs="Times New Roman"/>
        </w:rPr>
        <w:br/>
      </w:r>
      <w:r w:rsidRPr="00A87816">
        <w:rPr>
          <w:rStyle w:val="FunctionTok"/>
          <w:rFonts w:ascii="Times New Roman" w:hAnsi="Times New Roman" w:cs="Times New Roman"/>
        </w:rPr>
        <w:t>}</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"okKeyPadMultipleQuestions" // </w:t>
      </w:r>
      <w:r w:rsidRPr="00A87816">
        <w:rPr>
          <w:rFonts w:cs="Times New Roman"/>
        </w:rPr>
        <w:br/>
        <w:t xml:space="preserve">baseId: "1"//Received base station ID </w:t>
      </w:r>
      <w:r w:rsidRPr="00A87816">
        <w:rPr>
          <w:rFonts w:cs="Times New Roman"/>
        </w:rPr>
        <w:br/>
        <w:t>infos:{"state":"OK"}//Return status, success is OK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"okKeyPadMultipleQuestions"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lastRenderedPageBreak/>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68282F" w:rsidP="00E07EA8">
      <w:pPr>
        <w:pStyle w:val="a0"/>
      </w:pPr>
      <w:bookmarkStart w:id="478" w:name="支持设备说明-8"/>
      <w:bookmarkEnd w:id="477"/>
      <w:r>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1056"/>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Base station +</w:t>
            </w:r>
            <w:r w:rsidR="00480E5B">
              <w:rPr>
                <w:rFonts w:cs="Times New Roman"/>
                <w:b/>
                <w:bCs/>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Remark</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B100-2.4G+S6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B200-2.4G+S6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bl>
    <w:p w:rsidR="007812D1" w:rsidRPr="00C52504" w:rsidRDefault="00E45DBC" w:rsidP="00C97686">
      <w:pPr>
        <w:pStyle w:val="3"/>
        <w:numPr>
          <w:ilvl w:val="0"/>
          <w:numId w:val="11"/>
        </w:numPr>
      </w:pPr>
      <w:bookmarkStart w:id="479" w:name="_Toc153615969"/>
      <w:bookmarkStart w:id="480" w:name="填空题"/>
      <w:bookmarkEnd w:id="434"/>
      <w:bookmarkEnd w:id="478"/>
      <w:r w:rsidRPr="00A87816">
        <w:t>Fill in the blanks</w:t>
      </w:r>
      <w:bookmarkEnd w:id="479"/>
    </w:p>
    <w:p w:rsidR="007812D1" w:rsidRPr="00A87816" w:rsidRDefault="00E45DBC" w:rsidP="00BF4B64">
      <w:pPr>
        <w:pStyle w:val="4"/>
        <w:numPr>
          <w:ilvl w:val="0"/>
          <w:numId w:val="65"/>
        </w:numPr>
      </w:pPr>
      <w:bookmarkStart w:id="481" w:name="开始作答-7"/>
      <w:r w:rsidRPr="00A87816">
        <w:t>Start answering</w:t>
      </w:r>
    </w:p>
    <w:p w:rsidR="007812D1" w:rsidRPr="00A87816" w:rsidRDefault="00800904">
      <w:pPr>
        <w:pStyle w:val="FirstParagraph"/>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"startTextAnswer" //Start filling in the blanks </w:t>
      </w:r>
      <w:r w:rsidRPr="00A87816">
        <w:rPr>
          <w:rFonts w:cs="Times New Roman"/>
        </w:rPr>
        <w:br/>
        <w:t>params: {}</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496"/>
        <w:gridCol w:w="2223"/>
        <w:gridCol w:w="2896"/>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optionsMode</w:t>
            </w:r>
          </w:p>
        </w:tc>
        <w:tc>
          <w:tcPr>
            <w:tcW w:w="0" w:type="auto"/>
          </w:tcPr>
          <w:p w:rsidR="007812D1" w:rsidRPr="00A87816" w:rsidRDefault="00E45DBC">
            <w:pPr>
              <w:pStyle w:val="Compact"/>
              <w:rPr>
                <w:rFonts w:cs="Times New Roman"/>
              </w:rPr>
            </w:pPr>
            <w:r w:rsidRPr="00A87816">
              <w:rPr>
                <w:rFonts w:cs="Times New Roman"/>
              </w:rPr>
              <w:t>fill-in-the-blank type</w:t>
            </w:r>
          </w:p>
        </w:tc>
        <w:tc>
          <w:tcPr>
            <w:tcW w:w="0" w:type="auto"/>
          </w:tcPr>
          <w:p w:rsidR="007812D1" w:rsidRPr="00A87816" w:rsidRDefault="00E45DBC">
            <w:pPr>
              <w:pStyle w:val="Compact"/>
              <w:rPr>
                <w:rFonts w:cs="Times New Roman"/>
              </w:rPr>
            </w:pPr>
            <w:r w:rsidRPr="00A87816">
              <w:rPr>
                <w:rFonts w:cs="Times New Roman"/>
              </w:rPr>
              <w:t>1: Any input (default value)</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modifyMode</w:t>
            </w:r>
          </w:p>
        </w:tc>
        <w:tc>
          <w:tcPr>
            <w:tcW w:w="0" w:type="auto"/>
          </w:tcPr>
          <w:p w:rsidR="007812D1" w:rsidRPr="00A87816" w:rsidRDefault="00E45DBC">
            <w:pPr>
              <w:pStyle w:val="Compact"/>
              <w:rPr>
                <w:rFonts w:cs="Times New Roman"/>
              </w:rPr>
            </w:pPr>
            <w:r w:rsidRPr="00A87816">
              <w:rPr>
                <w:rFonts w:cs="Times New Roman"/>
              </w:rPr>
              <w:t>reserved</w:t>
            </w:r>
          </w:p>
        </w:tc>
        <w:tc>
          <w:tcPr>
            <w:tcW w:w="0" w:type="auto"/>
          </w:tcPr>
          <w:p w:rsidR="007812D1" w:rsidRPr="00A87816" w:rsidRDefault="00E45DBC">
            <w:pPr>
              <w:pStyle w:val="Compact"/>
              <w:rPr>
                <w:rFonts w:cs="Times New Roman"/>
              </w:rPr>
            </w:pPr>
            <w:r w:rsidRPr="00A87816">
              <w:rPr>
                <w:rFonts w:cs="Times New Roman"/>
              </w:rPr>
              <w:t>1: (default value)</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secrecyMode</w:t>
            </w:r>
          </w:p>
        </w:tc>
        <w:tc>
          <w:tcPr>
            <w:tcW w:w="0" w:type="auto"/>
          </w:tcPr>
          <w:p w:rsidR="007812D1" w:rsidRPr="00A87816" w:rsidRDefault="00E45DBC">
            <w:pPr>
              <w:pStyle w:val="Compact"/>
              <w:rPr>
                <w:rFonts w:cs="Times New Roman"/>
              </w:rPr>
            </w:pPr>
            <w:r w:rsidRPr="00A87816">
              <w:rPr>
                <w:rFonts w:cs="Times New Roman"/>
              </w:rPr>
              <w:t>reserved</w:t>
            </w:r>
          </w:p>
        </w:tc>
        <w:tc>
          <w:tcPr>
            <w:tcW w:w="0" w:type="auto"/>
          </w:tcPr>
          <w:p w:rsidR="007812D1" w:rsidRPr="00A87816" w:rsidRDefault="00E45DBC">
            <w:pPr>
              <w:pStyle w:val="Compact"/>
              <w:rPr>
                <w:rFonts w:cs="Times New Roman"/>
              </w:rPr>
            </w:pPr>
            <w:r w:rsidRPr="00A87816">
              <w:rPr>
                <w:rFonts w:cs="Times New Roman"/>
              </w:rPr>
              <w:t>0: (default value)</w:t>
            </w:r>
          </w:p>
        </w:tc>
      </w:tr>
    </w:tbl>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"startTextAnswer"</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proofErr w:type="gramStart"/>
      <w:r w:rsidRPr="00A87816">
        <w:rPr>
          <w:rStyle w:val="NormalTok"/>
          <w:rFonts w:ascii="Times New Roman" w:hAnsi="Times New Roman" w:cs="Times New Roman"/>
        </w:rPr>
        <w:t xml:space="preserve"> </w:t>
      </w:r>
      <w:proofErr w:type="gramEnd"/>
      <w:r w:rsidRPr="00A87816">
        <w:rPr>
          <w:rStyle w:val="NormalTok"/>
          <w:rFonts w:ascii="Times New Roman" w:hAnsi="Times New Roman" w:cs="Times New Roman"/>
        </w:rPr>
        <w:t xml:space="preserve"> </w:t>
      </w:r>
      <w:r w:rsidRPr="00A87816">
        <w:rPr>
          <w:rStyle w:val="DataTypeTok"/>
          <w:rFonts w:ascii="Times New Roman" w:hAnsi="Times New Roman" w:cs="Times New Roman"/>
        </w:rPr>
        <w:t>"optionsMode"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"modifyMode"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"secrecyMode"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"0"</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FunctionTok"/>
          <w:rFonts w:ascii="Times New Roman" w:hAnsi="Times New Roman" w:cs="Times New Roman"/>
        </w:rPr>
        <w:t>}</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"startTextAnswer " //Start filling in the blanks </w:t>
      </w:r>
      <w:r w:rsidRPr="00A87816">
        <w:rPr>
          <w:rFonts w:cs="Times New Roman"/>
        </w:rPr>
        <w:br/>
        <w:t xml:space="preserve">baseId: "1" //The ID of the base station that received the instruction </w:t>
      </w:r>
      <w:r w:rsidRPr="00A87816">
        <w:rPr>
          <w:rFonts w:cs="Times New Roman"/>
        </w:rPr>
        <w:br/>
        <w:t>infos:{"state":"OK"} //Return status, success is OK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"startTextAnswer"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lastRenderedPageBreak/>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E32D82" w:rsidP="00BF4B64">
      <w:pPr>
        <w:pStyle w:val="4"/>
        <w:numPr>
          <w:ilvl w:val="0"/>
          <w:numId w:val="66"/>
        </w:numPr>
      </w:pPr>
      <w:bookmarkStart w:id="482" w:name="接收作答-8"/>
      <w:bookmarkEnd w:id="481"/>
      <w:r>
        <w:t>Receive answer</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"answerTextAnswer" //</w:t>
      </w:r>
      <w:r w:rsidR="00C87939" w:rsidRPr="00C87939">
        <w:t xml:space="preserve"> </w:t>
      </w:r>
      <w:r w:rsidR="00C87939" w:rsidRPr="00C87939">
        <w:rPr>
          <w:rFonts w:cs="Times New Roman"/>
        </w:rPr>
        <w:t>Fill-in-the-blank question response</w:t>
      </w:r>
      <w:r w:rsidRPr="00A87816">
        <w:rPr>
          <w:rFonts w:cs="Times New Roman"/>
        </w:rPr>
        <w:t xml:space="preserve"> </w:t>
      </w:r>
      <w:r w:rsidRPr="00A87816">
        <w:rPr>
          <w:rFonts w:cs="Times New Roman"/>
        </w:rPr>
        <w:br/>
        <w:t xml:space="preserve">baseId: "1" //The ID of the base station that received the instruction </w:t>
      </w:r>
      <w:r w:rsidRPr="00A87816">
        <w:rPr>
          <w:rFonts w:cs="Times New Roman"/>
        </w:rPr>
        <w:br/>
        <w:t>infos: {}</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97"/>
        <w:gridCol w:w="1677"/>
        <w:gridCol w:w="2804"/>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keySn</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Sn</w:t>
            </w:r>
          </w:p>
        </w:tc>
        <w:tc>
          <w:tcPr>
            <w:tcW w:w="0" w:type="auto"/>
          </w:tcPr>
          <w:p w:rsidR="007812D1" w:rsidRPr="00A87816" w:rsidRDefault="007812D1">
            <w:pPr>
              <w:pStyle w:val="Compact"/>
              <w:rPr>
                <w:rFonts w:cs="Times New Roman"/>
              </w:rPr>
            </w:pP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keyValue</w:t>
            </w:r>
          </w:p>
        </w:tc>
        <w:tc>
          <w:tcPr>
            <w:tcW w:w="0" w:type="auto"/>
          </w:tcPr>
          <w:p w:rsidR="007812D1" w:rsidRPr="00A87816" w:rsidRDefault="00E45DBC">
            <w:pPr>
              <w:pStyle w:val="Compact"/>
              <w:rPr>
                <w:rFonts w:cs="Times New Roman"/>
              </w:rPr>
            </w:pPr>
            <w:r w:rsidRPr="00A87816">
              <w:rPr>
                <w:rFonts w:cs="Times New Roman"/>
              </w:rPr>
              <w:t>key value</w:t>
            </w:r>
          </w:p>
        </w:tc>
        <w:tc>
          <w:tcPr>
            <w:tcW w:w="0" w:type="auto"/>
          </w:tcPr>
          <w:p w:rsidR="007812D1" w:rsidRPr="00A87816" w:rsidRDefault="00E45DBC">
            <w:pPr>
              <w:pStyle w:val="Compact"/>
              <w:rPr>
                <w:rFonts w:cs="Times New Roman"/>
              </w:rPr>
            </w:pPr>
            <w:r w:rsidRPr="00A87816">
              <w:rPr>
                <w:rFonts w:cs="Times New Roman"/>
              </w:rPr>
              <w:t>string</w:t>
            </w:r>
          </w:p>
        </w:tc>
      </w:tr>
    </w:tbl>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"answerTextAnswer"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"keySn"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"1479824643"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"keyValue"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"abcdef"</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E32D82" w:rsidP="00BF4B64">
      <w:pPr>
        <w:pStyle w:val="4"/>
        <w:numPr>
          <w:ilvl w:val="0"/>
          <w:numId w:val="67"/>
        </w:numPr>
      </w:pPr>
      <w:bookmarkStart w:id="483" w:name="停止作答-7"/>
      <w:bookmarkEnd w:id="482"/>
      <w:r>
        <w:t>Stop answering</w:t>
      </w:r>
    </w:p>
    <w:p w:rsidR="007812D1" w:rsidRPr="00A87816" w:rsidRDefault="00800904">
      <w:pPr>
        <w:pStyle w:val="FirstParagraph"/>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"stopTextAnswer" //Stop filling in the blanks </w:t>
      </w:r>
      <w:r w:rsidRPr="00A87816">
        <w:rPr>
          <w:rFonts w:cs="Times New Roman"/>
        </w:rPr>
        <w:br/>
        <w:t>params:{} //Default is empty</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"stopTextAnswer"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"stopTextAnswer" //Stop filling in the blanks </w:t>
      </w:r>
      <w:r w:rsidRPr="00A87816">
        <w:rPr>
          <w:rFonts w:cs="Times New Roman"/>
        </w:rPr>
        <w:br/>
        <w:t xml:space="preserve">baseId: "1"//Received base station ID </w:t>
      </w:r>
      <w:r w:rsidRPr="00A87816">
        <w:rPr>
          <w:rFonts w:cs="Times New Roman"/>
        </w:rPr>
        <w:br/>
        <w:t>infos:{"state":"OK"}//Return status, success is OK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lastRenderedPageBreak/>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"stopTextAnswer"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68282F" w:rsidP="00E07EA8">
      <w:pPr>
        <w:pStyle w:val="a0"/>
      </w:pPr>
      <w:bookmarkStart w:id="484" w:name="支持设备说明-9"/>
      <w:bookmarkEnd w:id="483"/>
      <w:r>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1056"/>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Base station +</w:t>
            </w:r>
            <w:r w:rsidR="00480E5B">
              <w:rPr>
                <w:rFonts w:cs="Times New Roman"/>
                <w:b/>
                <w:bCs/>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Remark</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B100-2.4G+S6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B200-2.4G+S6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bl>
    <w:p w:rsidR="007812D1" w:rsidRPr="00A87816" w:rsidRDefault="00E45DBC" w:rsidP="00C97686">
      <w:pPr>
        <w:pStyle w:val="3"/>
        <w:numPr>
          <w:ilvl w:val="0"/>
          <w:numId w:val="12"/>
        </w:numPr>
      </w:pPr>
      <w:bookmarkStart w:id="485" w:name="_Toc153615970"/>
      <w:bookmarkStart w:id="486" w:name="自由题型"/>
      <w:bookmarkEnd w:id="480"/>
      <w:bookmarkEnd w:id="484"/>
      <w:r w:rsidRPr="00A87816">
        <w:t>Free question type</w:t>
      </w:r>
      <w:bookmarkEnd w:id="485"/>
    </w:p>
    <w:p w:rsidR="007812D1" w:rsidRPr="00A87816" w:rsidRDefault="00E45DBC" w:rsidP="00BF4B64">
      <w:pPr>
        <w:pStyle w:val="4"/>
        <w:numPr>
          <w:ilvl w:val="0"/>
          <w:numId w:val="68"/>
        </w:numPr>
      </w:pPr>
      <w:bookmarkStart w:id="487" w:name="开始作答-8"/>
      <w:r w:rsidRPr="00A87816">
        <w:t>Start answering</w:t>
      </w:r>
    </w:p>
    <w:p w:rsidR="007812D1" w:rsidRPr="00A87816" w:rsidRDefault="00800904">
      <w:pPr>
        <w:pStyle w:val="FirstParagraph"/>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"startFreeQuestion" //Start filling in the blanks </w:t>
      </w:r>
      <w:r w:rsidRPr="00A87816">
        <w:rPr>
          <w:rFonts w:cs="Times New Roman"/>
        </w:rPr>
        <w:br/>
        <w:t>params: {}</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"startFreeQuestion"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"params"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"startFreeQuestion " //Start free question type </w:t>
      </w:r>
      <w:r w:rsidRPr="00A87816">
        <w:rPr>
          <w:rFonts w:cs="Times New Roman"/>
        </w:rPr>
        <w:br/>
        <w:t xml:space="preserve">baseId: "1" //The ID of the base station that received the instruction </w:t>
      </w:r>
      <w:r w:rsidRPr="00A87816">
        <w:rPr>
          <w:rFonts w:cs="Times New Roman"/>
        </w:rPr>
        <w:br/>
        <w:t>infos:{"state":"OK"} //Return status, success is OK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"startFreeQuestion"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E32D82" w:rsidP="00BF4B64">
      <w:pPr>
        <w:pStyle w:val="4"/>
        <w:numPr>
          <w:ilvl w:val="0"/>
          <w:numId w:val="69"/>
        </w:numPr>
      </w:pPr>
      <w:bookmarkStart w:id="488" w:name="接收作答-9"/>
      <w:bookmarkEnd w:id="487"/>
      <w:r>
        <w:lastRenderedPageBreak/>
        <w:t>Receive answer</w:t>
      </w:r>
    </w:p>
    <w:p w:rsidR="007812D1" w:rsidRPr="00A87816" w:rsidRDefault="00E45DBC">
      <w:pPr>
        <w:pStyle w:val="FirstParagraph"/>
        <w:rPr>
          <w:rFonts w:cs="Times New Roman"/>
        </w:rPr>
      </w:pPr>
      <w:r w:rsidRPr="00A87816">
        <w:rPr>
          <w:rFonts w:cs="Times New Roman"/>
        </w:rPr>
        <w:t xml:space="preserve">Receiving: </w:t>
      </w:r>
      <w:r w:rsidRPr="00A87816">
        <w:rPr>
          <w:rFonts w:cs="Times New Roman"/>
        </w:rPr>
        <w:br/>
      </w:r>
      <w:r w:rsidR="002042AA">
        <w:rPr>
          <w:rFonts w:cs="Times New Roman"/>
        </w:rPr>
        <w:t>It</w:t>
      </w:r>
      <w:r w:rsidRPr="00A87816">
        <w:rPr>
          <w:rFonts w:cs="Times New Roman"/>
        </w:rPr>
        <w:t xml:space="preserve"> is divided into three types: choice questions, true/false questions and numerical questions.</w:t>
      </w:r>
    </w:p>
    <w:p w:rsidR="007812D1" w:rsidRPr="00A87816" w:rsidRDefault="009C480F">
      <w:pPr>
        <w:pStyle w:val="a0"/>
        <w:rPr>
          <w:rFonts w:cs="Times New Roman"/>
        </w:rPr>
      </w:pPr>
      <w:r>
        <w:rPr>
          <w:rFonts w:cs="Times New Roman"/>
        </w:rPr>
        <w:t>C</w:t>
      </w:r>
      <w:r w:rsidR="00E45DBC" w:rsidRPr="00A87816">
        <w:rPr>
          <w:rFonts w:cs="Times New Roman"/>
        </w:rPr>
        <w:t xml:space="preserve">hoice questions: </w:t>
      </w:r>
      <w:r w:rsidR="00E45DBC" w:rsidRPr="00A87816">
        <w:rPr>
          <w:rFonts w:cs="Times New Roman"/>
        </w:rPr>
        <w:br/>
        <w:t>fun: "answerChoices" //Free</w:t>
      </w:r>
      <w:r>
        <w:rPr>
          <w:rFonts w:cs="Times New Roman"/>
        </w:rPr>
        <w:t xml:space="preserve"> question</w:t>
      </w:r>
      <w:r w:rsidR="002042AA">
        <w:rPr>
          <w:rFonts w:cs="Times New Roman"/>
        </w:rPr>
        <w:t xml:space="preserve"> </w:t>
      </w:r>
      <w:r w:rsidR="002042AA" w:rsidRPr="00A87816">
        <w:rPr>
          <w:rFonts w:cs="Times New Roman"/>
        </w:rPr>
        <w:t>type</w:t>
      </w:r>
      <w:r>
        <w:rPr>
          <w:rFonts w:cs="Times New Roman"/>
        </w:rPr>
        <w:t xml:space="preserve"> answer</w:t>
      </w:r>
      <w:r w:rsidR="00E45DBC" w:rsidRPr="00A87816">
        <w:rPr>
          <w:rFonts w:cs="Times New Roman"/>
        </w:rPr>
        <w:t xml:space="preserve"> return </w:t>
      </w:r>
      <w:r w:rsidR="00E45DBC" w:rsidRPr="00A87816">
        <w:rPr>
          <w:rFonts w:cs="Times New Roman"/>
        </w:rPr>
        <w:br/>
        <w:t xml:space="preserve">baseId: "1"//The ID of the base station that received the instruction </w:t>
      </w:r>
      <w:r w:rsidR="00E45DBC" w:rsidRPr="00A87816">
        <w:rPr>
          <w:rFonts w:cs="Times New Roman"/>
        </w:rPr>
        <w:br/>
        <w:t>infos: {}</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97"/>
        <w:gridCol w:w="1677"/>
        <w:gridCol w:w="2804"/>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keySn</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Sn</w:t>
            </w:r>
          </w:p>
        </w:tc>
        <w:tc>
          <w:tcPr>
            <w:tcW w:w="0" w:type="auto"/>
          </w:tcPr>
          <w:p w:rsidR="007812D1" w:rsidRPr="00A87816" w:rsidRDefault="007812D1">
            <w:pPr>
              <w:pStyle w:val="Compact"/>
              <w:rPr>
                <w:rFonts w:cs="Times New Roman"/>
              </w:rPr>
            </w:pP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keyValue</w:t>
            </w:r>
          </w:p>
        </w:tc>
        <w:tc>
          <w:tcPr>
            <w:tcW w:w="0" w:type="auto"/>
          </w:tcPr>
          <w:p w:rsidR="007812D1" w:rsidRPr="00A87816" w:rsidRDefault="00E45DBC">
            <w:pPr>
              <w:pStyle w:val="Compact"/>
              <w:rPr>
                <w:rFonts w:cs="Times New Roman"/>
              </w:rPr>
            </w:pPr>
            <w:r w:rsidRPr="00A87816">
              <w:rPr>
                <w:rFonts w:cs="Times New Roman"/>
              </w:rPr>
              <w:t>key value</w:t>
            </w:r>
          </w:p>
        </w:tc>
        <w:tc>
          <w:tcPr>
            <w:tcW w:w="0" w:type="auto"/>
          </w:tcPr>
          <w:p w:rsidR="007812D1" w:rsidRPr="00A87816" w:rsidRDefault="00E45DBC">
            <w:pPr>
              <w:pStyle w:val="Compact"/>
              <w:rPr>
                <w:rFonts w:cs="Times New Roman"/>
              </w:rPr>
            </w:pPr>
            <w:r w:rsidRPr="00A87816">
              <w:rPr>
                <w:rFonts w:cs="Times New Roman"/>
              </w:rPr>
              <w:t>ABCD/1234</w:t>
            </w:r>
          </w:p>
        </w:tc>
      </w:tr>
    </w:tbl>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"answerChoices"</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"infos"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proofErr w:type="gramStart"/>
      <w:r w:rsidRPr="00A87816">
        <w:rPr>
          <w:rStyle w:val="NormalTok"/>
          <w:rFonts w:ascii="Times New Roman" w:hAnsi="Times New Roman" w:cs="Times New Roman"/>
        </w:rPr>
        <w:t xml:space="preserve"> </w:t>
      </w:r>
      <w:proofErr w:type="gramEnd"/>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"keySn"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"1479824643"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"keyValue"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"ABC"</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"0"</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 xml:space="preserve">True or false question: </w:t>
      </w:r>
      <w:r w:rsidRPr="00A87816">
        <w:rPr>
          <w:rFonts w:cs="Times New Roman"/>
        </w:rPr>
        <w:br/>
        <w:t xml:space="preserve">fun: "answerTrueFalse" //Free question type answer returns </w:t>
      </w:r>
      <w:r w:rsidRPr="00A87816">
        <w:rPr>
          <w:rFonts w:cs="Times New Roman"/>
        </w:rPr>
        <w:br/>
        <w:t xml:space="preserve">baseId: "1"//The ID of the base station that received the instruction </w:t>
      </w:r>
      <w:r w:rsidRPr="00A87816">
        <w:rPr>
          <w:rFonts w:cs="Times New Roman"/>
        </w:rPr>
        <w:br/>
        <w:t>infos: {}</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97"/>
        <w:gridCol w:w="1677"/>
        <w:gridCol w:w="2804"/>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keySn</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Sn</w:t>
            </w:r>
          </w:p>
        </w:tc>
        <w:tc>
          <w:tcPr>
            <w:tcW w:w="0" w:type="auto"/>
          </w:tcPr>
          <w:p w:rsidR="007812D1" w:rsidRPr="00A87816" w:rsidRDefault="007812D1">
            <w:pPr>
              <w:pStyle w:val="Compact"/>
              <w:rPr>
                <w:rFonts w:cs="Times New Roman"/>
              </w:rPr>
            </w:pP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keyValue</w:t>
            </w:r>
          </w:p>
        </w:tc>
        <w:tc>
          <w:tcPr>
            <w:tcW w:w="0" w:type="auto"/>
          </w:tcPr>
          <w:p w:rsidR="007812D1" w:rsidRPr="00A87816" w:rsidRDefault="00E45DBC">
            <w:pPr>
              <w:pStyle w:val="Compact"/>
              <w:rPr>
                <w:rFonts w:cs="Times New Roman"/>
              </w:rPr>
            </w:pPr>
            <w:r w:rsidRPr="00A87816">
              <w:rPr>
                <w:rFonts w:cs="Times New Roman"/>
              </w:rPr>
              <w:t>key value</w:t>
            </w:r>
          </w:p>
        </w:tc>
        <w:tc>
          <w:tcPr>
            <w:tcW w:w="0" w:type="auto"/>
          </w:tcPr>
          <w:p w:rsidR="007812D1" w:rsidRPr="00A87816" w:rsidRDefault="00E45DBC">
            <w:pPr>
              <w:pStyle w:val="Compact"/>
              <w:rPr>
                <w:rFonts w:cs="Times New Roman"/>
              </w:rPr>
            </w:pPr>
            <w:r w:rsidRPr="00A87816">
              <w:rPr>
                <w:rFonts w:cs="Times New Roman"/>
              </w:rPr>
              <w:t>1~2</w:t>
            </w:r>
          </w:p>
        </w:tc>
      </w:tr>
    </w:tbl>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"answerTrueFalse"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"keySn"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"1479824643"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"keyValue"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"0" </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lastRenderedPageBreak/>
        <w:t xml:space="preserve">Number question: </w:t>
      </w:r>
      <w:r w:rsidRPr="00A87816">
        <w:rPr>
          <w:rFonts w:cs="Times New Roman"/>
        </w:rPr>
        <w:br/>
        <w:t xml:space="preserve">fun: "answerNumber" //Free question type answer returns </w:t>
      </w:r>
      <w:r w:rsidRPr="00A87816">
        <w:rPr>
          <w:rFonts w:cs="Times New Roman"/>
        </w:rPr>
        <w:br/>
        <w:t xml:space="preserve">baseId: "1"//The ID of the base station that received the instruction </w:t>
      </w:r>
      <w:r w:rsidRPr="00A87816">
        <w:rPr>
          <w:rFonts w:cs="Times New Roman"/>
        </w:rPr>
        <w:br/>
        <w:t>infos: {}</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97"/>
        <w:gridCol w:w="1677"/>
        <w:gridCol w:w="2804"/>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keySn</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Sn</w:t>
            </w:r>
          </w:p>
        </w:tc>
        <w:tc>
          <w:tcPr>
            <w:tcW w:w="0" w:type="auto"/>
          </w:tcPr>
          <w:p w:rsidR="007812D1" w:rsidRPr="00A87816" w:rsidRDefault="007812D1">
            <w:pPr>
              <w:pStyle w:val="Compact"/>
              <w:rPr>
                <w:rFonts w:cs="Times New Roman"/>
              </w:rPr>
            </w:pP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keyValue</w:t>
            </w:r>
          </w:p>
        </w:tc>
        <w:tc>
          <w:tcPr>
            <w:tcW w:w="0" w:type="auto"/>
          </w:tcPr>
          <w:p w:rsidR="007812D1" w:rsidRPr="00A87816" w:rsidRDefault="00E45DBC">
            <w:pPr>
              <w:pStyle w:val="Compact"/>
              <w:rPr>
                <w:rFonts w:cs="Times New Roman"/>
              </w:rPr>
            </w:pPr>
            <w:r w:rsidRPr="00A87816">
              <w:rPr>
                <w:rFonts w:cs="Times New Roman"/>
              </w:rPr>
              <w:t>key value</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submitted value</w:t>
            </w:r>
          </w:p>
        </w:tc>
      </w:tr>
    </w:tbl>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"answerNumber"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"keySn"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"1479824643"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"keyValue"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"99.99"</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"0" </w:t>
      </w:r>
      <w:r w:rsidRPr="00A87816">
        <w:rPr>
          <w:rFonts w:cs="Times New Roman"/>
        </w:rPr>
        <w:br/>
      </w:r>
      <w:r w:rsidRPr="00A87816">
        <w:rPr>
          <w:rStyle w:val="FunctionTok"/>
          <w:rFonts w:ascii="Times New Roman" w:hAnsi="Times New Roman" w:cs="Times New Roman"/>
        </w:rPr>
        <w:t>}</w:t>
      </w:r>
    </w:p>
    <w:p w:rsidR="007812D1" w:rsidRPr="00A87816" w:rsidRDefault="007812D1">
      <w:pPr>
        <w:pStyle w:val="FirstParagraph"/>
        <w:rPr>
          <w:rFonts w:cs="Times New Roman"/>
        </w:rPr>
      </w:pPr>
    </w:p>
    <w:p w:rsidR="007812D1" w:rsidRPr="00A87816" w:rsidRDefault="00E32D82" w:rsidP="00BF4B64">
      <w:pPr>
        <w:pStyle w:val="4"/>
        <w:numPr>
          <w:ilvl w:val="0"/>
          <w:numId w:val="70"/>
        </w:numPr>
      </w:pPr>
      <w:bookmarkStart w:id="489" w:name="停止作答-8"/>
      <w:bookmarkEnd w:id="488"/>
      <w:r>
        <w:t>Stop answering</w:t>
      </w:r>
    </w:p>
    <w:p w:rsidR="007812D1" w:rsidRPr="00A87816" w:rsidRDefault="00E45DBC">
      <w:pPr>
        <w:pStyle w:val="FirstParagraph"/>
        <w:rPr>
          <w:rFonts w:cs="Times New Roman"/>
        </w:rPr>
      </w:pPr>
      <w:r w:rsidRPr="00A87816">
        <w:rPr>
          <w:rFonts w:cs="Times New Roman"/>
        </w:rPr>
        <w:t xml:space="preserve">Send: </w:t>
      </w:r>
      <w:r w:rsidRPr="00A87816">
        <w:rPr>
          <w:rFonts w:cs="Times New Roman"/>
        </w:rPr>
        <w:br/>
        <w:t xml:space="preserve">fun: "stopFreeQuestion" //Stop free question type </w:t>
      </w:r>
      <w:r w:rsidRPr="00A87816">
        <w:rPr>
          <w:rFonts w:cs="Times New Roman"/>
        </w:rPr>
        <w:br/>
      </w:r>
      <w:proofErr w:type="gramStart"/>
      <w:r w:rsidRPr="00A87816">
        <w:rPr>
          <w:rFonts w:cs="Times New Roman"/>
        </w:rPr>
        <w:t>params:</w:t>
      </w:r>
      <w:proofErr w:type="gramEnd"/>
      <w:r w:rsidRPr="00A87816">
        <w:rPr>
          <w:rFonts w:cs="Times New Roman"/>
        </w:rPr>
        <w:t>{} //Default is empty</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"stopFreeQuestion"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"stopFreeQuestion" //Stop free question </w:t>
      </w:r>
      <w:r w:rsidRPr="00A87816">
        <w:rPr>
          <w:rFonts w:cs="Times New Roman"/>
        </w:rPr>
        <w:br/>
        <w:t xml:space="preserve">baseId: "1"//Received base station ID </w:t>
      </w:r>
      <w:r w:rsidRPr="00A87816">
        <w:rPr>
          <w:rFonts w:cs="Times New Roman"/>
        </w:rPr>
        <w:br/>
        <w:t>infos:{"state":"OK"}//Return status, success is OK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"stopFreeQuestion"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lastRenderedPageBreak/>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68282F" w:rsidP="00E07EA8">
      <w:pPr>
        <w:pStyle w:val="a0"/>
      </w:pPr>
      <w:bookmarkStart w:id="490" w:name="支持设备说明-10"/>
      <w:bookmarkEnd w:id="489"/>
      <w:r>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3383"/>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Base station +</w:t>
            </w:r>
            <w:r w:rsidR="00480E5B">
              <w:rPr>
                <w:rFonts w:cs="Times New Roman"/>
                <w:b/>
                <w:bCs/>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Remark</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B200-2.4G+S6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2042AA">
            <w:pPr>
              <w:pStyle w:val="Compact"/>
              <w:rPr>
                <w:rFonts w:cs="Times New Roman"/>
              </w:rPr>
            </w:pPr>
            <w:r>
              <w:rPr>
                <w:rFonts w:cs="Times New Roman"/>
              </w:rPr>
              <w:t>Only customized</w:t>
            </w:r>
            <w:r w:rsidR="00480E5B">
              <w:rPr>
                <w:rFonts w:cs="Times New Roman"/>
              </w:rPr>
              <w:t xml:space="preserve"> keypad</w:t>
            </w:r>
            <w:r w:rsidR="00E45DBC" w:rsidRPr="00A87816">
              <w:rPr>
                <w:rFonts w:cs="Times New Roman"/>
              </w:rPr>
              <w:t xml:space="preserve"> support</w:t>
            </w:r>
          </w:p>
        </w:tc>
      </w:tr>
    </w:tbl>
    <w:p w:rsidR="002612F6" w:rsidRDefault="002612F6" w:rsidP="002612F6">
      <w:bookmarkStart w:id="491" w:name="刷卡"/>
      <w:bookmarkEnd w:id="79"/>
      <w:bookmarkEnd w:id="486"/>
      <w:bookmarkEnd w:id="490"/>
    </w:p>
    <w:p w:rsidR="007812D1" w:rsidRPr="00A87816" w:rsidRDefault="00E45DBC" w:rsidP="00067B66">
      <w:pPr>
        <w:pStyle w:val="2"/>
      </w:pPr>
      <w:bookmarkStart w:id="492" w:name="_Toc153615971"/>
      <w:r w:rsidRPr="00A87816">
        <w:t>Swipe card</w:t>
      </w:r>
      <w:bookmarkEnd w:id="492"/>
    </w:p>
    <w:p w:rsidR="002612F6" w:rsidRDefault="00E45DBC">
      <w:pPr>
        <w:pStyle w:val="FirstParagraph"/>
        <w:rPr>
          <w:rFonts w:cs="Times New Roman"/>
        </w:rPr>
      </w:pPr>
      <w:r w:rsidRPr="00A87816">
        <w:rPr>
          <w:rFonts w:cs="Times New Roman"/>
        </w:rPr>
        <w:t>Card swiping process:</w:t>
      </w:r>
    </w:p>
    <w:p w:rsidR="007812D1" w:rsidRPr="00A87816" w:rsidRDefault="00B06540" w:rsidP="00B06540">
      <w:pPr>
        <w:pStyle w:val="FirstParagraph"/>
        <w:jc w:val="both"/>
        <w:rPr>
          <w:rFonts w:cs="Times New Roman"/>
        </w:rPr>
      </w:pPr>
      <w:r>
        <w:rPr>
          <w:noProof/>
          <w:lang w:val="en-US" w:eastAsia="zh-CN"/>
        </w:rPr>
        <w:drawing>
          <wp:inline distT="0" distB="0" distL="0" distR="0" wp14:anchorId="508188B9" wp14:editId="1466EF83">
            <wp:extent cx="5610225" cy="1191523"/>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623746" cy="1194395"/>
                    </a:xfrm>
                    <a:prstGeom prst="rect">
                      <a:avLst/>
                    </a:prstGeom>
                  </pic:spPr>
                </pic:pic>
              </a:graphicData>
            </a:graphic>
          </wp:inline>
        </w:drawing>
      </w:r>
    </w:p>
    <w:p w:rsidR="007812D1" w:rsidRPr="00A87816" w:rsidRDefault="00E45DBC">
      <w:pPr>
        <w:pStyle w:val="a0"/>
        <w:rPr>
          <w:rFonts w:cs="Times New Roman"/>
        </w:rPr>
      </w:pPr>
      <w:r w:rsidRPr="00A87816">
        <w:rPr>
          <w:rFonts w:cs="Times New Roman"/>
        </w:rPr>
        <w:t>After swiping the card, the</w:t>
      </w:r>
      <w:r w:rsidR="00480E5B">
        <w:rPr>
          <w:rFonts w:cs="Times New Roman"/>
        </w:rPr>
        <w:t xml:space="preserve"> keypad</w:t>
      </w:r>
      <w:r w:rsidRPr="00A87816">
        <w:rPr>
          <w:rFonts w:cs="Times New Roman"/>
        </w:rPr>
        <w:t xml:space="preserve"> and base station can be paired automatically. When it is necessary to swipe the card to bind, the application software first sends the name of the</w:t>
      </w:r>
      <w:r w:rsidR="00480E5B">
        <w:rPr>
          <w:rFonts w:cs="Times New Roman"/>
        </w:rPr>
        <w:t xml:space="preserve"> keypad</w:t>
      </w:r>
      <w:r w:rsidRPr="00A87816">
        <w:rPr>
          <w:rFonts w:cs="Times New Roman"/>
        </w:rPr>
        <w:t xml:space="preserve"> to the base station. When the</w:t>
      </w:r>
      <w:r w:rsidR="00480E5B">
        <w:rPr>
          <w:rFonts w:cs="Times New Roman"/>
        </w:rPr>
        <w:t xml:space="preserve"> keypad</w:t>
      </w:r>
      <w:r w:rsidRPr="00A87816">
        <w:rPr>
          <w:rFonts w:cs="Times New Roman"/>
        </w:rPr>
        <w:t xml:space="preserve"> is close to the base station sensing area, it will directly bind the current data and return the status to the application. After the binding is successful, the application will send the binding information of the next</w:t>
      </w:r>
      <w:r w:rsidR="00480E5B">
        <w:rPr>
          <w:rFonts w:cs="Times New Roman"/>
        </w:rPr>
        <w:t xml:space="preserve"> keypad</w:t>
      </w:r>
      <w:r w:rsidRPr="00A87816">
        <w:rPr>
          <w:rFonts w:cs="Times New Roman"/>
        </w:rPr>
        <w:t>, and bind multiple</w:t>
      </w:r>
      <w:r w:rsidR="00480E5B">
        <w:rPr>
          <w:rFonts w:cs="Times New Roman"/>
        </w:rPr>
        <w:t xml:space="preserve"> keypad</w:t>
      </w:r>
      <w:r w:rsidRPr="00A87816">
        <w:rPr>
          <w:rFonts w:cs="Times New Roman"/>
        </w:rPr>
        <w:t>s in sequence.</w:t>
      </w:r>
    </w:p>
    <w:p w:rsidR="007812D1" w:rsidRPr="00A87816" w:rsidRDefault="00E45DBC" w:rsidP="00C97686">
      <w:pPr>
        <w:pStyle w:val="3"/>
        <w:numPr>
          <w:ilvl w:val="0"/>
          <w:numId w:val="16"/>
        </w:numPr>
      </w:pPr>
      <w:bookmarkStart w:id="493" w:name="_Toc153615972"/>
      <w:bookmarkStart w:id="494" w:name="写刷卡数据"/>
      <w:r w:rsidRPr="00A87816">
        <w:t>Write card data</w:t>
      </w:r>
      <w:bookmarkEnd w:id="493"/>
    </w:p>
    <w:p w:rsidR="007812D1" w:rsidRPr="00A87816" w:rsidRDefault="00800904">
      <w:pPr>
        <w:pStyle w:val="FirstParagraph"/>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"writeNFCInfo" //Write NFC binding data </w:t>
      </w:r>
      <w:r w:rsidRPr="00A87816">
        <w:rPr>
          <w:rFonts w:cs="Times New Roman"/>
        </w:rPr>
        <w:br/>
        <w:t>baseId: 1//1~32 (ID of the base station connected to the</w:t>
      </w:r>
      <w:r w:rsidR="00480E5B">
        <w:rPr>
          <w:rFonts w:cs="Times New Roman"/>
        </w:rPr>
        <w:t xml:space="preserve"> keypad</w:t>
      </w:r>
      <w:r w:rsidRPr="00A87816">
        <w:rPr>
          <w:rFonts w:cs="Times New Roman"/>
        </w:rPr>
        <w:t xml:space="preserve">) </w:t>
      </w:r>
      <w:r w:rsidRPr="00A87816">
        <w:rPr>
          <w:rFonts w:cs="Times New Roman"/>
        </w:rPr>
        <w:br/>
        <w:t>params:{}//</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310"/>
        <w:gridCol w:w="1420"/>
        <w:gridCol w:w="6126"/>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userName</w:t>
            </w:r>
          </w:p>
        </w:tc>
        <w:tc>
          <w:tcPr>
            <w:tcW w:w="0" w:type="auto"/>
          </w:tcPr>
          <w:p w:rsidR="007812D1" w:rsidRPr="00A87816" w:rsidRDefault="00E45DBC">
            <w:pPr>
              <w:pStyle w:val="Compact"/>
              <w:rPr>
                <w:rFonts w:cs="Times New Roman"/>
              </w:rPr>
            </w:pPr>
            <w:r w:rsidRPr="00A87816">
              <w:rPr>
                <w:rFonts w:cs="Times New Roman"/>
              </w:rPr>
              <w:t>Name</w:t>
            </w:r>
          </w:p>
        </w:tc>
        <w:tc>
          <w:tcPr>
            <w:tcW w:w="0" w:type="auto"/>
          </w:tcPr>
          <w:p w:rsidR="007812D1" w:rsidRPr="00A87816" w:rsidRDefault="00E45DBC">
            <w:pPr>
              <w:pStyle w:val="Compact"/>
              <w:rPr>
                <w:rFonts w:cs="Times New Roman"/>
              </w:rPr>
            </w:pPr>
            <w:r w:rsidRPr="00A87816">
              <w:rPr>
                <w:rFonts w:cs="Times New Roman"/>
              </w:rPr>
              <w:t xml:space="preserve">Up to 24 Chinese characters (48 </w:t>
            </w:r>
            <w:r w:rsidR="002042AA">
              <w:rPr>
                <w:rFonts w:cs="Times New Roman"/>
              </w:rPr>
              <w:t xml:space="preserve">English </w:t>
            </w:r>
            <w:r w:rsidRPr="00A87816">
              <w:rPr>
                <w:rFonts w:cs="Times New Roman"/>
              </w:rPr>
              <w:t>characters), displayed in the upper left corner of the</w:t>
            </w:r>
            <w:r w:rsidR="00480E5B">
              <w:rPr>
                <w:rFonts w:cs="Times New Roman"/>
              </w:rPr>
              <w:t xml:space="preserve"> keypad</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matchCode</w:t>
            </w:r>
          </w:p>
        </w:tc>
        <w:tc>
          <w:tcPr>
            <w:tcW w:w="0" w:type="auto"/>
          </w:tcPr>
          <w:p w:rsidR="007812D1" w:rsidRPr="00A87816" w:rsidRDefault="00E45DBC">
            <w:pPr>
              <w:pStyle w:val="Compact"/>
              <w:rPr>
                <w:rFonts w:cs="Times New Roman"/>
              </w:rPr>
            </w:pPr>
            <w:r w:rsidRPr="00A87816">
              <w:rPr>
                <w:rFonts w:cs="Times New Roman"/>
              </w:rPr>
              <w:t>pairing code</w:t>
            </w:r>
          </w:p>
        </w:tc>
        <w:tc>
          <w:tcPr>
            <w:tcW w:w="0" w:type="auto"/>
          </w:tcPr>
          <w:p w:rsidR="007812D1" w:rsidRPr="00A87816" w:rsidRDefault="00E45DBC">
            <w:pPr>
              <w:pStyle w:val="Compact"/>
              <w:rPr>
                <w:rFonts w:cs="Times New Roman"/>
              </w:rPr>
            </w:pPr>
            <w:r w:rsidRPr="00A87816">
              <w:rPr>
                <w:rFonts w:cs="Times New Roman"/>
              </w:rPr>
              <w:t>Four-byte hexadecimal display</w:t>
            </w:r>
          </w:p>
        </w:tc>
      </w:tr>
    </w:tbl>
    <w:p w:rsidR="007812D1" w:rsidRPr="00A87816" w:rsidRDefault="007812D1">
      <w:pPr>
        <w:pStyle w:val="a0"/>
        <w:rPr>
          <w:rFonts w:cs="Times New Roman"/>
        </w:rPr>
      </w:pP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"writeNFCInfo"</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proofErr w:type="gramStart"/>
      <w:r w:rsidRPr="00A87816">
        <w:rPr>
          <w:rStyle w:val="NormalTok"/>
          <w:rFonts w:ascii="Times New Roman" w:hAnsi="Times New Roman" w:cs="Times New Roman"/>
        </w:rPr>
        <w:lastRenderedPageBreak/>
        <w:t xml:space="preserve"> </w:t>
      </w:r>
      <w:proofErr w:type="gramEnd"/>
      <w:r w:rsidRPr="00A87816">
        <w:rPr>
          <w:rStyle w:val="NormalTok"/>
          <w:rFonts w:ascii="Times New Roman" w:hAnsi="Times New Roman" w:cs="Times New Roman"/>
        </w:rPr>
        <w:t xml:space="preserve"> </w:t>
      </w:r>
      <w:r w:rsidRPr="00A87816">
        <w:rPr>
          <w:rStyle w:val="DataTypeTok"/>
          <w:rFonts w:ascii="Times New Roman" w:hAnsi="Times New Roman" w:cs="Times New Roman"/>
        </w:rPr>
        <w:t>"userName"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w:t>
      </w:r>
      <w:r w:rsidR="0022625A">
        <w:rPr>
          <w:rStyle w:val="StringTok"/>
          <w:rFonts w:ascii="Times New Roman" w:hAnsi="Times New Roman" w:cs="Times New Roman"/>
        </w:rPr>
        <w:t>John</w:t>
      </w:r>
      <w:r w:rsidRPr="00A87816">
        <w:rPr>
          <w:rStyle w:val="String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"matchCode"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"22120007"</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 xml:space="preserve">Receive: </w:t>
      </w:r>
      <w:r w:rsidRPr="00A87816">
        <w:rPr>
          <w:rFonts w:cs="Times New Roman"/>
        </w:rPr>
        <w:br/>
        <w:t xml:space="preserve">fun: "writeNFCInfo" // </w:t>
      </w:r>
      <w:r w:rsidRPr="00A87816">
        <w:rPr>
          <w:rFonts w:cs="Times New Roman"/>
        </w:rPr>
        <w:br/>
        <w:t xml:space="preserve">baseId: "1"//Received base station ID </w:t>
      </w:r>
      <w:r w:rsidRPr="00A87816">
        <w:rPr>
          <w:rFonts w:cs="Times New Roman"/>
        </w:rPr>
        <w:br/>
      </w:r>
      <w:proofErr w:type="gramStart"/>
      <w:r w:rsidRPr="00A87816">
        <w:rPr>
          <w:rFonts w:cs="Times New Roman"/>
        </w:rPr>
        <w:t>infos:</w:t>
      </w:r>
      <w:proofErr w:type="gramEnd"/>
      <w:r w:rsidRPr="00A87816">
        <w:rPr>
          <w:rFonts w:cs="Times New Roman"/>
        </w:rPr>
        <w:t>{"value":"OK"}//Return status, success is OK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"writeNFCInfo"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"value"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68282F" w:rsidP="00CF26A3">
      <w:pPr>
        <w:pStyle w:val="a0"/>
      </w:pPr>
      <w:r>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2862"/>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Base station +</w:t>
            </w:r>
            <w:r w:rsidR="00480E5B">
              <w:rPr>
                <w:rFonts w:cs="Times New Roman"/>
                <w:b/>
                <w:bCs/>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Remark</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B200-2.4GS+S6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E45DBC">
            <w:pPr>
              <w:pStyle w:val="Compact"/>
              <w:rPr>
                <w:rFonts w:cs="Times New Roman"/>
              </w:rPr>
            </w:pPr>
            <w:r w:rsidRPr="00A87816">
              <w:rPr>
                <w:rFonts w:cs="Times New Roman"/>
              </w:rPr>
              <w:t>Effective with NFC</w:t>
            </w:r>
            <w:r w:rsidR="00480E5B">
              <w:rPr>
                <w:rFonts w:cs="Times New Roman"/>
              </w:rPr>
              <w:t xml:space="preserve"> keypad</w:t>
            </w:r>
          </w:p>
        </w:tc>
      </w:tr>
    </w:tbl>
    <w:p w:rsidR="007812D1" w:rsidRPr="00A87816" w:rsidRDefault="002042AA" w:rsidP="00C97686">
      <w:pPr>
        <w:pStyle w:val="3"/>
        <w:numPr>
          <w:ilvl w:val="0"/>
          <w:numId w:val="17"/>
        </w:numPr>
      </w:pPr>
      <w:bookmarkStart w:id="495" w:name="_Toc153615973"/>
      <w:bookmarkStart w:id="496" w:name="刷卡反馈"/>
      <w:bookmarkEnd w:id="494"/>
      <w:r>
        <w:t>Swiping</w:t>
      </w:r>
      <w:r w:rsidR="00E45DBC" w:rsidRPr="00A87816">
        <w:t xml:space="preserve"> feedback</w:t>
      </w:r>
      <w:bookmarkEnd w:id="495"/>
    </w:p>
    <w:p w:rsidR="007812D1" w:rsidRPr="00A87816" w:rsidRDefault="002042AA">
      <w:pPr>
        <w:pStyle w:val="FirstParagraph"/>
        <w:rPr>
          <w:rFonts w:cs="Times New Roman"/>
        </w:rPr>
      </w:pPr>
      <w:r>
        <w:rPr>
          <w:rFonts w:cs="Times New Roman"/>
        </w:rPr>
        <w:t xml:space="preserve">Receive: </w:t>
      </w:r>
      <w:r>
        <w:rPr>
          <w:rFonts w:cs="Times New Roman"/>
        </w:rPr>
        <w:br/>
        <w:t>fun: "NFCInfo" //Swiping</w:t>
      </w:r>
      <w:r w:rsidR="00E45DBC" w:rsidRPr="00A87816">
        <w:rPr>
          <w:rFonts w:cs="Times New Roman"/>
        </w:rPr>
        <w:t xml:space="preserve"> card feedback </w:t>
      </w:r>
      <w:r w:rsidR="00E45DBC" w:rsidRPr="00A87816">
        <w:rPr>
          <w:rFonts w:cs="Times New Roman"/>
        </w:rPr>
        <w:br/>
        <w:t>baseId: "1"//ID of the base station connected to the</w:t>
      </w:r>
      <w:r w:rsidR="00480E5B">
        <w:rPr>
          <w:rFonts w:cs="Times New Roman"/>
        </w:rPr>
        <w:t xml:space="preserve"> keypad</w:t>
      </w:r>
      <w:r w:rsidR="00E45DBC" w:rsidRPr="00A87816">
        <w:rPr>
          <w:rFonts w:cs="Times New Roman"/>
        </w:rPr>
        <w:t xml:space="preserve"> </w:t>
      </w:r>
      <w:r w:rsidR="00E45DBC" w:rsidRPr="00A87816">
        <w:rPr>
          <w:rFonts w:cs="Times New Roman"/>
        </w:rPr>
        <w:br/>
      </w:r>
      <w:proofErr w:type="gramStart"/>
      <w:r w:rsidR="00E45DBC" w:rsidRPr="00A87816">
        <w:rPr>
          <w:rFonts w:cs="Times New Roman"/>
        </w:rPr>
        <w:t>infos:</w:t>
      </w:r>
      <w:proofErr w:type="gramEnd"/>
      <w:r w:rsidR="00E45DBC" w:rsidRPr="00A87816">
        <w:rPr>
          <w:rFonts w:cs="Times New Roman"/>
        </w:rPr>
        <w:t>{}</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69"/>
        <w:gridCol w:w="1613"/>
        <w:gridCol w:w="6074"/>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keySn</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Sn</w:t>
            </w:r>
          </w:p>
        </w:tc>
        <w:tc>
          <w:tcPr>
            <w:tcW w:w="0" w:type="auto"/>
          </w:tcPr>
          <w:p w:rsidR="007812D1" w:rsidRPr="00A87816" w:rsidRDefault="007812D1">
            <w:pPr>
              <w:pStyle w:val="Compact"/>
              <w:rPr>
                <w:rFonts w:cs="Times New Roman"/>
              </w:rPr>
            </w:pP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state</w:t>
            </w:r>
          </w:p>
        </w:tc>
        <w:tc>
          <w:tcPr>
            <w:tcW w:w="0" w:type="auto"/>
          </w:tcPr>
          <w:p w:rsidR="007812D1" w:rsidRPr="00A87816" w:rsidRDefault="00E45DBC">
            <w:pPr>
              <w:pStyle w:val="Compact"/>
              <w:rPr>
                <w:rFonts w:cs="Times New Roman"/>
              </w:rPr>
            </w:pPr>
            <w:r w:rsidRPr="00A87816">
              <w:rPr>
                <w:rFonts w:cs="Times New Roman"/>
              </w:rPr>
              <w:t>state</w:t>
            </w:r>
          </w:p>
        </w:tc>
        <w:tc>
          <w:tcPr>
            <w:tcW w:w="0" w:type="auto"/>
          </w:tcPr>
          <w:p w:rsidR="007812D1" w:rsidRPr="00A87816" w:rsidRDefault="00E45DBC" w:rsidP="002042AA">
            <w:pPr>
              <w:pStyle w:val="Compact"/>
              <w:rPr>
                <w:rFonts w:cs="Times New Roman"/>
              </w:rPr>
            </w:pPr>
            <w:r w:rsidRPr="00A87816">
              <w:rPr>
                <w:rFonts w:cs="Times New Roman"/>
              </w:rPr>
              <w:t xml:space="preserve">1: Reserved </w:t>
            </w:r>
            <w:r w:rsidRPr="00A87816">
              <w:rPr>
                <w:rFonts w:cs="Times New Roman"/>
              </w:rPr>
              <w:br/>
              <w:t>2: The base station reports the</w:t>
            </w:r>
            <w:r w:rsidR="00480E5B">
              <w:rPr>
                <w:rFonts w:cs="Times New Roman"/>
              </w:rPr>
              <w:t xml:space="preserve"> keypad</w:t>
            </w:r>
            <w:r w:rsidR="002042AA">
              <w:rPr>
                <w:rFonts w:cs="Times New Roman"/>
              </w:rPr>
              <w:t xml:space="preserve"> SN of the NFC card swiping</w:t>
            </w:r>
            <w:r w:rsidRPr="00A87816">
              <w:rPr>
                <w:rFonts w:cs="Times New Roman"/>
              </w:rPr>
              <w:t xml:space="preserve"> </w:t>
            </w:r>
            <w:r w:rsidRPr="00A87816">
              <w:rPr>
                <w:rFonts w:cs="Times New Roman"/>
              </w:rPr>
              <w:br/>
              <w:t xml:space="preserve">3: Reserved </w:t>
            </w:r>
            <w:r w:rsidRPr="00A87816">
              <w:rPr>
                <w:rFonts w:cs="Times New Roman"/>
              </w:rPr>
              <w:br/>
              <w:t xml:space="preserve">4: </w:t>
            </w:r>
            <w:r w:rsidR="002042AA">
              <w:rPr>
                <w:rFonts w:cs="Times New Roman"/>
              </w:rPr>
              <w:t xml:space="preserve">The </w:t>
            </w:r>
            <w:r w:rsidRPr="00A87816">
              <w:rPr>
                <w:rFonts w:cs="Times New Roman"/>
              </w:rPr>
              <w:t>message</w:t>
            </w:r>
            <w:r w:rsidR="002042AA">
              <w:rPr>
                <w:rFonts w:cs="Times New Roman"/>
              </w:rPr>
              <w:t xml:space="preserve"> of c</w:t>
            </w:r>
            <w:r w:rsidR="003F33CC">
              <w:rPr>
                <w:rFonts w:cs="Times New Roman"/>
              </w:rPr>
              <w:t>ard swiping to write the</w:t>
            </w:r>
            <w:r w:rsidR="002042AA" w:rsidRPr="002042AA">
              <w:rPr>
                <w:rFonts w:cs="Times New Roman"/>
              </w:rPr>
              <w:t xml:space="preserve"> specified pairing code</w:t>
            </w:r>
            <w:r w:rsidRPr="00A87816">
              <w:rPr>
                <w:rFonts w:cs="Times New Roman"/>
              </w:rPr>
              <w:t xml:space="preserve"> </w:t>
            </w:r>
            <w:r w:rsidRPr="00A87816">
              <w:rPr>
                <w:rFonts w:cs="Times New Roman"/>
              </w:rPr>
              <w:br/>
              <w:t>5: The base station reports the</w:t>
            </w:r>
            <w:r w:rsidR="00480E5B">
              <w:rPr>
                <w:rFonts w:cs="Times New Roman"/>
              </w:rPr>
              <w:t xml:space="preserve"> keypad</w:t>
            </w:r>
            <w:r w:rsidR="002042AA">
              <w:rPr>
                <w:rFonts w:cs="Times New Roman"/>
              </w:rPr>
              <w:t xml:space="preserve"> SN of the M1 card swiping</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number</w:t>
            </w:r>
          </w:p>
        </w:tc>
        <w:tc>
          <w:tcPr>
            <w:tcW w:w="0" w:type="auto"/>
          </w:tcPr>
          <w:p w:rsidR="007812D1" w:rsidRPr="00A87816" w:rsidRDefault="00E45DBC">
            <w:pPr>
              <w:pStyle w:val="Compact"/>
              <w:rPr>
                <w:rFonts w:cs="Times New Roman"/>
              </w:rPr>
            </w:pPr>
            <w:r w:rsidRPr="00A87816">
              <w:rPr>
                <w:rFonts w:cs="Times New Roman"/>
              </w:rPr>
              <w:t>quantity</w:t>
            </w:r>
          </w:p>
        </w:tc>
        <w:tc>
          <w:tcPr>
            <w:tcW w:w="0" w:type="auto"/>
          </w:tcPr>
          <w:p w:rsidR="007812D1" w:rsidRPr="00A87816" w:rsidRDefault="00E45DBC">
            <w:pPr>
              <w:pStyle w:val="Compact"/>
              <w:rPr>
                <w:rFonts w:cs="Times New Roman"/>
              </w:rPr>
            </w:pPr>
            <w:r w:rsidRPr="00A87816">
              <w:rPr>
                <w:rFonts w:cs="Times New Roman"/>
              </w:rPr>
              <w:t>reserved</w:t>
            </w:r>
          </w:p>
        </w:tc>
      </w:tr>
    </w:tbl>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lastRenderedPageBreak/>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"NFCInfo"</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"infos"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proofErr w:type="gramStart"/>
      <w:r w:rsidRPr="00A87816">
        <w:rPr>
          <w:rStyle w:val="NormalTok"/>
          <w:rFonts w:ascii="Times New Roman" w:hAnsi="Times New Roman" w:cs="Times New Roman"/>
        </w:rPr>
        <w:t xml:space="preserve"> </w:t>
      </w:r>
      <w:proofErr w:type="gramEnd"/>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"keySn"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"1479824643"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"state"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"number"</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"0"</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FunctionTok"/>
          <w:rFonts w:ascii="Times New Roman" w:hAnsi="Times New Roman" w:cs="Times New Roman"/>
        </w:rPr>
        <w:t>}</w:t>
      </w:r>
    </w:p>
    <w:p w:rsidR="007812D1" w:rsidRPr="00A87816" w:rsidRDefault="0068282F">
      <w:pPr>
        <w:pStyle w:val="FirstParagraph"/>
        <w:rPr>
          <w:rFonts w:cs="Times New Roman"/>
        </w:rPr>
      </w:pPr>
      <w:r>
        <w:rPr>
          <w:rFonts w:cs="Times New Roman"/>
        </w:rPr>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331"/>
        <w:gridCol w:w="2130"/>
        <w:gridCol w:w="976"/>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Base station +</w:t>
            </w:r>
            <w:r w:rsidR="00480E5B">
              <w:rPr>
                <w:rFonts w:cs="Times New Roman"/>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Support/not 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rPr>
              <w:t>Remark</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B200-2.4GS+S6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B200-2.4GS+M1</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bl>
    <w:p w:rsidR="007812D1" w:rsidRPr="00A87816" w:rsidRDefault="00E45DBC" w:rsidP="00C97686">
      <w:pPr>
        <w:pStyle w:val="3"/>
        <w:numPr>
          <w:ilvl w:val="0"/>
          <w:numId w:val="18"/>
        </w:numPr>
      </w:pPr>
      <w:bookmarkStart w:id="497" w:name="_Toc153615974"/>
      <w:bookmarkStart w:id="498" w:name="nfc数据清除指令"/>
      <w:bookmarkEnd w:id="496"/>
      <w:r w:rsidRPr="00A87816">
        <w:t>NFC data clear command</w:t>
      </w:r>
      <w:bookmarkEnd w:id="497"/>
    </w:p>
    <w:p w:rsidR="007812D1" w:rsidRPr="00A87816" w:rsidRDefault="00E45DBC">
      <w:pPr>
        <w:pStyle w:val="FirstParagraph"/>
        <w:rPr>
          <w:rFonts w:cs="Times New Roman"/>
        </w:rPr>
      </w:pPr>
      <w:r w:rsidRPr="00A87816">
        <w:rPr>
          <w:rFonts w:cs="Times New Roman"/>
        </w:rPr>
        <w:t xml:space="preserve">Send: </w:t>
      </w:r>
      <w:r w:rsidRPr="00A87816">
        <w:rPr>
          <w:rFonts w:cs="Times New Roman"/>
        </w:rPr>
        <w:br/>
        <w:t xml:space="preserve">fun: "writeNFCEmpty" //Clear NFC data </w:t>
      </w:r>
      <w:r w:rsidRPr="00A87816">
        <w:rPr>
          <w:rFonts w:cs="Times New Roman"/>
        </w:rPr>
        <w:br/>
        <w:t>baseId: 1//1~32 (ID of the base station connected to the</w:t>
      </w:r>
      <w:r w:rsidR="00480E5B">
        <w:rPr>
          <w:rFonts w:cs="Times New Roman"/>
        </w:rPr>
        <w:t xml:space="preserve"> keypad</w:t>
      </w:r>
      <w:r w:rsidRPr="00A87816">
        <w:rPr>
          <w:rFonts w:cs="Times New Roman"/>
        </w:rPr>
        <w:t xml:space="preserve">) </w:t>
      </w:r>
      <w:r w:rsidRPr="00A87816">
        <w:rPr>
          <w:rFonts w:cs="Times New Roman"/>
        </w:rPr>
        <w:br/>
      </w:r>
      <w:proofErr w:type="gramStart"/>
      <w:r w:rsidRPr="00A87816">
        <w:rPr>
          <w:rFonts w:cs="Times New Roman"/>
        </w:rPr>
        <w:t>params:</w:t>
      </w:r>
      <w:proofErr w:type="gramEnd"/>
      <w:r w:rsidRPr="00A87816">
        <w:rPr>
          <w:rFonts w:cs="Times New Roman"/>
        </w:rPr>
        <w:t>{}//</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"writeNFCEmpty"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"params"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 xml:space="preserve">Receive: </w:t>
      </w:r>
      <w:r w:rsidRPr="00A87816">
        <w:rPr>
          <w:rFonts w:cs="Times New Roman"/>
        </w:rPr>
        <w:br/>
        <w:t xml:space="preserve">fun: "writeNFCEmpty" // </w:t>
      </w:r>
      <w:r w:rsidRPr="00A87816">
        <w:rPr>
          <w:rFonts w:cs="Times New Roman"/>
        </w:rPr>
        <w:br/>
        <w:t xml:space="preserve">baseId: "1"//Received base station ID </w:t>
      </w:r>
      <w:r w:rsidRPr="00A87816">
        <w:rPr>
          <w:rFonts w:cs="Times New Roman"/>
        </w:rPr>
        <w:br/>
      </w:r>
      <w:proofErr w:type="gramStart"/>
      <w:r w:rsidRPr="00A87816">
        <w:rPr>
          <w:rFonts w:cs="Times New Roman"/>
        </w:rPr>
        <w:t>infos:</w:t>
      </w:r>
      <w:proofErr w:type="gramEnd"/>
      <w:r w:rsidRPr="00A87816">
        <w:rPr>
          <w:rFonts w:cs="Times New Roman"/>
        </w:rPr>
        <w:t>{"value":"OK"}//Return status, success is OK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"writeNFCEmpty"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"value"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68282F">
      <w:pPr>
        <w:pStyle w:val="FirstParagraph"/>
        <w:rPr>
          <w:rFonts w:cs="Times New Roman"/>
        </w:rPr>
      </w:pPr>
      <w:r>
        <w:rPr>
          <w:rFonts w:cs="Times New Roman"/>
        </w:rPr>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2463"/>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lastRenderedPageBreak/>
              <w:t>Base station +</w:t>
            </w:r>
            <w:r w:rsidR="00480E5B">
              <w:rPr>
                <w:rFonts w:cs="Times New Roman"/>
                <w:b/>
                <w:bCs/>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Remark</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B200-2.4GS+S6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DA3368">
            <w:pPr>
              <w:pStyle w:val="Compact"/>
              <w:rPr>
                <w:rFonts w:cs="Times New Roman"/>
              </w:rPr>
            </w:pPr>
            <w:r>
              <w:rPr>
                <w:rFonts w:cs="Times New Roman"/>
              </w:rPr>
              <w:t>Only</w:t>
            </w:r>
            <w:r w:rsidR="00E45DBC" w:rsidRPr="00A87816">
              <w:rPr>
                <w:rFonts w:cs="Times New Roman"/>
              </w:rPr>
              <w:t xml:space="preserve"> with NFC</w:t>
            </w:r>
            <w:r w:rsidR="00480E5B">
              <w:rPr>
                <w:rFonts w:cs="Times New Roman"/>
              </w:rPr>
              <w:t xml:space="preserve"> keypad</w:t>
            </w:r>
          </w:p>
        </w:tc>
      </w:tr>
    </w:tbl>
    <w:p w:rsidR="007812D1" w:rsidRPr="00A87816" w:rsidRDefault="00E45DBC" w:rsidP="00067B66">
      <w:pPr>
        <w:pStyle w:val="2"/>
      </w:pPr>
      <w:bookmarkStart w:id="499" w:name="_Toc153615975"/>
      <w:bookmarkStart w:id="500" w:name="硬件参数"/>
      <w:bookmarkEnd w:id="491"/>
      <w:bookmarkEnd w:id="498"/>
      <w:r w:rsidRPr="00A87816">
        <w:t>Hardware parameters</w:t>
      </w:r>
      <w:bookmarkEnd w:id="499"/>
    </w:p>
    <w:p w:rsidR="007812D1" w:rsidRPr="00A87816" w:rsidRDefault="00E45DBC">
      <w:pPr>
        <w:pStyle w:val="FirstParagraph"/>
        <w:rPr>
          <w:rFonts w:cs="Times New Roman"/>
        </w:rPr>
      </w:pPr>
      <w:r w:rsidRPr="00A87816">
        <w:rPr>
          <w:rFonts w:cs="Times New Roman"/>
        </w:rPr>
        <w:t>The data returned by hardware read</w:t>
      </w:r>
      <w:r w:rsidR="00DA3368">
        <w:rPr>
          <w:rFonts w:cs="Times New Roman"/>
        </w:rPr>
        <w:t>ing and writing</w:t>
      </w:r>
      <w:r w:rsidRPr="00A87816">
        <w:rPr>
          <w:rFonts w:cs="Times New Roman"/>
        </w:rPr>
        <w:t xml:space="preserve"> operations are the same. For specific values, please refer to the value of the write command.</w:t>
      </w:r>
    </w:p>
    <w:p w:rsidR="007812D1" w:rsidRPr="00A87816" w:rsidRDefault="00DA3368" w:rsidP="00C97686">
      <w:pPr>
        <w:pStyle w:val="3"/>
        <w:numPr>
          <w:ilvl w:val="0"/>
          <w:numId w:val="19"/>
        </w:numPr>
      </w:pPr>
      <w:bookmarkStart w:id="501" w:name="_Toc153615976"/>
      <w:bookmarkStart w:id="502" w:name="基站"/>
      <w:r>
        <w:t>B</w:t>
      </w:r>
      <w:r w:rsidR="00E45DBC" w:rsidRPr="00A87816">
        <w:t>ase station</w:t>
      </w:r>
      <w:bookmarkEnd w:id="501"/>
    </w:p>
    <w:p w:rsidR="007812D1" w:rsidRPr="00A87816" w:rsidRDefault="00E45DBC" w:rsidP="00BF4B64">
      <w:pPr>
        <w:pStyle w:val="4"/>
        <w:numPr>
          <w:ilvl w:val="0"/>
          <w:numId w:val="71"/>
        </w:numPr>
      </w:pPr>
      <w:bookmarkStart w:id="503" w:name="基站编号"/>
      <w:r w:rsidRPr="00A87816">
        <w:t>Base station number</w:t>
      </w:r>
    </w:p>
    <w:p w:rsidR="007812D1" w:rsidRPr="00A87816" w:rsidRDefault="00DA3368">
      <w:pPr>
        <w:pStyle w:val="FirstParagraph"/>
        <w:rPr>
          <w:rFonts w:cs="Times New Roman"/>
        </w:rPr>
      </w:pPr>
      <w:r>
        <w:rPr>
          <w:rFonts w:cs="Times New Roman"/>
        </w:rPr>
        <w:t>R</w:t>
      </w:r>
      <w:r w:rsidR="00E45DBC" w:rsidRPr="00A87816">
        <w:rPr>
          <w:rFonts w:cs="Times New Roman"/>
        </w:rPr>
        <w:t>ead</w:t>
      </w:r>
    </w:p>
    <w:p w:rsidR="007812D1" w:rsidRPr="00A87816" w:rsidRDefault="00E45DBC">
      <w:pPr>
        <w:pStyle w:val="a0"/>
        <w:rPr>
          <w:rFonts w:cs="Times New Roman"/>
        </w:rPr>
      </w:pPr>
      <w:r w:rsidRPr="00A87816">
        <w:rPr>
          <w:rFonts w:cs="Times New Roman"/>
        </w:rPr>
        <w:t xml:space="preserve">Send: </w:t>
      </w:r>
      <w:r w:rsidRPr="00A87816">
        <w:rPr>
          <w:rFonts w:cs="Times New Roman"/>
        </w:rPr>
        <w:br/>
        <w:t xml:space="preserve">fun: "readBaseStationID" //Read base station number </w:t>
      </w:r>
      <w:r w:rsidRPr="00A87816">
        <w:rPr>
          <w:rFonts w:cs="Times New Roman"/>
        </w:rPr>
        <w:br/>
        <w:t xml:space="preserve">baseId: 1//1~32 </w:t>
      </w:r>
      <w:r w:rsidRPr="00A87816">
        <w:rPr>
          <w:rFonts w:cs="Times New Roman"/>
        </w:rPr>
        <w:br/>
        <w:t xml:space="preserve">params: {}//can </w:t>
      </w:r>
      <w:proofErr w:type="gramStart"/>
      <w:r w:rsidRPr="00A87816">
        <w:rPr>
          <w:rFonts w:cs="Times New Roman"/>
        </w:rPr>
        <w:t>be</w:t>
      </w:r>
      <w:proofErr w:type="gramEnd"/>
      <w:r w:rsidRPr="00A87816">
        <w:rPr>
          <w:rFonts w:cs="Times New Roman"/>
        </w:rPr>
        <w:t xml:space="preserve"> left blank</w:t>
      </w:r>
    </w:p>
    <w:p w:rsidR="007812D1" w:rsidRPr="00A87816" w:rsidRDefault="007812D1">
      <w:pPr>
        <w:pStyle w:val="a0"/>
        <w:rPr>
          <w:rFonts w:cs="Times New Roman"/>
        </w:rPr>
      </w:pP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"readBaseStationID"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2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 xml:space="preserve">Return </w:t>
      </w:r>
      <w:r w:rsidRPr="00A87816">
        <w:rPr>
          <w:rFonts w:cs="Times New Roman"/>
        </w:rPr>
        <w:br/>
      </w:r>
      <w:r w:rsidR="00DA3368">
        <w:rPr>
          <w:rFonts w:cs="Times New Roman"/>
        </w:rPr>
        <w:t>R</w:t>
      </w:r>
      <w:r w:rsidRPr="00A87816">
        <w:rPr>
          <w:rFonts w:cs="Times New Roman"/>
        </w:rPr>
        <w:t xml:space="preserve">eceive: </w:t>
      </w:r>
      <w:r w:rsidRPr="00A87816">
        <w:rPr>
          <w:rFonts w:cs="Times New Roman"/>
        </w:rPr>
        <w:br/>
        <w:t xml:space="preserve">fun: "baseStationID" </w:t>
      </w:r>
      <w:r w:rsidRPr="00A87816">
        <w:rPr>
          <w:rFonts w:cs="Times New Roman"/>
        </w:rPr>
        <w:br/>
        <w:t xml:space="preserve">baseId: "2"//Base station ID </w:t>
      </w:r>
      <w:r w:rsidRPr="00A87816">
        <w:rPr>
          <w:rFonts w:cs="Times New Roman"/>
        </w:rPr>
        <w:br/>
      </w:r>
      <w:proofErr w:type="gramStart"/>
      <w:r w:rsidRPr="00A87816">
        <w:rPr>
          <w:rFonts w:cs="Times New Roman"/>
        </w:rPr>
        <w:t>infos:</w:t>
      </w:r>
      <w:proofErr w:type="gramEnd"/>
      <w:r w:rsidRPr="00A87816">
        <w:rPr>
          <w:rFonts w:cs="Times New Roman"/>
        </w:rPr>
        <w:t>{"value</w:t>
      </w:r>
      <w:r w:rsidR="00DA3368">
        <w:rPr>
          <w:rFonts w:cs="Times New Roman"/>
        </w:rPr>
        <w:t xml:space="preserve">":"2"}//Return base station ID </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"baseStationID"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2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"pathAdd"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"12345"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"value"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68282F">
      <w:pPr>
        <w:pStyle w:val="FirstParagraph"/>
        <w:rPr>
          <w:rFonts w:cs="Times New Roman"/>
        </w:rPr>
      </w:pPr>
      <w:r>
        <w:rPr>
          <w:rFonts w:cs="Times New Roman"/>
        </w:rPr>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1056"/>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Base station +</w:t>
            </w:r>
            <w:r w:rsidR="00480E5B">
              <w:rPr>
                <w:rFonts w:cs="Times New Roman"/>
                <w:b/>
                <w:bCs/>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Remark</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B100-2.4G+S6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lastRenderedPageBreak/>
              <w:t>B200-2.4G+S6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bl>
    <w:p w:rsidR="007812D1" w:rsidRPr="00A87816" w:rsidRDefault="00E45DBC" w:rsidP="00BF4B64">
      <w:pPr>
        <w:pStyle w:val="4"/>
        <w:numPr>
          <w:ilvl w:val="0"/>
          <w:numId w:val="72"/>
        </w:numPr>
      </w:pPr>
      <w:bookmarkStart w:id="504" w:name="基站频点"/>
      <w:bookmarkEnd w:id="503"/>
      <w:r w:rsidRPr="00A87816">
        <w:t>Base station frequency point</w:t>
      </w:r>
    </w:p>
    <w:p w:rsidR="007812D1" w:rsidRPr="00A87816" w:rsidRDefault="00DA3368">
      <w:pPr>
        <w:pStyle w:val="FirstParagraph"/>
        <w:rPr>
          <w:rFonts w:cs="Times New Roman"/>
        </w:rPr>
      </w:pPr>
      <w:r>
        <w:rPr>
          <w:rFonts w:cs="Times New Roman"/>
        </w:rPr>
        <w:t>R</w:t>
      </w:r>
      <w:r w:rsidR="00E45DBC" w:rsidRPr="00A87816">
        <w:rPr>
          <w:rFonts w:cs="Times New Roman"/>
        </w:rPr>
        <w:t>ead</w:t>
      </w:r>
    </w:p>
    <w:p w:rsidR="007812D1" w:rsidRPr="00A87816" w:rsidRDefault="00E45DBC">
      <w:pPr>
        <w:pStyle w:val="a0"/>
        <w:rPr>
          <w:rFonts w:cs="Times New Roman"/>
        </w:rPr>
      </w:pPr>
      <w:r w:rsidRPr="00A87816">
        <w:rPr>
          <w:rFonts w:cs="Times New Roman"/>
        </w:rPr>
        <w:t xml:space="preserve">Send: </w:t>
      </w:r>
      <w:r w:rsidRPr="00A87816">
        <w:rPr>
          <w:rFonts w:cs="Times New Roman"/>
        </w:rPr>
        <w:br/>
        <w:t xml:space="preserve">fun: "readBaseStationChannel" //Read base station frequency </w:t>
      </w:r>
      <w:r w:rsidRPr="00A87816">
        <w:rPr>
          <w:rFonts w:cs="Times New Roman"/>
        </w:rPr>
        <w:br/>
        <w:t xml:space="preserve">baseId: 0//0~32 (the default is 0, which means reading all base stations) </w:t>
      </w:r>
      <w:r w:rsidRPr="00A87816">
        <w:rPr>
          <w:rFonts w:cs="Times New Roman"/>
        </w:rPr>
        <w:br/>
        <w:t>params: {}//can be left blank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"readBaseStationChannel"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Write</w:t>
      </w:r>
    </w:p>
    <w:p w:rsidR="007812D1" w:rsidRPr="00A87816" w:rsidRDefault="00E45DBC">
      <w:pPr>
        <w:pStyle w:val="a0"/>
        <w:rPr>
          <w:rFonts w:cs="Times New Roman"/>
        </w:rPr>
      </w:pPr>
      <w:r w:rsidRPr="00A87816">
        <w:rPr>
          <w:rFonts w:cs="Times New Roman"/>
        </w:rPr>
        <w:t xml:space="preserve">Send: </w:t>
      </w:r>
      <w:r w:rsidRPr="00A87816">
        <w:rPr>
          <w:rFonts w:cs="Times New Roman"/>
        </w:rPr>
        <w:br/>
        <w:t xml:space="preserve">fun: "writeBaseStationChannel" //Write base station frequency point </w:t>
      </w:r>
      <w:r w:rsidRPr="00A87816">
        <w:rPr>
          <w:rFonts w:cs="Times New Roman"/>
        </w:rPr>
        <w:br/>
        <w:t xml:space="preserve">baseId: 1//1~32 (base station must be specified) </w:t>
      </w:r>
      <w:r w:rsidRPr="00A87816">
        <w:rPr>
          <w:rFonts w:cs="Times New Roman"/>
        </w:rPr>
        <w:br/>
        <w:t>params: {"value":"1"}//1~12 (frequency point)</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97"/>
        <w:gridCol w:w="2956"/>
        <w:gridCol w:w="4482"/>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value</w:t>
            </w:r>
          </w:p>
        </w:tc>
        <w:tc>
          <w:tcPr>
            <w:tcW w:w="0" w:type="auto"/>
          </w:tcPr>
          <w:p w:rsidR="007812D1" w:rsidRPr="00A87816" w:rsidRDefault="00E45DBC">
            <w:pPr>
              <w:pStyle w:val="Compact"/>
              <w:rPr>
                <w:rFonts w:cs="Times New Roman"/>
              </w:rPr>
            </w:pPr>
            <w:r w:rsidRPr="00A87816">
              <w:rPr>
                <w:rFonts w:cs="Times New Roman"/>
              </w:rPr>
              <w:t>Base station frequency point</w:t>
            </w:r>
          </w:p>
        </w:tc>
        <w:tc>
          <w:tcPr>
            <w:tcW w:w="0" w:type="auto"/>
          </w:tcPr>
          <w:p w:rsidR="007812D1" w:rsidRPr="00A87816" w:rsidRDefault="00E45DBC">
            <w:pPr>
              <w:pStyle w:val="Compact"/>
              <w:rPr>
                <w:rFonts w:cs="Times New Roman"/>
              </w:rPr>
            </w:pPr>
            <w:r w:rsidRPr="00A87816">
              <w:rPr>
                <w:rFonts w:cs="Times New Roman"/>
              </w:rPr>
              <w:t>Valid for single frequency point base station</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values</w:t>
            </w:r>
          </w:p>
        </w:tc>
        <w:tc>
          <w:tcPr>
            <w:tcW w:w="0" w:type="auto"/>
          </w:tcPr>
          <w:p w:rsidR="007812D1" w:rsidRPr="00A87816" w:rsidRDefault="00E45DBC">
            <w:pPr>
              <w:pStyle w:val="Compact"/>
              <w:rPr>
                <w:rFonts w:cs="Times New Roman"/>
              </w:rPr>
            </w:pPr>
            <w:r w:rsidRPr="00A87816">
              <w:rPr>
                <w:rFonts w:cs="Times New Roman"/>
              </w:rPr>
              <w:t>Base station frequency point</w:t>
            </w:r>
          </w:p>
        </w:tc>
        <w:tc>
          <w:tcPr>
            <w:tcW w:w="0" w:type="auto"/>
          </w:tcPr>
          <w:p w:rsidR="007812D1" w:rsidRPr="00A87816" w:rsidRDefault="00DA3368" w:rsidP="00DA3368">
            <w:pPr>
              <w:pStyle w:val="Compact"/>
              <w:rPr>
                <w:rFonts w:cs="Times New Roman"/>
              </w:rPr>
            </w:pPr>
            <w:r w:rsidRPr="00A87816">
              <w:rPr>
                <w:rFonts w:cs="Times New Roman"/>
              </w:rPr>
              <w:t>Valid for</w:t>
            </w:r>
            <w:r>
              <w:rPr>
                <w:rFonts w:cs="Times New Roman"/>
              </w:rPr>
              <w:t xml:space="preserve"> multi-frequency base station</w:t>
            </w:r>
          </w:p>
        </w:tc>
      </w:tr>
    </w:tbl>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"writeBaseStationChannel"</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proofErr w:type="gramStart"/>
      <w:r w:rsidRPr="00A87816">
        <w:rPr>
          <w:rStyle w:val="NormalTok"/>
          <w:rFonts w:ascii="Times New Roman" w:hAnsi="Times New Roman" w:cs="Times New Roman"/>
        </w:rPr>
        <w:t xml:space="preserve"> </w:t>
      </w:r>
      <w:proofErr w:type="gramEnd"/>
      <w:r w:rsidRPr="00A87816">
        <w:rPr>
          <w:rStyle w:val="NormalTok"/>
          <w:rFonts w:ascii="Times New Roman" w:hAnsi="Times New Roman" w:cs="Times New Roman"/>
        </w:rPr>
        <w:t xml:space="preserve"> </w:t>
      </w:r>
      <w:r w:rsidRPr="00A87816">
        <w:rPr>
          <w:rStyle w:val="DataTypeTok"/>
          <w:rFonts w:ascii="Times New Roman" w:hAnsi="Times New Roman" w:cs="Times New Roman"/>
        </w:rPr>
        <w:t>"value"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"values"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StringTok"/>
          <w:rFonts w:ascii="Times New Roman" w:hAnsi="Times New Roman" w:cs="Times New Roman"/>
        </w:rPr>
        <w:t>"3"</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"6"</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"9"</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"12"</w:t>
      </w:r>
      <w:r w:rsidRPr="00A87816">
        <w:rPr>
          <w:rStyle w:val="Other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FunctionTok"/>
          <w:rFonts w:ascii="Times New Roman" w:hAnsi="Times New Roman" w:cs="Times New Roman"/>
        </w:rPr>
        <w:t>}</w:t>
      </w:r>
    </w:p>
    <w:p w:rsidR="007812D1" w:rsidRPr="00A87816" w:rsidRDefault="002B6065">
      <w:pPr>
        <w:pStyle w:val="FirstParagraph"/>
        <w:rPr>
          <w:rFonts w:cs="Times New Roman"/>
        </w:rPr>
      </w:pPr>
      <w:r>
        <w:rPr>
          <w:rFonts w:cs="Times New Roman"/>
        </w:rPr>
        <w:t>R</w:t>
      </w:r>
      <w:r w:rsidR="00E45DBC" w:rsidRPr="00A87816">
        <w:rPr>
          <w:rFonts w:cs="Times New Roman"/>
        </w:rPr>
        <w:t>eturn</w:t>
      </w:r>
    </w:p>
    <w:p w:rsidR="007812D1" w:rsidRPr="00A87816" w:rsidRDefault="00E45DBC">
      <w:pPr>
        <w:pStyle w:val="a0"/>
        <w:rPr>
          <w:rFonts w:cs="Times New Roman"/>
        </w:rPr>
      </w:pPr>
      <w:r w:rsidRPr="00A87816">
        <w:rPr>
          <w:rFonts w:cs="Times New Roman"/>
        </w:rPr>
        <w:t xml:space="preserve">Receive: </w:t>
      </w:r>
      <w:r w:rsidRPr="00A87816">
        <w:rPr>
          <w:rFonts w:cs="Times New Roman"/>
        </w:rPr>
        <w:br/>
        <w:t xml:space="preserve">fun: "baseStationChannel" </w:t>
      </w:r>
      <w:r w:rsidRPr="00A87816">
        <w:rPr>
          <w:rFonts w:cs="Times New Roman"/>
        </w:rPr>
        <w:br/>
        <w:t xml:space="preserve">baseId: 1//Base station ID </w:t>
      </w:r>
      <w:r w:rsidRPr="00A87816">
        <w:rPr>
          <w:rFonts w:cs="Times New Roman"/>
        </w:rPr>
        <w:br/>
      </w:r>
      <w:proofErr w:type="gramStart"/>
      <w:r w:rsidRPr="00A87816">
        <w:rPr>
          <w:rFonts w:cs="Times New Roman"/>
        </w:rPr>
        <w:t>infos:</w:t>
      </w:r>
      <w:proofErr w:type="gramEnd"/>
      <w:r w:rsidRPr="00A87816">
        <w:rPr>
          <w:rFonts w:cs="Times New Roman"/>
        </w:rPr>
        <w:t>{"value":"3"}//Return the base station frequency value</w:t>
      </w:r>
    </w:p>
    <w:p w:rsidR="007812D1" w:rsidRPr="00A87816" w:rsidRDefault="00E45DBC">
      <w:pPr>
        <w:pStyle w:val="a0"/>
        <w:rPr>
          <w:rFonts w:cs="Times New Roman"/>
        </w:rPr>
      </w:pPr>
      <w:r w:rsidRPr="00A87816">
        <w:rPr>
          <w:rFonts w:cs="Times New Roman"/>
        </w:rPr>
        <w:lastRenderedPageBreak/>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"baseStationChannel"</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"infos"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proofErr w:type="gramStart"/>
      <w:r w:rsidRPr="00A87816">
        <w:rPr>
          <w:rStyle w:val="NormalTok"/>
          <w:rFonts w:ascii="Times New Roman" w:hAnsi="Times New Roman" w:cs="Times New Roman"/>
        </w:rPr>
        <w:t xml:space="preserve"> </w:t>
      </w:r>
      <w:proofErr w:type="gramEnd"/>
      <w:r w:rsidRPr="00A87816">
        <w:rPr>
          <w:rStyle w:val="NormalTok"/>
          <w:rFonts w:ascii="Times New Roman" w:hAnsi="Times New Roman" w:cs="Times New Roman"/>
        </w:rPr>
        <w:t xml:space="preserve"> </w:t>
      </w:r>
      <w:r w:rsidRPr="00A87816">
        <w:rPr>
          <w:rStyle w:val="DataTypeTok"/>
          <w:rFonts w:ascii="Times New Roman" w:hAnsi="Times New Roman" w:cs="Times New Roman"/>
        </w:rPr>
        <w:t>"value"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"values"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StringTok"/>
          <w:rFonts w:ascii="Times New Roman" w:hAnsi="Times New Roman" w:cs="Times New Roman"/>
        </w:rPr>
        <w:t>"3"</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"6"</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"9"</w:t>
      </w:r>
      <w:r w:rsidRPr="00A87816">
        <w:rPr>
          <w:rStyle w:val="Other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"12"</w:t>
      </w:r>
      <w:r w:rsidRPr="00A87816">
        <w:rPr>
          <w:rStyle w:val="Other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FunctionTok"/>
          <w:rFonts w:ascii="Times New Roman" w:hAnsi="Times New Roman" w:cs="Times New Roman"/>
        </w:rPr>
        <w:t>}</w:t>
      </w:r>
    </w:p>
    <w:p w:rsidR="007812D1" w:rsidRPr="00A87816" w:rsidRDefault="0068282F">
      <w:pPr>
        <w:pStyle w:val="FirstParagraph"/>
        <w:rPr>
          <w:rFonts w:cs="Times New Roman"/>
        </w:rPr>
      </w:pPr>
      <w:r>
        <w:rPr>
          <w:rFonts w:cs="Times New Roman"/>
        </w:rPr>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3503"/>
        <w:gridCol w:w="2372"/>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Base station +</w:t>
            </w:r>
            <w:r w:rsidR="00480E5B">
              <w:rPr>
                <w:rFonts w:cs="Times New Roman"/>
                <w:b/>
                <w:bCs/>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Remark</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B100-2.4GS+S6</w:t>
            </w:r>
          </w:p>
        </w:tc>
        <w:tc>
          <w:tcPr>
            <w:tcW w:w="0" w:type="auto"/>
          </w:tcPr>
          <w:p w:rsidR="007812D1" w:rsidRPr="00A87816" w:rsidRDefault="00E45DBC">
            <w:pPr>
              <w:pStyle w:val="Compact"/>
              <w:rPr>
                <w:rFonts w:cs="Times New Roman"/>
              </w:rPr>
            </w:pPr>
            <w:r w:rsidRPr="00A87816">
              <w:rPr>
                <w:rFonts w:cs="Times New Roman"/>
              </w:rPr>
              <w:t>Support single frequency point</w:t>
            </w:r>
          </w:p>
        </w:tc>
        <w:tc>
          <w:tcPr>
            <w:tcW w:w="0" w:type="auto"/>
          </w:tcPr>
          <w:p w:rsidR="007812D1" w:rsidRPr="00A87816" w:rsidRDefault="00E45DBC">
            <w:pPr>
              <w:pStyle w:val="Compact"/>
              <w:rPr>
                <w:rFonts w:cs="Times New Roman"/>
              </w:rPr>
            </w:pPr>
            <w:r w:rsidRPr="00A87816">
              <w:rPr>
                <w:rFonts w:cs="Times New Roman"/>
              </w:rPr>
              <w:t>Frequency range 1~80</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B200-2.4GS+S6</w:t>
            </w:r>
          </w:p>
        </w:tc>
        <w:tc>
          <w:tcPr>
            <w:tcW w:w="0" w:type="auto"/>
          </w:tcPr>
          <w:p w:rsidR="007812D1" w:rsidRPr="00A87816" w:rsidRDefault="00E45DBC">
            <w:pPr>
              <w:pStyle w:val="Compact"/>
              <w:rPr>
                <w:rFonts w:cs="Times New Roman"/>
              </w:rPr>
            </w:pPr>
            <w:r w:rsidRPr="00A87816">
              <w:rPr>
                <w:rFonts w:cs="Times New Roman"/>
              </w:rPr>
              <w:t>Support single frequency point</w:t>
            </w:r>
          </w:p>
        </w:tc>
        <w:tc>
          <w:tcPr>
            <w:tcW w:w="0" w:type="auto"/>
          </w:tcPr>
          <w:p w:rsidR="007812D1" w:rsidRPr="00A87816" w:rsidRDefault="00E45DBC">
            <w:pPr>
              <w:pStyle w:val="Compact"/>
              <w:rPr>
                <w:rFonts w:cs="Times New Roman"/>
              </w:rPr>
            </w:pPr>
            <w:r w:rsidRPr="00A87816">
              <w:rPr>
                <w:rFonts w:cs="Times New Roman"/>
              </w:rPr>
              <w:t>Frequency range 1~80</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B200-2.4GM+S6</w:t>
            </w:r>
          </w:p>
        </w:tc>
        <w:tc>
          <w:tcPr>
            <w:tcW w:w="0" w:type="auto"/>
          </w:tcPr>
          <w:p w:rsidR="007812D1" w:rsidRPr="00A87816" w:rsidRDefault="00E45DBC">
            <w:pPr>
              <w:pStyle w:val="Compact"/>
              <w:rPr>
                <w:rFonts w:cs="Times New Roman"/>
              </w:rPr>
            </w:pPr>
            <w:r w:rsidRPr="00A87816">
              <w:rPr>
                <w:rFonts w:cs="Times New Roman"/>
              </w:rPr>
              <w:t>Support multiple frequency points</w:t>
            </w:r>
          </w:p>
        </w:tc>
        <w:tc>
          <w:tcPr>
            <w:tcW w:w="0" w:type="auto"/>
          </w:tcPr>
          <w:p w:rsidR="007812D1" w:rsidRPr="00A87816" w:rsidRDefault="00E45DBC">
            <w:pPr>
              <w:pStyle w:val="Compact"/>
              <w:rPr>
                <w:rFonts w:cs="Times New Roman"/>
              </w:rPr>
            </w:pPr>
            <w:r w:rsidRPr="00A87816">
              <w:rPr>
                <w:rFonts w:cs="Times New Roman"/>
              </w:rPr>
              <w:t>Frequency range 1~80</w:t>
            </w:r>
          </w:p>
        </w:tc>
      </w:tr>
    </w:tbl>
    <w:p w:rsidR="007812D1" w:rsidRPr="00A87816" w:rsidRDefault="00480E5B" w:rsidP="00BF4B64">
      <w:pPr>
        <w:pStyle w:val="4"/>
        <w:numPr>
          <w:ilvl w:val="0"/>
          <w:numId w:val="73"/>
        </w:numPr>
      </w:pPr>
      <w:bookmarkStart w:id="505" w:name="键盘登录菜单显示"/>
      <w:bookmarkEnd w:id="504"/>
      <w:r>
        <w:t xml:space="preserve">Keypad </w:t>
      </w:r>
      <w:r w:rsidR="00E45DBC" w:rsidRPr="00A87816">
        <w:t>login menu display</w:t>
      </w:r>
    </w:p>
    <w:p w:rsidR="007812D1" w:rsidRPr="00A87816" w:rsidRDefault="002B6065">
      <w:pPr>
        <w:pStyle w:val="FirstParagraph"/>
        <w:rPr>
          <w:rFonts w:cs="Times New Roman"/>
        </w:rPr>
      </w:pPr>
      <w:r>
        <w:rPr>
          <w:rFonts w:cs="Times New Roman"/>
        </w:rPr>
        <w:t>R</w:t>
      </w:r>
      <w:r w:rsidR="00E45DBC" w:rsidRPr="00A87816">
        <w:rPr>
          <w:rFonts w:cs="Times New Roman"/>
        </w:rPr>
        <w:t>ead</w:t>
      </w:r>
    </w:p>
    <w:p w:rsidR="007812D1" w:rsidRPr="00A87816" w:rsidRDefault="00E45DBC">
      <w:pPr>
        <w:pStyle w:val="a0"/>
        <w:rPr>
          <w:rFonts w:cs="Times New Roman"/>
        </w:rPr>
      </w:pPr>
      <w:r w:rsidRPr="00A87816">
        <w:rPr>
          <w:rFonts w:cs="Times New Roman"/>
        </w:rPr>
        <w:t xml:space="preserve">Send: </w:t>
      </w:r>
      <w:r w:rsidRPr="00A87816">
        <w:rPr>
          <w:rFonts w:cs="Times New Roman"/>
        </w:rPr>
        <w:br/>
        <w:t>fun: "readKeyboardLoginMenu" //Read the</w:t>
      </w:r>
      <w:r w:rsidR="00480E5B">
        <w:rPr>
          <w:rFonts w:cs="Times New Roman"/>
        </w:rPr>
        <w:t xml:space="preserve"> keypad</w:t>
      </w:r>
      <w:r w:rsidRPr="00A87816">
        <w:rPr>
          <w:rFonts w:cs="Times New Roman"/>
        </w:rPr>
        <w:t xml:space="preserve"> login menu display </w:t>
      </w:r>
      <w:r w:rsidRPr="00A87816">
        <w:rPr>
          <w:rFonts w:cs="Times New Roman"/>
        </w:rPr>
        <w:br/>
        <w:t xml:space="preserve">baseId: 0//0~32 (the default is 0, which means reading all base stations) </w:t>
      </w:r>
      <w:r w:rsidRPr="00A87816">
        <w:rPr>
          <w:rFonts w:cs="Times New Roman"/>
        </w:rPr>
        <w:br/>
        <w:t>params: {}//can be left blank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"readKeyboardLoginMenu"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Write</w:t>
      </w:r>
    </w:p>
    <w:p w:rsidR="007812D1" w:rsidRPr="00A87816" w:rsidRDefault="00E45DBC">
      <w:pPr>
        <w:pStyle w:val="a0"/>
        <w:rPr>
          <w:rFonts w:cs="Times New Roman"/>
        </w:rPr>
      </w:pPr>
      <w:r w:rsidRPr="00A87816">
        <w:rPr>
          <w:rFonts w:cs="Times New Roman"/>
        </w:rPr>
        <w:t xml:space="preserve">Send: </w:t>
      </w:r>
      <w:r w:rsidRPr="00A87816">
        <w:rPr>
          <w:rFonts w:cs="Times New Roman"/>
        </w:rPr>
        <w:br/>
        <w:t>fun: "writeKeyboardLoginMenu" //Write</w:t>
      </w:r>
      <w:r w:rsidR="00480E5B">
        <w:rPr>
          <w:rFonts w:cs="Times New Roman"/>
        </w:rPr>
        <w:t xml:space="preserve"> keypad</w:t>
      </w:r>
      <w:r w:rsidRPr="00A87816">
        <w:rPr>
          <w:rFonts w:cs="Times New Roman"/>
        </w:rPr>
        <w:t xml:space="preserve"> login menu display </w:t>
      </w:r>
      <w:r w:rsidRPr="00A87816">
        <w:rPr>
          <w:rFonts w:cs="Times New Roman"/>
        </w:rPr>
        <w:br/>
        <w:t xml:space="preserve">baseId: 1 //1~32 (base station must be specified) </w:t>
      </w:r>
      <w:r w:rsidRPr="00A87816">
        <w:rPr>
          <w:rFonts w:cs="Times New Roman"/>
        </w:rPr>
        <w:br/>
        <w:t>params: {"value":"1"}//0~1 (0 does not allow login; 1 Login allowed)</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"writeKeyboardLoginMenu"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"params"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"value"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lastRenderedPageBreak/>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3309A6">
      <w:pPr>
        <w:pStyle w:val="FirstParagraph"/>
        <w:rPr>
          <w:rFonts w:cs="Times New Roman"/>
        </w:rPr>
      </w:pPr>
      <w:r>
        <w:rPr>
          <w:rFonts w:cs="Times New Roman"/>
        </w:rPr>
        <w:t>R</w:t>
      </w:r>
      <w:r w:rsidR="00E45DBC" w:rsidRPr="00A87816">
        <w:rPr>
          <w:rFonts w:cs="Times New Roman"/>
        </w:rPr>
        <w:t>eturn</w:t>
      </w:r>
    </w:p>
    <w:p w:rsidR="007812D1" w:rsidRPr="00A87816" w:rsidRDefault="007756AC">
      <w:pPr>
        <w:pStyle w:val="a0"/>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"baseStationKeyboardLoginMenu" </w:t>
      </w:r>
      <w:r w:rsidRPr="00A87816">
        <w:rPr>
          <w:rFonts w:cs="Times New Roman"/>
        </w:rPr>
        <w:br/>
        <w:t xml:space="preserve">baseId: 1//Base station ID </w:t>
      </w:r>
      <w:r w:rsidRPr="00A87816">
        <w:rPr>
          <w:rFonts w:cs="Times New Roman"/>
        </w:rPr>
        <w:br/>
        <w:t>infos:{"value":"1"}//Return to the</w:t>
      </w:r>
      <w:r w:rsidR="00480E5B">
        <w:rPr>
          <w:rFonts w:cs="Times New Roman"/>
        </w:rPr>
        <w:t xml:space="preserve"> keypad</w:t>
      </w:r>
      <w:r w:rsidRPr="00A87816">
        <w:rPr>
          <w:rFonts w:cs="Times New Roman"/>
        </w:rPr>
        <w:t xml:space="preserve"> login menu display value</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"baseStationKeyboardLoginMenu"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"value"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68282F">
      <w:pPr>
        <w:pStyle w:val="FirstParagraph"/>
        <w:rPr>
          <w:rFonts w:cs="Times New Roman"/>
        </w:rPr>
      </w:pPr>
      <w:r>
        <w:rPr>
          <w:rFonts w:cs="Times New Roman"/>
        </w:rPr>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1056"/>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Base station +</w:t>
            </w:r>
            <w:r w:rsidR="00480E5B">
              <w:rPr>
                <w:rFonts w:cs="Times New Roman"/>
                <w:b/>
                <w:bCs/>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Remark</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B100-2.4G+S6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B200-2.4G+S6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bl>
    <w:p w:rsidR="007812D1" w:rsidRPr="00A87816" w:rsidRDefault="007812D1">
      <w:pPr>
        <w:pStyle w:val="a0"/>
        <w:rPr>
          <w:rFonts w:cs="Times New Roman"/>
        </w:rPr>
      </w:pPr>
    </w:p>
    <w:p w:rsidR="007812D1" w:rsidRPr="00A87816" w:rsidRDefault="00E45DBC" w:rsidP="00BF4B64">
      <w:pPr>
        <w:pStyle w:val="4"/>
        <w:numPr>
          <w:ilvl w:val="0"/>
          <w:numId w:val="74"/>
        </w:numPr>
      </w:pPr>
      <w:bookmarkStart w:id="506" w:name="基站型号只读"/>
      <w:bookmarkEnd w:id="505"/>
      <w:r w:rsidRPr="00A87816">
        <w:t>Base station model (read only)</w:t>
      </w:r>
    </w:p>
    <w:p w:rsidR="007812D1" w:rsidRPr="00A87816" w:rsidRDefault="003309A6">
      <w:pPr>
        <w:pStyle w:val="FirstParagraph"/>
        <w:rPr>
          <w:rFonts w:cs="Times New Roman"/>
        </w:rPr>
      </w:pPr>
      <w:r>
        <w:rPr>
          <w:rFonts w:cs="Times New Roman"/>
        </w:rPr>
        <w:t>R</w:t>
      </w:r>
      <w:r w:rsidR="00E45DBC" w:rsidRPr="00A87816">
        <w:rPr>
          <w:rFonts w:cs="Times New Roman"/>
        </w:rPr>
        <w:t>ead</w:t>
      </w:r>
    </w:p>
    <w:p w:rsidR="007812D1" w:rsidRPr="00A87816" w:rsidRDefault="00800904">
      <w:pPr>
        <w:pStyle w:val="a0"/>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"readBaseStationModel" //Read base station model </w:t>
      </w:r>
      <w:r w:rsidRPr="00A87816">
        <w:rPr>
          <w:rFonts w:cs="Times New Roman"/>
        </w:rPr>
        <w:br/>
        <w:t xml:space="preserve">baseId: 0//0~32 (the default is 0, which means reading all base stations) </w:t>
      </w:r>
      <w:r w:rsidRPr="00A87816">
        <w:rPr>
          <w:rFonts w:cs="Times New Roman"/>
        </w:rPr>
        <w:br/>
        <w:t>params: {}//can be left blank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"readBaseStationModel"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proofErr w:type="gramStart"/>
      <w:r w:rsidRPr="00A87816">
        <w:rPr>
          <w:rFonts w:cs="Times New Roman"/>
        </w:rPr>
        <w:t>return</w:t>
      </w:r>
      <w:proofErr w:type="gramEnd"/>
    </w:p>
    <w:p w:rsidR="007812D1" w:rsidRPr="00A87816" w:rsidRDefault="007756AC">
      <w:pPr>
        <w:pStyle w:val="a0"/>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lastRenderedPageBreak/>
        <w:t>fun</w:t>
      </w:r>
      <w:proofErr w:type="gramEnd"/>
      <w:r w:rsidRPr="00A87816">
        <w:rPr>
          <w:rFonts w:cs="Times New Roman"/>
        </w:rPr>
        <w:t xml:space="preserve">: "baseStationModel" </w:t>
      </w:r>
      <w:r w:rsidRPr="00A87816">
        <w:rPr>
          <w:rFonts w:cs="Times New Roman"/>
        </w:rPr>
        <w:br/>
        <w:t xml:space="preserve">baseId: 1//Base station ID </w:t>
      </w:r>
      <w:r w:rsidRPr="00A87816">
        <w:rPr>
          <w:rFonts w:cs="Times New Roman"/>
        </w:rPr>
        <w:br/>
        <w:t>infos:{"value":"218"}//Return the base station model</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"baseStationModel"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"value"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"218"</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Base station model code query table</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663"/>
        <w:gridCol w:w="2136"/>
        <w:gridCol w:w="1056"/>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Base station model code</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Base station model</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Remark</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217</w:t>
            </w:r>
          </w:p>
        </w:tc>
        <w:tc>
          <w:tcPr>
            <w:tcW w:w="0" w:type="auto"/>
          </w:tcPr>
          <w:p w:rsidR="007812D1" w:rsidRPr="00A87816" w:rsidRDefault="00E45DBC">
            <w:pPr>
              <w:pStyle w:val="Compact"/>
              <w:rPr>
                <w:rFonts w:cs="Times New Roman"/>
              </w:rPr>
            </w:pPr>
            <w:r w:rsidRPr="00A87816">
              <w:rPr>
                <w:rFonts w:cs="Times New Roman"/>
              </w:rPr>
              <w:t>B100-2.4G</w:t>
            </w:r>
          </w:p>
        </w:tc>
        <w:tc>
          <w:tcPr>
            <w:tcW w:w="0" w:type="auto"/>
          </w:tcPr>
          <w:p w:rsidR="007812D1" w:rsidRPr="00A87816" w:rsidRDefault="007812D1">
            <w:pPr>
              <w:pStyle w:val="Compact"/>
              <w:rPr>
                <w:rFonts w:cs="Times New Roman"/>
              </w:rPr>
            </w:pP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218</w:t>
            </w:r>
          </w:p>
        </w:tc>
        <w:tc>
          <w:tcPr>
            <w:tcW w:w="0" w:type="auto"/>
          </w:tcPr>
          <w:p w:rsidR="007812D1" w:rsidRPr="00A87816" w:rsidRDefault="00E45DBC">
            <w:pPr>
              <w:pStyle w:val="Compact"/>
              <w:rPr>
                <w:rFonts w:cs="Times New Roman"/>
              </w:rPr>
            </w:pPr>
            <w:r w:rsidRPr="00A87816">
              <w:rPr>
                <w:rFonts w:cs="Times New Roman"/>
              </w:rPr>
              <w:t>B200-2.4G</w:t>
            </w:r>
          </w:p>
        </w:tc>
        <w:tc>
          <w:tcPr>
            <w:tcW w:w="0" w:type="auto"/>
          </w:tcPr>
          <w:p w:rsidR="007812D1" w:rsidRPr="00A87816" w:rsidRDefault="007812D1">
            <w:pPr>
              <w:pStyle w:val="Compact"/>
              <w:rPr>
                <w:rFonts w:cs="Times New Roman"/>
              </w:rPr>
            </w:pPr>
          </w:p>
        </w:tc>
      </w:tr>
      <w:tr w:rsidR="007812D1" w:rsidRPr="00A87816" w:rsidTr="005F4BCE">
        <w:tc>
          <w:tcPr>
            <w:tcW w:w="0" w:type="auto"/>
          </w:tcPr>
          <w:p w:rsidR="007812D1" w:rsidRPr="00A87816" w:rsidRDefault="00E45DBC">
            <w:pPr>
              <w:pStyle w:val="Compact"/>
              <w:rPr>
                <w:rFonts w:cs="Times New Roman"/>
              </w:rPr>
            </w:pPr>
            <w:del w:id="507" w:author="陈定敏" w:date="2023-12-18T12:58:00Z">
              <w:r w:rsidRPr="00A87816" w:rsidDel="00DA5090">
                <w:rPr>
                  <w:rFonts w:cs="Times New Roman"/>
                </w:rPr>
                <w:delText>219</w:delText>
              </w:r>
            </w:del>
          </w:p>
        </w:tc>
        <w:tc>
          <w:tcPr>
            <w:tcW w:w="0" w:type="auto"/>
          </w:tcPr>
          <w:p w:rsidR="007812D1" w:rsidRPr="00A87816" w:rsidRDefault="00E45DBC">
            <w:pPr>
              <w:pStyle w:val="Compact"/>
              <w:rPr>
                <w:rFonts w:cs="Times New Roman"/>
              </w:rPr>
            </w:pPr>
            <w:del w:id="508" w:author="陈定敏" w:date="2023-12-18T12:58:00Z">
              <w:r w:rsidRPr="00A87816" w:rsidDel="00DA5090">
                <w:rPr>
                  <w:rFonts w:cs="Times New Roman"/>
                </w:rPr>
                <w:delText>B200-5.8G</w:delText>
              </w:r>
            </w:del>
          </w:p>
        </w:tc>
        <w:tc>
          <w:tcPr>
            <w:tcW w:w="0" w:type="auto"/>
          </w:tcPr>
          <w:p w:rsidR="007812D1" w:rsidRPr="00A87816" w:rsidRDefault="007812D1">
            <w:pPr>
              <w:pStyle w:val="Compact"/>
              <w:rPr>
                <w:rFonts w:cs="Times New Roman"/>
              </w:rPr>
            </w:pPr>
          </w:p>
        </w:tc>
      </w:tr>
    </w:tbl>
    <w:p w:rsidR="007812D1" w:rsidRPr="00A87816" w:rsidRDefault="0068282F">
      <w:pPr>
        <w:pStyle w:val="a0"/>
        <w:rPr>
          <w:rFonts w:cs="Times New Roman"/>
        </w:rPr>
      </w:pPr>
      <w:r>
        <w:rPr>
          <w:rFonts w:cs="Times New Roman"/>
        </w:rPr>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1056"/>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Base station +</w:t>
            </w:r>
            <w:r w:rsidR="00480E5B">
              <w:rPr>
                <w:rFonts w:cs="Times New Roman"/>
                <w:b/>
                <w:bCs/>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Remark</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B100-2.4G+S6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B200-2.4G+S6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bl>
    <w:p w:rsidR="007812D1" w:rsidRPr="00A87816" w:rsidRDefault="003309A6" w:rsidP="00BF4B64">
      <w:pPr>
        <w:pStyle w:val="4"/>
        <w:numPr>
          <w:ilvl w:val="0"/>
          <w:numId w:val="75"/>
        </w:numPr>
      </w:pPr>
      <w:bookmarkStart w:id="509" w:name="基站软件版本只读"/>
      <w:bookmarkEnd w:id="506"/>
      <w:r>
        <w:t>Base station firm</w:t>
      </w:r>
      <w:r w:rsidR="00E45DBC" w:rsidRPr="00A87816">
        <w:t>ware version (read-only)</w:t>
      </w:r>
    </w:p>
    <w:p w:rsidR="007812D1" w:rsidRPr="00A87816" w:rsidRDefault="00E45DBC">
      <w:pPr>
        <w:pStyle w:val="FirstParagraph"/>
        <w:rPr>
          <w:rFonts w:cs="Times New Roman"/>
        </w:rPr>
      </w:pPr>
      <w:proofErr w:type="gramStart"/>
      <w:r w:rsidRPr="00A87816">
        <w:rPr>
          <w:rFonts w:cs="Times New Roman"/>
        </w:rPr>
        <w:t>read</w:t>
      </w:r>
      <w:proofErr w:type="gramEnd"/>
    </w:p>
    <w:p w:rsidR="007812D1" w:rsidRPr="00A87816" w:rsidRDefault="00800904">
      <w:pPr>
        <w:pStyle w:val="a0"/>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"readBaseStationSVersi</w:t>
      </w:r>
      <w:r w:rsidR="003309A6">
        <w:rPr>
          <w:rFonts w:cs="Times New Roman"/>
        </w:rPr>
        <w:t>on" //Read the base station firm</w:t>
      </w:r>
      <w:r w:rsidRPr="00A87816">
        <w:rPr>
          <w:rFonts w:cs="Times New Roman"/>
        </w:rPr>
        <w:t xml:space="preserve">ware version </w:t>
      </w:r>
      <w:r w:rsidRPr="00A87816">
        <w:rPr>
          <w:rFonts w:cs="Times New Roman"/>
        </w:rPr>
        <w:br/>
        <w:t xml:space="preserve">baseId: 0 //0~32 (the default is 0, which means reading all base stations) </w:t>
      </w:r>
      <w:r w:rsidRPr="00A87816">
        <w:rPr>
          <w:rFonts w:cs="Times New Roman"/>
        </w:rPr>
        <w:br/>
        <w:t>params: {}//can be left blank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"readBaseStationSVersion"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3309A6">
      <w:pPr>
        <w:pStyle w:val="FirstParagraph"/>
        <w:rPr>
          <w:rFonts w:cs="Times New Roman"/>
        </w:rPr>
      </w:pPr>
      <w:r>
        <w:rPr>
          <w:rFonts w:cs="Times New Roman"/>
        </w:rPr>
        <w:t>R</w:t>
      </w:r>
      <w:r w:rsidR="00E45DBC" w:rsidRPr="00A87816">
        <w:rPr>
          <w:rFonts w:cs="Times New Roman"/>
        </w:rPr>
        <w:t>eturn</w:t>
      </w:r>
    </w:p>
    <w:p w:rsidR="007812D1" w:rsidRPr="00A87816" w:rsidRDefault="007756AC">
      <w:pPr>
        <w:pStyle w:val="a0"/>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lastRenderedPageBreak/>
        <w:t>fun</w:t>
      </w:r>
      <w:proofErr w:type="gramEnd"/>
      <w:r w:rsidRPr="00A87816">
        <w:rPr>
          <w:rFonts w:cs="Times New Roman"/>
        </w:rPr>
        <w:t xml:space="preserve">: "baseStationSVersion" </w:t>
      </w:r>
      <w:r w:rsidRPr="00A87816">
        <w:rPr>
          <w:rFonts w:cs="Times New Roman"/>
        </w:rPr>
        <w:br/>
        <w:t xml:space="preserve">baseId: 1//Base station ID </w:t>
      </w:r>
      <w:r w:rsidRPr="00A87816">
        <w:rPr>
          <w:rFonts w:cs="Times New Roman"/>
        </w:rPr>
        <w:br/>
        <w:t xml:space="preserve">infos:{"value":"V2.0.2"}//Return to base station </w:t>
      </w:r>
      <w:r w:rsidR="003309A6">
        <w:rPr>
          <w:rFonts w:cs="Times New Roman"/>
        </w:rPr>
        <w:t>firm</w:t>
      </w:r>
      <w:r w:rsidRPr="00A87816">
        <w:rPr>
          <w:rFonts w:cs="Times New Roman"/>
        </w:rPr>
        <w:t>ware version</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"baseStationSVersion"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"value"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"V2.0.2"</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68282F">
      <w:pPr>
        <w:pStyle w:val="FirstParagraph"/>
        <w:rPr>
          <w:rFonts w:cs="Times New Roman"/>
        </w:rPr>
      </w:pPr>
      <w:r>
        <w:rPr>
          <w:rFonts w:cs="Times New Roman"/>
        </w:rPr>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1056"/>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Base station +</w:t>
            </w:r>
            <w:r w:rsidR="00480E5B">
              <w:rPr>
                <w:rFonts w:cs="Times New Roman"/>
                <w:b/>
                <w:bCs/>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Remark</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B100-2.4G+S6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B200-2.4G+S6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bl>
    <w:p w:rsidR="007812D1" w:rsidRPr="00A87816" w:rsidRDefault="00E45DBC" w:rsidP="00BF4B64">
      <w:pPr>
        <w:pStyle w:val="4"/>
        <w:numPr>
          <w:ilvl w:val="0"/>
          <w:numId w:val="76"/>
        </w:numPr>
      </w:pPr>
      <w:bookmarkStart w:id="510" w:name="基站序列号只读"/>
      <w:bookmarkEnd w:id="509"/>
      <w:r w:rsidRPr="00A87816">
        <w:t>Base station serial number (read only)</w:t>
      </w:r>
    </w:p>
    <w:p w:rsidR="007812D1" w:rsidRPr="00A87816" w:rsidRDefault="003309A6">
      <w:pPr>
        <w:pStyle w:val="FirstParagraph"/>
        <w:rPr>
          <w:rFonts w:cs="Times New Roman"/>
        </w:rPr>
      </w:pPr>
      <w:r>
        <w:rPr>
          <w:rFonts w:cs="Times New Roman"/>
        </w:rPr>
        <w:t>R</w:t>
      </w:r>
      <w:r w:rsidR="00E45DBC" w:rsidRPr="00A87816">
        <w:rPr>
          <w:rFonts w:cs="Times New Roman"/>
        </w:rPr>
        <w:t>ead</w:t>
      </w:r>
    </w:p>
    <w:p w:rsidR="007812D1" w:rsidRPr="00A87816" w:rsidRDefault="00800904">
      <w:pPr>
        <w:pStyle w:val="a0"/>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"readBaseStationSN" //Read the base station serial number </w:t>
      </w:r>
      <w:r w:rsidRPr="00A87816">
        <w:rPr>
          <w:rFonts w:cs="Times New Roman"/>
        </w:rPr>
        <w:br/>
        <w:t xml:space="preserve">baseId: 0 //0~32 (the default is 0, which means reading all base stations) </w:t>
      </w:r>
      <w:r w:rsidRPr="00A87816">
        <w:rPr>
          <w:rFonts w:cs="Times New Roman"/>
        </w:rPr>
        <w:br/>
        <w:t>params: {}//can be left blank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"readBaseStationSN"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3309A6">
      <w:pPr>
        <w:pStyle w:val="FirstParagraph"/>
        <w:rPr>
          <w:rFonts w:cs="Times New Roman"/>
        </w:rPr>
      </w:pPr>
      <w:r>
        <w:rPr>
          <w:rFonts w:cs="Times New Roman"/>
        </w:rPr>
        <w:t>R</w:t>
      </w:r>
      <w:r w:rsidR="00E45DBC" w:rsidRPr="00A87816">
        <w:rPr>
          <w:rFonts w:cs="Times New Roman"/>
        </w:rPr>
        <w:t>eturn</w:t>
      </w:r>
    </w:p>
    <w:p w:rsidR="007812D1" w:rsidRPr="00A87816" w:rsidRDefault="007756AC">
      <w:pPr>
        <w:pStyle w:val="a0"/>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"baseStationSN" </w:t>
      </w:r>
      <w:r w:rsidRPr="00A87816">
        <w:rPr>
          <w:rFonts w:cs="Times New Roman"/>
        </w:rPr>
        <w:br/>
        <w:t xml:space="preserve">baseId: 1//Base station ID </w:t>
      </w:r>
      <w:r w:rsidRPr="00A87816">
        <w:rPr>
          <w:rFonts w:cs="Times New Roman"/>
        </w:rPr>
        <w:br/>
        <w:t>infos:{"value":"FFFFFFFFFF"}//Return the base station serial number</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"baseStationSN"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lastRenderedPageBreak/>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"value"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"FFFFFFFFFF"</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68282F">
      <w:pPr>
        <w:pStyle w:val="FirstParagraph"/>
        <w:rPr>
          <w:rFonts w:cs="Times New Roman"/>
        </w:rPr>
      </w:pPr>
      <w:r>
        <w:rPr>
          <w:rFonts w:cs="Times New Roman"/>
        </w:rPr>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1056"/>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Base station +</w:t>
            </w:r>
            <w:r w:rsidR="00480E5B">
              <w:rPr>
                <w:rFonts w:cs="Times New Roman"/>
                <w:b/>
                <w:bCs/>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Remark</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B100-2.4G+S6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B200-2.4G+S6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bl>
    <w:p w:rsidR="007812D1" w:rsidRPr="00A87816" w:rsidRDefault="00E45DBC" w:rsidP="00BF4B64">
      <w:pPr>
        <w:pStyle w:val="4"/>
        <w:numPr>
          <w:ilvl w:val="0"/>
          <w:numId w:val="77"/>
        </w:numPr>
      </w:pPr>
      <w:bookmarkStart w:id="511" w:name="基站名称"/>
      <w:bookmarkEnd w:id="510"/>
      <w:r w:rsidRPr="00A87816">
        <w:t>Base station name</w:t>
      </w:r>
    </w:p>
    <w:p w:rsidR="007812D1" w:rsidRPr="00A87816" w:rsidRDefault="003309A6">
      <w:pPr>
        <w:pStyle w:val="FirstParagraph"/>
        <w:rPr>
          <w:rFonts w:cs="Times New Roman"/>
        </w:rPr>
      </w:pPr>
      <w:r>
        <w:rPr>
          <w:rFonts w:cs="Times New Roman"/>
        </w:rPr>
        <w:t>R</w:t>
      </w:r>
      <w:r w:rsidR="00E45DBC" w:rsidRPr="00A87816">
        <w:rPr>
          <w:rFonts w:cs="Times New Roman"/>
        </w:rPr>
        <w:t>ead</w:t>
      </w:r>
    </w:p>
    <w:p w:rsidR="007812D1" w:rsidRPr="00A87816" w:rsidRDefault="00800904">
      <w:pPr>
        <w:pStyle w:val="a0"/>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"readBaseStationTitle" //Read the base station name </w:t>
      </w:r>
      <w:r w:rsidRPr="00A87816">
        <w:rPr>
          <w:rFonts w:cs="Times New Roman"/>
        </w:rPr>
        <w:br/>
        <w:t xml:space="preserve">baseId: 0 //0~32 (the default is 0, which means reading all base stations) </w:t>
      </w:r>
      <w:r w:rsidRPr="00A87816">
        <w:rPr>
          <w:rFonts w:cs="Times New Roman"/>
        </w:rPr>
        <w:br/>
        <w:t>params: {}//can be left blank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"readBaseStationTitle"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Write</w:t>
      </w:r>
    </w:p>
    <w:p w:rsidR="007812D1" w:rsidRPr="00A87816" w:rsidRDefault="00800904">
      <w:pPr>
        <w:pStyle w:val="a0"/>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"writeBaseStationTitle" //Write the base station name </w:t>
      </w:r>
      <w:r w:rsidRPr="00A87816">
        <w:rPr>
          <w:rFonts w:cs="Times New Roman"/>
        </w:rPr>
        <w:br/>
        <w:t xml:space="preserve">baseId: 1//1~32 (the base station must be specified) </w:t>
      </w:r>
      <w:r w:rsidRPr="00A87816">
        <w:rPr>
          <w:rFonts w:cs="Times New Roman"/>
        </w:rPr>
        <w:br/>
        <w:t>params: {"value":" A2021"}//The base station name, up to 12 bytes</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"writeBaseStationTitle"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"params"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"value"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"A2021"</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3309A6">
      <w:pPr>
        <w:pStyle w:val="FirstParagraph"/>
        <w:rPr>
          <w:rFonts w:cs="Times New Roman"/>
        </w:rPr>
      </w:pPr>
      <w:r>
        <w:rPr>
          <w:rFonts w:cs="Times New Roman"/>
        </w:rPr>
        <w:t>R</w:t>
      </w:r>
      <w:r w:rsidR="00E45DBC" w:rsidRPr="00A87816">
        <w:rPr>
          <w:rFonts w:cs="Times New Roman"/>
        </w:rPr>
        <w:t>eturn</w:t>
      </w:r>
    </w:p>
    <w:p w:rsidR="007812D1" w:rsidRPr="00A87816" w:rsidRDefault="007756AC">
      <w:pPr>
        <w:pStyle w:val="a0"/>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lastRenderedPageBreak/>
        <w:t>fun</w:t>
      </w:r>
      <w:proofErr w:type="gramEnd"/>
      <w:r w:rsidRPr="00A87816">
        <w:rPr>
          <w:rFonts w:cs="Times New Roman"/>
        </w:rPr>
        <w:t xml:space="preserve">: "baseStationTitle" </w:t>
      </w:r>
      <w:r w:rsidRPr="00A87816">
        <w:rPr>
          <w:rFonts w:cs="Times New Roman"/>
        </w:rPr>
        <w:br/>
        <w:t xml:space="preserve">baseId: 1//Base station ID </w:t>
      </w:r>
      <w:r w:rsidRPr="00A87816">
        <w:rPr>
          <w:rFonts w:cs="Times New Roman"/>
        </w:rPr>
        <w:br/>
        <w:t>infos:{"value":"A2021"}//Return the base station name</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"baseStationTitle"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"value"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"A2021"</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68282F">
      <w:pPr>
        <w:pStyle w:val="FirstParagraph"/>
        <w:rPr>
          <w:rFonts w:cs="Times New Roman"/>
        </w:rPr>
      </w:pPr>
      <w:r>
        <w:rPr>
          <w:rFonts w:cs="Times New Roman"/>
        </w:rPr>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1056"/>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Base station +</w:t>
            </w:r>
            <w:r w:rsidR="00480E5B">
              <w:rPr>
                <w:rFonts w:cs="Times New Roman"/>
                <w:b/>
                <w:bCs/>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Remark</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B100-2.4G+S6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B200-2.4G+S6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bl>
    <w:p w:rsidR="007812D1" w:rsidRPr="00A87816" w:rsidRDefault="00E45DBC" w:rsidP="00BF4B64">
      <w:pPr>
        <w:pStyle w:val="4"/>
        <w:numPr>
          <w:ilvl w:val="0"/>
          <w:numId w:val="78"/>
        </w:numPr>
      </w:pPr>
      <w:bookmarkStart w:id="512" w:name="基站配对模式"/>
      <w:bookmarkEnd w:id="511"/>
      <w:r w:rsidRPr="00A87816">
        <w:t xml:space="preserve">Base station </w:t>
      </w:r>
      <w:r w:rsidR="003309A6">
        <w:t>match</w:t>
      </w:r>
      <w:r w:rsidRPr="00A87816">
        <w:t xml:space="preserve"> mode</w:t>
      </w:r>
    </w:p>
    <w:p w:rsidR="007812D1" w:rsidRPr="00A87816" w:rsidRDefault="00E45DBC">
      <w:pPr>
        <w:pStyle w:val="FirstParagraph"/>
        <w:rPr>
          <w:rFonts w:cs="Times New Roman"/>
        </w:rPr>
      </w:pPr>
      <w:r w:rsidRPr="00A87816">
        <w:rPr>
          <w:rFonts w:cs="Times New Roman"/>
        </w:rPr>
        <w:t xml:space="preserve">Read </w:t>
      </w:r>
      <w:r w:rsidRPr="00A87816">
        <w:rPr>
          <w:rFonts w:cs="Times New Roman"/>
        </w:rPr>
        <w:br/>
      </w:r>
      <w:r w:rsidR="003309A6">
        <w:rPr>
          <w:rFonts w:cs="Times New Roman"/>
        </w:rPr>
        <w:t>S</w:t>
      </w:r>
      <w:r w:rsidRPr="00A87816">
        <w:rPr>
          <w:rFonts w:cs="Times New Roman"/>
        </w:rPr>
        <w:t xml:space="preserve">end: </w:t>
      </w:r>
      <w:r w:rsidRPr="00A87816">
        <w:rPr>
          <w:rFonts w:cs="Times New Roman"/>
        </w:rPr>
        <w:br/>
        <w:t xml:space="preserve">fun: "readBaseStationPairMode" //Read base station </w:t>
      </w:r>
      <w:r w:rsidR="003309A6">
        <w:rPr>
          <w:rFonts w:cs="Times New Roman"/>
        </w:rPr>
        <w:t>match (</w:t>
      </w:r>
      <w:r w:rsidRPr="00A87816">
        <w:rPr>
          <w:rFonts w:cs="Times New Roman"/>
        </w:rPr>
        <w:t>pairing</w:t>
      </w:r>
      <w:r w:rsidR="003309A6">
        <w:rPr>
          <w:rFonts w:cs="Times New Roman"/>
        </w:rPr>
        <w:t>)</w:t>
      </w:r>
      <w:r w:rsidRPr="00A87816">
        <w:rPr>
          <w:rFonts w:cs="Times New Roman"/>
        </w:rPr>
        <w:t xml:space="preserve"> mode </w:t>
      </w:r>
      <w:r w:rsidRPr="00A87816">
        <w:rPr>
          <w:rFonts w:cs="Times New Roman"/>
        </w:rPr>
        <w:br/>
        <w:t xml:space="preserve">baseId: 0// 0~32 (the command does not send baseID, the default is 0, which means reading all base stations) </w:t>
      </w:r>
      <w:r w:rsidRPr="00A87816">
        <w:rPr>
          <w:rFonts w:cs="Times New Roman"/>
        </w:rPr>
        <w:br/>
        <w:t xml:space="preserve">params: {}//can </w:t>
      </w:r>
      <w:proofErr w:type="gramStart"/>
      <w:r w:rsidRPr="00A87816">
        <w:rPr>
          <w:rFonts w:cs="Times New Roman"/>
        </w:rPr>
        <w:t>be</w:t>
      </w:r>
      <w:proofErr w:type="gramEnd"/>
      <w:r w:rsidRPr="00A87816">
        <w:rPr>
          <w:rFonts w:cs="Times New Roman"/>
        </w:rPr>
        <w:t xml:space="preserve"> left blank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"readBaseStationPairMode"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Note: Please use</w:t>
      </w:r>
      <w:r w:rsidR="003309A6">
        <w:rPr>
          <w:rFonts w:cs="Times New Roman"/>
        </w:rPr>
        <w:t xml:space="preserve"> with caution when writing.</w:t>
      </w:r>
    </w:p>
    <w:p w:rsidR="007812D1" w:rsidRPr="00A87816" w:rsidRDefault="00E45DBC">
      <w:pPr>
        <w:pStyle w:val="a0"/>
        <w:rPr>
          <w:rFonts w:cs="Times New Roman"/>
        </w:rPr>
      </w:pPr>
      <w:r w:rsidRPr="00A87816">
        <w:rPr>
          <w:rFonts w:cs="Times New Roman"/>
        </w:rPr>
        <w:t xml:space="preserve">Write </w:t>
      </w:r>
      <w:r w:rsidRPr="00A87816">
        <w:rPr>
          <w:rFonts w:cs="Times New Roman"/>
        </w:rPr>
        <w:br/>
      </w:r>
      <w:r w:rsidR="003309A6">
        <w:rPr>
          <w:rFonts w:cs="Times New Roman"/>
        </w:rPr>
        <w:t>S</w:t>
      </w:r>
      <w:r w:rsidRPr="00A87816">
        <w:rPr>
          <w:rFonts w:cs="Times New Roman"/>
        </w:rPr>
        <w:t xml:space="preserve">end: </w:t>
      </w:r>
      <w:r w:rsidRPr="00A87816">
        <w:rPr>
          <w:rFonts w:cs="Times New Roman"/>
        </w:rPr>
        <w:br/>
        <w:t xml:space="preserve">fun: "writeBaseStationPairMode" //Write base station </w:t>
      </w:r>
      <w:r w:rsidR="003309A6">
        <w:rPr>
          <w:rFonts w:cs="Times New Roman"/>
        </w:rPr>
        <w:t>match (</w:t>
      </w:r>
      <w:r w:rsidR="003309A6" w:rsidRPr="00A87816">
        <w:rPr>
          <w:rFonts w:cs="Times New Roman"/>
        </w:rPr>
        <w:t>pairing</w:t>
      </w:r>
      <w:r w:rsidR="003309A6">
        <w:rPr>
          <w:rFonts w:cs="Times New Roman"/>
        </w:rPr>
        <w:t>)</w:t>
      </w:r>
      <w:r w:rsidRPr="00A87816">
        <w:rPr>
          <w:rFonts w:cs="Times New Roman"/>
        </w:rPr>
        <w:t xml:space="preserve"> mode </w:t>
      </w:r>
      <w:r w:rsidRPr="00A87816">
        <w:rPr>
          <w:rFonts w:cs="Times New Roman"/>
        </w:rPr>
        <w:br/>
        <w:t xml:space="preserve">baseId: 1//1~32 (base station must be specified) </w:t>
      </w:r>
      <w:r w:rsidRPr="00A87816">
        <w:rPr>
          <w:rFonts w:cs="Times New Roman"/>
        </w:rPr>
        <w:br/>
        <w:t>params: {"value":"1"}//</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97"/>
        <w:gridCol w:w="1677"/>
        <w:gridCol w:w="2910"/>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value</w:t>
            </w:r>
          </w:p>
        </w:tc>
        <w:tc>
          <w:tcPr>
            <w:tcW w:w="0" w:type="auto"/>
          </w:tcPr>
          <w:p w:rsidR="007812D1" w:rsidRPr="00A87816" w:rsidRDefault="00E45DBC">
            <w:pPr>
              <w:pStyle w:val="Compact"/>
              <w:rPr>
                <w:rFonts w:cs="Times New Roman"/>
              </w:rPr>
            </w:pPr>
            <w:r w:rsidRPr="00A87816">
              <w:rPr>
                <w:rFonts w:cs="Times New Roman"/>
              </w:rPr>
              <w:t>model</w:t>
            </w:r>
          </w:p>
        </w:tc>
        <w:tc>
          <w:tcPr>
            <w:tcW w:w="0" w:type="auto"/>
          </w:tcPr>
          <w:p w:rsidR="007812D1" w:rsidRPr="00A87816" w:rsidRDefault="00E45DBC">
            <w:pPr>
              <w:pStyle w:val="Compact"/>
              <w:rPr>
                <w:rFonts w:cs="Times New Roman"/>
              </w:rPr>
            </w:pPr>
            <w:r w:rsidRPr="00A87816">
              <w:rPr>
                <w:rFonts w:cs="Times New Roman"/>
              </w:rPr>
              <w:t xml:space="preserve">1: Pairing SN number mode </w:t>
            </w:r>
            <w:r w:rsidRPr="00A87816">
              <w:rPr>
                <w:rFonts w:cs="Times New Roman"/>
              </w:rPr>
              <w:br/>
              <w:t>2: Whitelist mode</w:t>
            </w:r>
          </w:p>
        </w:tc>
      </w:tr>
    </w:tbl>
    <w:p w:rsidR="007812D1" w:rsidRPr="00A87816" w:rsidRDefault="00E45DBC">
      <w:pPr>
        <w:pStyle w:val="a0"/>
        <w:rPr>
          <w:rFonts w:cs="Times New Roman"/>
        </w:rPr>
      </w:pPr>
      <w:r w:rsidRPr="00A87816">
        <w:rPr>
          <w:rFonts w:cs="Times New Roman"/>
        </w:rPr>
        <w:lastRenderedPageBreak/>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"writeBaseStationPairMode"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"params"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"value"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 xml:space="preserve">Return </w:t>
      </w:r>
      <w:r w:rsidRPr="00A87816">
        <w:rPr>
          <w:rFonts w:cs="Times New Roman"/>
        </w:rPr>
        <w:br/>
      </w:r>
      <w:r w:rsidR="00AF0035">
        <w:rPr>
          <w:rFonts w:cs="Times New Roman"/>
        </w:rPr>
        <w:t>R</w:t>
      </w:r>
      <w:r w:rsidRPr="00A87816">
        <w:rPr>
          <w:rFonts w:cs="Times New Roman"/>
        </w:rPr>
        <w:t xml:space="preserve">eceive: </w:t>
      </w:r>
      <w:r w:rsidRPr="00A87816">
        <w:rPr>
          <w:rFonts w:cs="Times New Roman"/>
        </w:rPr>
        <w:br/>
        <w:t xml:space="preserve">fun: "baseStationPairMode" </w:t>
      </w:r>
      <w:r w:rsidRPr="00A87816">
        <w:rPr>
          <w:rFonts w:cs="Times New Roman"/>
        </w:rPr>
        <w:br/>
        <w:t xml:space="preserve">baseId: 1//Base station ID </w:t>
      </w:r>
      <w:r w:rsidRPr="00A87816">
        <w:rPr>
          <w:rFonts w:cs="Times New Roman"/>
        </w:rPr>
        <w:br/>
      </w:r>
      <w:proofErr w:type="gramStart"/>
      <w:r w:rsidRPr="00A87816">
        <w:rPr>
          <w:rFonts w:cs="Times New Roman"/>
        </w:rPr>
        <w:t>infos:</w:t>
      </w:r>
      <w:proofErr w:type="gramEnd"/>
      <w:r w:rsidRPr="00A87816">
        <w:rPr>
          <w:rFonts w:cs="Times New Roman"/>
        </w:rPr>
        <w:t>{"value":"1"}//Return the base station pairing mode value</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"baseStationPairMode"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"value"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68282F">
      <w:pPr>
        <w:pStyle w:val="FirstParagraph"/>
        <w:rPr>
          <w:rFonts w:cs="Times New Roman"/>
        </w:rPr>
      </w:pPr>
      <w:r>
        <w:rPr>
          <w:rFonts w:cs="Times New Roman"/>
        </w:rPr>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1056"/>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Base station +</w:t>
            </w:r>
            <w:r w:rsidR="00480E5B">
              <w:rPr>
                <w:rFonts w:cs="Times New Roman"/>
                <w:b/>
                <w:bCs/>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Remark</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B200-2.4G+S6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bl>
    <w:p w:rsidR="007812D1" w:rsidRPr="00A87816" w:rsidRDefault="00E45DBC" w:rsidP="00BF4B64">
      <w:pPr>
        <w:pStyle w:val="4"/>
        <w:numPr>
          <w:ilvl w:val="0"/>
          <w:numId w:val="79"/>
        </w:numPr>
      </w:pPr>
      <w:bookmarkStart w:id="513" w:name="基站配对码"/>
      <w:bookmarkEnd w:id="512"/>
      <w:r w:rsidRPr="00A87816">
        <w:t xml:space="preserve">Base station </w:t>
      </w:r>
      <w:r w:rsidR="00AF0035">
        <w:t>match</w:t>
      </w:r>
      <w:r w:rsidRPr="00A87816">
        <w:t xml:space="preserve"> code</w:t>
      </w:r>
    </w:p>
    <w:p w:rsidR="007812D1" w:rsidRPr="00A87816" w:rsidRDefault="00AF0035">
      <w:pPr>
        <w:pStyle w:val="FirstParagraph"/>
        <w:rPr>
          <w:rFonts w:cs="Times New Roman"/>
        </w:rPr>
      </w:pPr>
      <w:r>
        <w:rPr>
          <w:rFonts w:cs="Times New Roman"/>
        </w:rPr>
        <w:t>R</w:t>
      </w:r>
      <w:r w:rsidR="00E45DBC" w:rsidRPr="00A87816">
        <w:rPr>
          <w:rFonts w:cs="Times New Roman"/>
        </w:rPr>
        <w:t>ead</w:t>
      </w:r>
    </w:p>
    <w:p w:rsidR="007812D1" w:rsidRPr="00A87816" w:rsidRDefault="00800904">
      <w:pPr>
        <w:pStyle w:val="a0"/>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"readBaseStationMatchCode" //Read the base station </w:t>
      </w:r>
      <w:r w:rsidR="00AF0035">
        <w:rPr>
          <w:rFonts w:cs="Times New Roman"/>
        </w:rPr>
        <w:t>match&amp;</w:t>
      </w:r>
      <w:r w:rsidRPr="00A87816">
        <w:rPr>
          <w:rFonts w:cs="Times New Roman"/>
        </w:rPr>
        <w:t xml:space="preserve">pairing code </w:t>
      </w:r>
      <w:r w:rsidRPr="00A87816">
        <w:rPr>
          <w:rFonts w:cs="Times New Roman"/>
        </w:rPr>
        <w:br/>
        <w:t xml:space="preserve">baseId: 0 //0~32 (the default is 0, which means reading all base stations) </w:t>
      </w:r>
      <w:r w:rsidRPr="00A87816">
        <w:rPr>
          <w:rFonts w:cs="Times New Roman"/>
        </w:rPr>
        <w:br/>
        <w:t>params: {}//can be left blank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"readBaseStationMatchCode"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proofErr w:type="gramStart"/>
      <w:r w:rsidRPr="00A87816">
        <w:rPr>
          <w:rFonts w:cs="Times New Roman"/>
        </w:rPr>
        <w:t>return</w:t>
      </w:r>
      <w:proofErr w:type="gramEnd"/>
    </w:p>
    <w:p w:rsidR="007812D1" w:rsidRPr="00A87816" w:rsidRDefault="007756AC">
      <w:pPr>
        <w:pStyle w:val="a0"/>
        <w:rPr>
          <w:rFonts w:cs="Times New Roman"/>
        </w:rPr>
      </w:pPr>
      <w:r>
        <w:rPr>
          <w:rFonts w:cs="Times New Roman"/>
        </w:rPr>
        <w:lastRenderedPageBreak/>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"baseStationMatchCode" </w:t>
      </w:r>
      <w:r w:rsidRPr="00A87816">
        <w:rPr>
          <w:rFonts w:cs="Times New Roman"/>
        </w:rPr>
        <w:br/>
        <w:t xml:space="preserve">baseId: 1//Base station ID </w:t>
      </w:r>
      <w:r w:rsidRPr="00A87816">
        <w:rPr>
          <w:rFonts w:cs="Times New Roman"/>
        </w:rPr>
        <w:br/>
        <w:t xml:space="preserve">infos:{"value":"21072333"}//Return base station </w:t>
      </w:r>
      <w:r w:rsidR="00AF0035">
        <w:rPr>
          <w:rFonts w:cs="Times New Roman"/>
        </w:rPr>
        <w:t>match&amp;</w:t>
      </w:r>
      <w:r w:rsidRPr="00A87816">
        <w:rPr>
          <w:rFonts w:cs="Times New Roman"/>
        </w:rPr>
        <w:t>pairing code</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"baseStationMatchCode"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"value"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"21072333"</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68282F">
      <w:pPr>
        <w:pStyle w:val="FirstParagraph"/>
        <w:rPr>
          <w:rFonts w:cs="Times New Roman"/>
        </w:rPr>
      </w:pPr>
      <w:r>
        <w:rPr>
          <w:rFonts w:cs="Times New Roman"/>
        </w:rPr>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1056"/>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Base station +</w:t>
            </w:r>
            <w:r w:rsidR="00480E5B">
              <w:rPr>
                <w:rFonts w:cs="Times New Roman"/>
                <w:b/>
                <w:bCs/>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Remark</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B100-2.4G+S6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B200-2.4G+S6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bl>
    <w:p w:rsidR="007812D1" w:rsidRPr="00A87816" w:rsidRDefault="00E45DBC" w:rsidP="00BF4B64">
      <w:pPr>
        <w:pStyle w:val="4"/>
        <w:numPr>
          <w:ilvl w:val="0"/>
          <w:numId w:val="80"/>
        </w:numPr>
      </w:pPr>
      <w:bookmarkStart w:id="514" w:name="基站频点冲突"/>
      <w:bookmarkEnd w:id="513"/>
      <w:r w:rsidRPr="00A87816">
        <w:t>Base station frequency conflict</w:t>
      </w:r>
      <w:r w:rsidR="00AF0035">
        <w:t xml:space="preserve"> detection</w:t>
      </w:r>
    </w:p>
    <w:p w:rsidR="007812D1" w:rsidRPr="00A87816" w:rsidRDefault="00E45DBC">
      <w:pPr>
        <w:pStyle w:val="FirstParagraph"/>
        <w:rPr>
          <w:rFonts w:cs="Times New Roman"/>
        </w:rPr>
      </w:pPr>
      <w:r w:rsidRPr="00A87816">
        <w:rPr>
          <w:rFonts w:cs="Times New Roman"/>
        </w:rPr>
        <w:t xml:space="preserve">If a base station frequency conflict is detected, a prompt will be returned to the application, and the application can change the frequency according to the situation. </w:t>
      </w:r>
      <w:r w:rsidRPr="00A87816">
        <w:rPr>
          <w:rFonts w:cs="Times New Roman"/>
        </w:rPr>
        <w:br/>
        <w:t xml:space="preserve">Receive: </w:t>
      </w:r>
      <w:r w:rsidRPr="00A87816">
        <w:rPr>
          <w:rFonts w:cs="Times New Roman"/>
        </w:rPr>
        <w:br/>
        <w:t xml:space="preserve">fun: "baseStationChannelInterference" // Base station frequency conflict </w:t>
      </w:r>
      <w:r w:rsidRPr="00A87816">
        <w:rPr>
          <w:rFonts w:cs="Times New Roman"/>
        </w:rPr>
        <w:br/>
        <w:t xml:space="preserve">baseId: // Base station ID conflict occurs </w:t>
      </w:r>
      <w:r w:rsidRPr="00A87816">
        <w:rPr>
          <w:rFonts w:cs="Times New Roman"/>
        </w:rPr>
        <w:br/>
        <w:t xml:space="preserve">infos: </w:t>
      </w:r>
      <w:proofErr w:type="gramStart"/>
      <w:r w:rsidRPr="00A87816">
        <w:rPr>
          <w:rFonts w:cs="Times New Roman"/>
        </w:rPr>
        <w:t>{ "</w:t>
      </w:r>
      <w:proofErr w:type="gramEnd"/>
      <w:r w:rsidRPr="00A87816">
        <w:rPr>
          <w:rFonts w:cs="Times New Roman"/>
        </w:rPr>
        <w:t>value": "5"} // Frequency</w:t>
      </w:r>
      <w:r w:rsidR="00AF0035">
        <w:rPr>
          <w:rFonts w:cs="Times New Roman"/>
        </w:rPr>
        <w:t xml:space="preserve"> </w:t>
      </w:r>
      <w:r w:rsidR="00AF0035" w:rsidRPr="00A87816">
        <w:rPr>
          <w:rFonts w:cs="Times New Roman"/>
        </w:rPr>
        <w:t>conflict</w:t>
      </w:r>
      <w:r w:rsidR="00AF0035">
        <w:rPr>
          <w:rFonts w:cs="Times New Roman"/>
        </w:rPr>
        <w:t xml:space="preserve"> point 5</w:t>
      </w:r>
      <w:r w:rsidRPr="00A87816">
        <w:rPr>
          <w:rFonts w:cs="Times New Roman"/>
        </w:rPr>
        <w:br/>
        <w:t>packetTag: "0" // Data packet tag</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"baseStationChannelInterference"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"value"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"0" </w:t>
      </w:r>
      <w:r w:rsidRPr="00A87816">
        <w:rPr>
          <w:rFonts w:cs="Times New Roman"/>
        </w:rPr>
        <w:br/>
      </w:r>
      <w:r w:rsidRPr="00A87816">
        <w:rPr>
          <w:rStyle w:val="FunctionTok"/>
          <w:rFonts w:ascii="Times New Roman" w:hAnsi="Times New Roman" w:cs="Times New Roman"/>
        </w:rPr>
        <w:t>}</w:t>
      </w:r>
    </w:p>
    <w:p w:rsidR="007812D1" w:rsidRPr="00A87816" w:rsidRDefault="0068282F">
      <w:pPr>
        <w:pStyle w:val="FirstParagraph"/>
        <w:rPr>
          <w:rFonts w:cs="Times New Roman"/>
        </w:rPr>
      </w:pPr>
      <w:r>
        <w:rPr>
          <w:rFonts w:cs="Times New Roman"/>
        </w:rPr>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1056"/>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Base station +</w:t>
            </w:r>
            <w:r w:rsidR="00480E5B">
              <w:rPr>
                <w:rFonts w:cs="Times New Roman"/>
                <w:b/>
                <w:bCs/>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Remark</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B100-2.4G+S6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B200-2.4G+S6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bl>
    <w:p w:rsidR="007812D1" w:rsidRPr="00A87816" w:rsidDel="00DA5090" w:rsidRDefault="00E45DBC" w:rsidP="00BF4B64">
      <w:pPr>
        <w:pStyle w:val="4"/>
        <w:numPr>
          <w:ilvl w:val="0"/>
          <w:numId w:val="81"/>
        </w:numPr>
        <w:rPr>
          <w:del w:id="515" w:author="陈定敏" w:date="2023-12-18T13:01:00Z"/>
        </w:rPr>
      </w:pPr>
      <w:bookmarkStart w:id="516" w:name="基站容量"/>
      <w:bookmarkEnd w:id="514"/>
      <w:del w:id="517" w:author="陈定敏" w:date="2023-12-18T13:01:00Z">
        <w:r w:rsidRPr="00A87816" w:rsidDel="00DA5090">
          <w:lastRenderedPageBreak/>
          <w:delText>Base station capacity</w:delText>
        </w:r>
      </w:del>
    </w:p>
    <w:p w:rsidR="007812D1" w:rsidRPr="00A87816" w:rsidDel="00DA5090" w:rsidRDefault="00AF0035">
      <w:pPr>
        <w:pStyle w:val="FirstParagraph"/>
        <w:rPr>
          <w:del w:id="518" w:author="陈定敏" w:date="2023-12-18T13:01:00Z"/>
          <w:rFonts w:cs="Times New Roman"/>
        </w:rPr>
      </w:pPr>
      <w:del w:id="519" w:author="陈定敏" w:date="2023-12-18T13:01:00Z">
        <w:r w:rsidDel="00DA5090">
          <w:rPr>
            <w:rFonts w:cs="Times New Roman"/>
          </w:rPr>
          <w:delText>R</w:delText>
        </w:r>
        <w:r w:rsidR="00E45DBC" w:rsidRPr="00A87816" w:rsidDel="00DA5090">
          <w:rPr>
            <w:rFonts w:cs="Times New Roman"/>
          </w:rPr>
          <w:delText>ead</w:delText>
        </w:r>
      </w:del>
    </w:p>
    <w:p w:rsidR="007812D1" w:rsidRPr="00A87816" w:rsidDel="00DA5090" w:rsidRDefault="00800904">
      <w:pPr>
        <w:pStyle w:val="a0"/>
        <w:rPr>
          <w:del w:id="520" w:author="陈定敏" w:date="2023-12-18T13:01:00Z"/>
          <w:rFonts w:cs="Times New Roman"/>
        </w:rPr>
      </w:pPr>
      <w:del w:id="521" w:author="陈定敏" w:date="2023-12-18T13:01:00Z">
        <w:r w:rsidDel="00DA5090">
          <w:rPr>
            <w:rFonts w:cs="Times New Roman"/>
          </w:rPr>
          <w:delText>Send:</w:delText>
        </w:r>
      </w:del>
    </w:p>
    <w:p w:rsidR="007812D1" w:rsidRPr="00A87816" w:rsidDel="00DA5090" w:rsidRDefault="00E45DBC">
      <w:pPr>
        <w:pStyle w:val="a0"/>
        <w:rPr>
          <w:del w:id="522" w:author="陈定敏" w:date="2023-12-18T13:01:00Z"/>
          <w:rFonts w:cs="Times New Roman"/>
        </w:rPr>
      </w:pPr>
      <w:del w:id="523" w:author="陈定敏" w:date="2023-12-18T13:01:00Z">
        <w:r w:rsidRPr="00A87816" w:rsidDel="00DA5090">
          <w:rPr>
            <w:rFonts w:cs="Times New Roman"/>
          </w:rPr>
          <w:delText xml:space="preserve">fun: "readBaseStationCapacity" //Read base station capacity </w:delText>
        </w:r>
        <w:r w:rsidRPr="00A87816" w:rsidDel="00DA5090">
          <w:rPr>
            <w:rFonts w:cs="Times New Roman"/>
          </w:rPr>
          <w:br/>
          <w:delText xml:space="preserve">baseId: 0 //0~32 (the default is 0, which means reading all base stations) </w:delText>
        </w:r>
        <w:r w:rsidRPr="00A87816" w:rsidDel="00DA5090">
          <w:rPr>
            <w:rFonts w:cs="Times New Roman"/>
          </w:rPr>
          <w:br/>
          <w:delText>params: {}//can be left blank</w:delText>
        </w:r>
      </w:del>
    </w:p>
    <w:p w:rsidR="007812D1" w:rsidRPr="00A87816" w:rsidDel="00DA5090" w:rsidRDefault="00E45DBC">
      <w:pPr>
        <w:pStyle w:val="a0"/>
        <w:rPr>
          <w:del w:id="524" w:author="陈定敏" w:date="2023-12-18T13:01:00Z"/>
          <w:rFonts w:cs="Times New Roman"/>
        </w:rPr>
      </w:pPr>
      <w:del w:id="525" w:author="陈定敏" w:date="2023-12-18T13:01:00Z">
        <w:r w:rsidRPr="00A87816" w:rsidDel="00DA5090">
          <w:rPr>
            <w:rFonts w:cs="Times New Roman"/>
          </w:rPr>
          <w:delText>Command example:</w:delText>
        </w:r>
      </w:del>
    </w:p>
    <w:p w:rsidR="007812D1" w:rsidRPr="00A87816" w:rsidDel="00DA5090" w:rsidRDefault="00E45DBC">
      <w:pPr>
        <w:pStyle w:val="SourceCode"/>
        <w:rPr>
          <w:del w:id="526" w:author="陈定敏" w:date="2023-12-18T13:01:00Z"/>
          <w:rFonts w:cs="Times New Roman"/>
        </w:rPr>
      </w:pPr>
      <w:del w:id="527" w:author="陈定敏" w:date="2023-12-18T13:01:00Z">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 xml:space="preserve">"fun" </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 xml:space="preserve">"readBaseStationCapacity"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 xml:space="preserve">"baseId" </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DecValTok"/>
            <w:rFonts w:ascii="Times New Roman" w:hAnsi="Times New Roman" w:cs="Times New Roman"/>
          </w:rPr>
          <w:delText xml:space="preserve">0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 xml:space="preserve">"packetTag" </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 xml:space="preserve">"1" </w:delText>
        </w:r>
        <w:r w:rsidRPr="00A87816" w:rsidDel="00DA5090">
          <w:rPr>
            <w:rFonts w:cs="Times New Roman"/>
          </w:rPr>
          <w:br/>
        </w:r>
        <w:r w:rsidRPr="00A87816" w:rsidDel="00DA5090">
          <w:rPr>
            <w:rStyle w:val="FunctionTok"/>
            <w:rFonts w:ascii="Times New Roman" w:hAnsi="Times New Roman" w:cs="Times New Roman"/>
          </w:rPr>
          <w:delText>}</w:delText>
        </w:r>
      </w:del>
    </w:p>
    <w:p w:rsidR="007812D1" w:rsidRPr="00A87816" w:rsidDel="00DA5090" w:rsidRDefault="00AF0035">
      <w:pPr>
        <w:pStyle w:val="FirstParagraph"/>
        <w:rPr>
          <w:del w:id="528" w:author="陈定敏" w:date="2023-12-18T13:01:00Z"/>
          <w:rFonts w:cs="Times New Roman"/>
        </w:rPr>
      </w:pPr>
      <w:del w:id="529" w:author="陈定敏" w:date="2023-12-18T13:01:00Z">
        <w:r w:rsidDel="00DA5090">
          <w:rPr>
            <w:rFonts w:cs="Times New Roman"/>
          </w:rPr>
          <w:delText>R</w:delText>
        </w:r>
        <w:r w:rsidR="00E45DBC" w:rsidRPr="00A87816" w:rsidDel="00DA5090">
          <w:rPr>
            <w:rFonts w:cs="Times New Roman"/>
          </w:rPr>
          <w:delText>eturn</w:delText>
        </w:r>
      </w:del>
    </w:p>
    <w:p w:rsidR="007812D1" w:rsidRPr="00A87816" w:rsidDel="00DA5090" w:rsidRDefault="007756AC">
      <w:pPr>
        <w:pStyle w:val="a0"/>
        <w:rPr>
          <w:del w:id="530" w:author="陈定敏" w:date="2023-12-18T13:01:00Z"/>
          <w:rFonts w:cs="Times New Roman"/>
        </w:rPr>
      </w:pPr>
      <w:del w:id="531" w:author="陈定敏" w:date="2023-12-18T13:01:00Z">
        <w:r w:rsidDel="00DA5090">
          <w:rPr>
            <w:rFonts w:cs="Times New Roman"/>
          </w:rPr>
          <w:delText>Receive</w:delText>
        </w:r>
        <w:r w:rsidR="00E45DBC" w:rsidRPr="00A87816" w:rsidDel="00DA5090">
          <w:rPr>
            <w:rFonts w:cs="Times New Roman"/>
          </w:rPr>
          <w:delText>:</w:delText>
        </w:r>
      </w:del>
    </w:p>
    <w:p w:rsidR="007812D1" w:rsidRPr="00A87816" w:rsidDel="00DA5090" w:rsidRDefault="00E45DBC">
      <w:pPr>
        <w:pStyle w:val="a0"/>
        <w:rPr>
          <w:del w:id="532" w:author="陈定敏" w:date="2023-12-18T13:01:00Z"/>
          <w:rFonts w:cs="Times New Roman"/>
        </w:rPr>
      </w:pPr>
      <w:del w:id="533" w:author="陈定敏" w:date="2023-12-18T13:01:00Z">
        <w:r w:rsidRPr="00A87816" w:rsidDel="00DA5090">
          <w:rPr>
            <w:rFonts w:cs="Times New Roman"/>
          </w:rPr>
          <w:delText xml:space="preserve">fun: "baseStationCapacity" </w:delText>
        </w:r>
        <w:r w:rsidRPr="00A87816" w:rsidDel="00DA5090">
          <w:rPr>
            <w:rFonts w:cs="Times New Roman"/>
          </w:rPr>
          <w:br/>
          <w:delText xml:space="preserve">baseId: "1"//Base station ID </w:delText>
        </w:r>
        <w:r w:rsidRPr="00A87816" w:rsidDel="00DA5090">
          <w:rPr>
            <w:rFonts w:cs="Times New Roman"/>
          </w:rPr>
          <w:br/>
          <w:delText>infos:{"keypadNumber":"60","lock":"1"}//Return the base station</w:delText>
        </w:r>
        <w:r w:rsidR="00480E5B" w:rsidDel="00DA5090">
          <w:rPr>
            <w:rFonts w:cs="Times New Roman"/>
          </w:rPr>
          <w:delText xml:space="preserve"> keypad</w:delText>
        </w:r>
        <w:r w:rsidRPr="00A87816" w:rsidDel="00DA5090">
          <w:rPr>
            <w:rFonts w:cs="Times New Roman"/>
          </w:rPr>
          <w:delText xml:space="preserve"> capacity value</w:delText>
        </w:r>
      </w:del>
    </w:p>
    <w:p w:rsidR="007812D1" w:rsidRPr="00A87816" w:rsidDel="00DA5090" w:rsidRDefault="00E45DBC">
      <w:pPr>
        <w:pStyle w:val="a0"/>
        <w:rPr>
          <w:del w:id="534" w:author="陈定敏" w:date="2023-12-18T13:01:00Z"/>
          <w:rFonts w:cs="Times New Roman"/>
        </w:rPr>
      </w:pPr>
      <w:del w:id="535" w:author="陈定敏" w:date="2023-12-18T13:01:00Z">
        <w:r w:rsidRPr="00A87816" w:rsidDel="00DA5090">
          <w:rPr>
            <w:rFonts w:cs="Times New Roman"/>
          </w:rPr>
          <w:delText>Command example:</w:delText>
        </w:r>
      </w:del>
    </w:p>
    <w:p w:rsidR="007812D1" w:rsidRPr="00A87816" w:rsidDel="00DA5090" w:rsidRDefault="00E45DBC">
      <w:pPr>
        <w:pStyle w:val="SourceCode"/>
        <w:rPr>
          <w:del w:id="536" w:author="陈定敏" w:date="2023-12-18T13:01:00Z"/>
          <w:rFonts w:cs="Times New Roman"/>
        </w:rPr>
      </w:pPr>
      <w:del w:id="537" w:author="陈定敏" w:date="2023-12-18T13:01:00Z">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"baseId"</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DecValTok"/>
            <w:rFonts w:ascii="Times New Roman" w:hAnsi="Times New Roman" w:cs="Times New Roman"/>
          </w:rPr>
          <w:delText>2</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"fun"</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"baseStationCapacity"</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"infos"</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"keypadNumber"</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"60"</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"lock"</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"packetTag"</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w:delText>
        </w:r>
        <w:r w:rsidRPr="00A87816" w:rsidDel="00DA5090">
          <w:rPr>
            <w:rFonts w:cs="Times New Roman"/>
          </w:rPr>
          <w:br/>
        </w:r>
        <w:r w:rsidRPr="00A87816" w:rsidDel="00DA5090">
          <w:rPr>
            <w:rStyle w:val="FunctionTok"/>
            <w:rFonts w:ascii="Times New Roman" w:hAnsi="Times New Roman" w:cs="Times New Roman"/>
          </w:rPr>
          <w:delText>}</w:delText>
        </w:r>
      </w:del>
    </w:p>
    <w:p w:rsidR="007812D1" w:rsidRPr="00A87816" w:rsidDel="00DA5090" w:rsidRDefault="0068282F">
      <w:pPr>
        <w:pStyle w:val="FirstParagraph"/>
        <w:rPr>
          <w:del w:id="538" w:author="陈定敏" w:date="2023-12-18T13:01:00Z"/>
          <w:rFonts w:cs="Times New Roman"/>
        </w:rPr>
      </w:pPr>
      <w:del w:id="539" w:author="陈定敏" w:date="2023-12-18T13:01:00Z">
        <w:r w:rsidDel="00DA5090">
          <w:rPr>
            <w:rFonts w:cs="Times New Roman"/>
          </w:rPr>
          <w:delText>Support Device Description</w:delText>
        </w:r>
      </w:del>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1056"/>
      </w:tblGrid>
      <w:tr w:rsidR="007812D1" w:rsidRPr="00A87816" w:rsidDel="00DA5090" w:rsidTr="005F4BCE">
        <w:trPr>
          <w:cnfStyle w:val="100000000000" w:firstRow="1" w:lastRow="0" w:firstColumn="0" w:lastColumn="0" w:oddVBand="0" w:evenVBand="0" w:oddHBand="0" w:evenHBand="0" w:firstRowFirstColumn="0" w:firstRowLastColumn="0" w:lastRowFirstColumn="0" w:lastRowLastColumn="0"/>
          <w:tblHeader/>
          <w:del w:id="540" w:author="陈定敏" w:date="2023-12-18T13:01:00Z"/>
        </w:trPr>
        <w:tc>
          <w:tcPr>
            <w:tcW w:w="0" w:type="auto"/>
            <w:tcBorders>
              <w:bottom w:val="none" w:sz="0" w:space="0" w:color="auto"/>
            </w:tcBorders>
          </w:tcPr>
          <w:p w:rsidR="007812D1" w:rsidRPr="00A87816" w:rsidDel="00DA5090" w:rsidRDefault="00E45DBC">
            <w:pPr>
              <w:pStyle w:val="Compact"/>
              <w:rPr>
                <w:del w:id="541" w:author="陈定敏" w:date="2023-12-18T13:01:00Z"/>
                <w:rFonts w:cs="Times New Roman"/>
              </w:rPr>
            </w:pPr>
            <w:del w:id="542" w:author="陈定敏" w:date="2023-12-18T13:01:00Z">
              <w:r w:rsidRPr="00A87816" w:rsidDel="00DA5090">
                <w:rPr>
                  <w:rFonts w:cs="Times New Roman"/>
                  <w:b/>
                  <w:bCs/>
                </w:rPr>
                <w:delText>Base station +</w:delText>
              </w:r>
              <w:r w:rsidR="00480E5B" w:rsidDel="00DA5090">
                <w:rPr>
                  <w:rFonts w:cs="Times New Roman"/>
                  <w:b/>
                  <w:bCs/>
                </w:rPr>
                <w:delText xml:space="preserve"> keypad</w:delText>
              </w:r>
            </w:del>
          </w:p>
        </w:tc>
        <w:tc>
          <w:tcPr>
            <w:tcW w:w="0" w:type="auto"/>
            <w:tcBorders>
              <w:bottom w:val="none" w:sz="0" w:space="0" w:color="auto"/>
            </w:tcBorders>
          </w:tcPr>
          <w:p w:rsidR="007812D1" w:rsidRPr="00A87816" w:rsidDel="00DA5090" w:rsidRDefault="00E45DBC">
            <w:pPr>
              <w:pStyle w:val="Compact"/>
              <w:rPr>
                <w:del w:id="543" w:author="陈定敏" w:date="2023-12-18T13:01:00Z"/>
                <w:rFonts w:cs="Times New Roman"/>
              </w:rPr>
            </w:pPr>
            <w:del w:id="544" w:author="陈定敏" w:date="2023-12-18T13:01:00Z">
              <w:r w:rsidRPr="00A87816" w:rsidDel="00DA5090">
                <w:rPr>
                  <w:rFonts w:cs="Times New Roman"/>
                  <w:b/>
                  <w:bCs/>
                </w:rPr>
                <w:delText>support</w:delText>
              </w:r>
            </w:del>
          </w:p>
        </w:tc>
        <w:tc>
          <w:tcPr>
            <w:tcW w:w="0" w:type="auto"/>
            <w:tcBorders>
              <w:bottom w:val="none" w:sz="0" w:space="0" w:color="auto"/>
            </w:tcBorders>
          </w:tcPr>
          <w:p w:rsidR="007812D1" w:rsidRPr="00A87816" w:rsidDel="00DA5090" w:rsidRDefault="00E45DBC">
            <w:pPr>
              <w:pStyle w:val="Compact"/>
              <w:rPr>
                <w:del w:id="545" w:author="陈定敏" w:date="2023-12-18T13:01:00Z"/>
                <w:rFonts w:cs="Times New Roman"/>
              </w:rPr>
            </w:pPr>
            <w:del w:id="546" w:author="陈定敏" w:date="2023-12-18T13:01:00Z">
              <w:r w:rsidRPr="00A87816" w:rsidDel="00DA5090">
                <w:rPr>
                  <w:rFonts w:cs="Times New Roman"/>
                  <w:b/>
                  <w:bCs/>
                </w:rPr>
                <w:delText>Remark</w:delText>
              </w:r>
            </w:del>
          </w:p>
        </w:tc>
      </w:tr>
      <w:tr w:rsidR="007812D1" w:rsidRPr="00A87816" w:rsidDel="00DA5090" w:rsidTr="005F4BCE">
        <w:trPr>
          <w:del w:id="547" w:author="陈定敏" w:date="2023-12-18T13:01:00Z"/>
        </w:trPr>
        <w:tc>
          <w:tcPr>
            <w:tcW w:w="0" w:type="auto"/>
          </w:tcPr>
          <w:p w:rsidR="007812D1" w:rsidRPr="00A87816" w:rsidDel="00DA5090" w:rsidRDefault="00E45DBC">
            <w:pPr>
              <w:pStyle w:val="Compact"/>
              <w:rPr>
                <w:del w:id="548" w:author="陈定敏" w:date="2023-12-18T13:01:00Z"/>
                <w:rFonts w:cs="Times New Roman"/>
              </w:rPr>
            </w:pPr>
            <w:del w:id="549" w:author="陈定敏" w:date="2023-12-18T13:01:00Z">
              <w:r w:rsidRPr="00A87816" w:rsidDel="00DA5090">
                <w:rPr>
                  <w:rFonts w:cs="Times New Roman"/>
                </w:rPr>
                <w:delText>B200-5.8G+T2</w:delText>
              </w:r>
            </w:del>
          </w:p>
        </w:tc>
        <w:tc>
          <w:tcPr>
            <w:tcW w:w="0" w:type="auto"/>
          </w:tcPr>
          <w:p w:rsidR="007812D1" w:rsidRPr="00A87816" w:rsidDel="00DA5090" w:rsidRDefault="00E45DBC">
            <w:pPr>
              <w:pStyle w:val="Compact"/>
              <w:rPr>
                <w:del w:id="550" w:author="陈定敏" w:date="2023-12-18T13:01:00Z"/>
                <w:rFonts w:cs="Times New Roman"/>
              </w:rPr>
            </w:pPr>
            <w:del w:id="551" w:author="陈定敏" w:date="2023-12-18T13:01:00Z">
              <w:r w:rsidRPr="00A87816" w:rsidDel="00DA5090">
                <w:rPr>
                  <w:rFonts w:cs="Times New Roman"/>
                </w:rPr>
                <w:delText>support</w:delText>
              </w:r>
            </w:del>
          </w:p>
        </w:tc>
        <w:tc>
          <w:tcPr>
            <w:tcW w:w="0" w:type="auto"/>
          </w:tcPr>
          <w:p w:rsidR="007812D1" w:rsidRPr="00A87816" w:rsidDel="00DA5090" w:rsidRDefault="007812D1">
            <w:pPr>
              <w:pStyle w:val="Compact"/>
              <w:rPr>
                <w:del w:id="552" w:author="陈定敏" w:date="2023-12-18T13:01:00Z"/>
                <w:rFonts w:cs="Times New Roman"/>
              </w:rPr>
            </w:pPr>
          </w:p>
        </w:tc>
      </w:tr>
    </w:tbl>
    <w:p w:rsidR="007812D1" w:rsidRPr="00A87816" w:rsidRDefault="00AF0035" w:rsidP="00BF4B64">
      <w:pPr>
        <w:pStyle w:val="4"/>
        <w:numPr>
          <w:ilvl w:val="0"/>
          <w:numId w:val="93"/>
        </w:numPr>
      </w:pPr>
      <w:bookmarkStart w:id="553" w:name="快速配对"/>
      <w:bookmarkEnd w:id="516"/>
      <w:r>
        <w:t>Quick match</w:t>
      </w:r>
    </w:p>
    <w:p w:rsidR="007812D1" w:rsidRPr="00A87816" w:rsidRDefault="00E45DBC" w:rsidP="00BF4B64">
      <w:pPr>
        <w:pStyle w:val="5"/>
        <w:numPr>
          <w:ilvl w:val="0"/>
          <w:numId w:val="94"/>
        </w:numPr>
      </w:pPr>
      <w:bookmarkStart w:id="554" w:name="开始快速配对"/>
      <w:r w:rsidRPr="00A87816">
        <w:t xml:space="preserve">Start </w:t>
      </w:r>
      <w:r w:rsidR="00AF0035">
        <w:t>quick match</w:t>
      </w:r>
    </w:p>
    <w:p w:rsidR="007812D1" w:rsidRPr="00A87816" w:rsidRDefault="00800904">
      <w:pPr>
        <w:pStyle w:val="FirstParagraph"/>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"startQuickMatch" //Start quick matching </w:t>
      </w:r>
      <w:r w:rsidRPr="00A87816">
        <w:rPr>
          <w:rFonts w:cs="Times New Roman"/>
        </w:rPr>
        <w:br/>
        <w:t xml:space="preserve">baseId:1 // 1~32 (required parameters, range (1~32)) </w:t>
      </w:r>
      <w:r w:rsidRPr="00A87816">
        <w:rPr>
          <w:rFonts w:cs="Times New Roman"/>
        </w:rPr>
        <w:br/>
        <w:t>params: {}</w:t>
      </w:r>
    </w:p>
    <w:p w:rsidR="007812D1" w:rsidRPr="00A87816" w:rsidRDefault="00E45DBC">
      <w:pPr>
        <w:pStyle w:val="a0"/>
        <w:rPr>
          <w:rFonts w:cs="Times New Roman"/>
        </w:rPr>
      </w:pPr>
      <w:r w:rsidRPr="00A87816">
        <w:rPr>
          <w:rFonts w:cs="Times New Roman"/>
        </w:rPr>
        <w:lastRenderedPageBreak/>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"startQuickMatch"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"startQuickMatch" //Start </w:t>
      </w:r>
      <w:r w:rsidR="00AF0035">
        <w:rPr>
          <w:rFonts w:cs="Times New Roman"/>
        </w:rPr>
        <w:t>quick match</w:t>
      </w:r>
      <w:r w:rsidRPr="00A87816">
        <w:rPr>
          <w:rFonts w:cs="Times New Roman"/>
        </w:rPr>
        <w:t xml:space="preserve"> </w:t>
      </w:r>
      <w:r w:rsidRPr="00A87816">
        <w:rPr>
          <w:rFonts w:cs="Times New Roman"/>
        </w:rPr>
        <w:br/>
        <w:t xml:space="preserve">baseId: "1"//The base station ID that received the instruction </w:t>
      </w:r>
      <w:r w:rsidRPr="00A87816">
        <w:rPr>
          <w:rFonts w:cs="Times New Roman"/>
        </w:rPr>
        <w:br/>
        <w:t>infos:{"state":"OK"}//Return status, success is OK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"startQuickMatch"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E45DBC" w:rsidP="00BF4B64">
      <w:pPr>
        <w:pStyle w:val="5"/>
        <w:numPr>
          <w:ilvl w:val="0"/>
          <w:numId w:val="95"/>
        </w:numPr>
      </w:pPr>
      <w:bookmarkStart w:id="555" w:name="停止快速配对"/>
      <w:bookmarkEnd w:id="554"/>
      <w:r w:rsidRPr="00A87816">
        <w:t xml:space="preserve">Stop </w:t>
      </w:r>
      <w:r w:rsidR="00AF0035">
        <w:t>quick match</w:t>
      </w:r>
    </w:p>
    <w:p w:rsidR="007812D1" w:rsidRPr="00A87816" w:rsidRDefault="00800904">
      <w:pPr>
        <w:pStyle w:val="FirstParagraph"/>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"stopQuickMatch" //Stop quick matching </w:t>
      </w:r>
      <w:r w:rsidRPr="00A87816">
        <w:rPr>
          <w:rFonts w:cs="Times New Roman"/>
        </w:rPr>
        <w:br/>
        <w:t>params:{} //Default empty</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"stopQuickMatch"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"stopQuickMatch" //Stop </w:t>
      </w:r>
      <w:r w:rsidR="00AF0035">
        <w:rPr>
          <w:rFonts w:cs="Times New Roman"/>
        </w:rPr>
        <w:t>quick match</w:t>
      </w:r>
      <w:r w:rsidRPr="00A87816">
        <w:rPr>
          <w:rFonts w:cs="Times New Roman"/>
        </w:rPr>
        <w:t xml:space="preserve"> </w:t>
      </w:r>
      <w:r w:rsidRPr="00A87816">
        <w:rPr>
          <w:rFonts w:cs="Times New Roman"/>
        </w:rPr>
        <w:br/>
        <w:t xml:space="preserve">baseId: "1"//Received base station ID </w:t>
      </w:r>
      <w:r w:rsidRPr="00A87816">
        <w:rPr>
          <w:rFonts w:cs="Times New Roman"/>
        </w:rPr>
        <w:br/>
        <w:t>infos:{"state":"OK"}//Return status, success is OK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"stopQuickMatch"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lastRenderedPageBreak/>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68282F" w:rsidP="00AF0035">
      <w:bookmarkStart w:id="556" w:name="支持设备说明-11"/>
      <w:bookmarkEnd w:id="555"/>
      <w:r>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1056"/>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Base station +</w:t>
            </w:r>
            <w:r w:rsidR="00480E5B">
              <w:rPr>
                <w:rFonts w:cs="Times New Roman"/>
                <w:b/>
                <w:bCs/>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Remark</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B100-2.4G+S6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B200-2.4G+S6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bl>
    <w:p w:rsidR="007812D1" w:rsidRPr="00A87816" w:rsidRDefault="00480E5B" w:rsidP="00BF4B64">
      <w:pPr>
        <w:pStyle w:val="4"/>
        <w:numPr>
          <w:ilvl w:val="0"/>
          <w:numId w:val="82"/>
        </w:numPr>
      </w:pPr>
      <w:bookmarkStart w:id="557" w:name="键盘登录密码"/>
      <w:bookmarkEnd w:id="553"/>
      <w:bookmarkEnd w:id="556"/>
      <w:r>
        <w:t xml:space="preserve">Keypad </w:t>
      </w:r>
      <w:r w:rsidR="00E45DBC" w:rsidRPr="00A87816">
        <w:t>login password</w:t>
      </w:r>
    </w:p>
    <w:p w:rsidR="007812D1" w:rsidRPr="00A87816" w:rsidRDefault="00AF0035">
      <w:pPr>
        <w:pStyle w:val="FirstParagraph"/>
        <w:rPr>
          <w:rFonts w:cs="Times New Roman"/>
        </w:rPr>
      </w:pPr>
      <w:r>
        <w:rPr>
          <w:rFonts w:cs="Times New Roman"/>
        </w:rPr>
        <w:t>R</w:t>
      </w:r>
      <w:r w:rsidR="00E45DBC" w:rsidRPr="00A87816">
        <w:rPr>
          <w:rFonts w:cs="Times New Roman"/>
        </w:rPr>
        <w:t>ead</w:t>
      </w:r>
    </w:p>
    <w:p w:rsidR="007812D1" w:rsidRPr="00A87816" w:rsidRDefault="00800904">
      <w:pPr>
        <w:pStyle w:val="a0"/>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"readKeyboardLoginPW" //Read</w:t>
      </w:r>
      <w:r w:rsidR="00480E5B">
        <w:rPr>
          <w:rFonts w:cs="Times New Roman"/>
        </w:rPr>
        <w:t xml:space="preserve"> keypad</w:t>
      </w:r>
      <w:r w:rsidRPr="00A87816">
        <w:rPr>
          <w:rFonts w:cs="Times New Roman"/>
        </w:rPr>
        <w:t xml:space="preserve"> login password </w:t>
      </w:r>
      <w:r w:rsidRPr="00A87816">
        <w:rPr>
          <w:rFonts w:cs="Times New Roman"/>
        </w:rPr>
        <w:br/>
        <w:t xml:space="preserve">baseId: 0// 0~32 (the command does not send baseID, the default is 0, which means reading all base stations) </w:t>
      </w:r>
      <w:r w:rsidRPr="00A87816">
        <w:rPr>
          <w:rFonts w:cs="Times New Roman"/>
        </w:rPr>
        <w:br/>
        <w:t>params: {}//can be left blank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"readKeyboardLoginPW"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Write</w:t>
      </w:r>
    </w:p>
    <w:p w:rsidR="007812D1" w:rsidRPr="00A87816" w:rsidRDefault="00800904">
      <w:pPr>
        <w:pStyle w:val="a0"/>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"writeKeyboardLoginPW" //Write</w:t>
      </w:r>
      <w:r w:rsidR="00480E5B">
        <w:rPr>
          <w:rFonts w:cs="Times New Roman"/>
        </w:rPr>
        <w:t xml:space="preserve"> keypad</w:t>
      </w:r>
      <w:r w:rsidRPr="00A87816">
        <w:rPr>
          <w:rFonts w:cs="Times New Roman"/>
        </w:rPr>
        <w:t xml:space="preserve"> login password </w:t>
      </w:r>
      <w:r w:rsidRPr="00A87816">
        <w:rPr>
          <w:rFonts w:cs="Times New Roman"/>
        </w:rPr>
        <w:br/>
        <w:t xml:space="preserve">baseId: 1 //1~32 (base station must be specified) </w:t>
      </w:r>
      <w:r w:rsidRPr="00A87816">
        <w:rPr>
          <w:rFonts w:cs="Times New Roman"/>
        </w:rPr>
        <w:br/>
        <w:t>params: {"value":"0"}//0~9999 (0 does not need to be checked)</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"writeKeyboardLoginPW"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"params"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"value"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"0"</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AF0035">
      <w:pPr>
        <w:pStyle w:val="FirstParagraph"/>
        <w:rPr>
          <w:rFonts w:cs="Times New Roman"/>
        </w:rPr>
      </w:pPr>
      <w:r>
        <w:rPr>
          <w:rFonts w:cs="Times New Roman"/>
        </w:rPr>
        <w:t>R</w:t>
      </w:r>
      <w:r w:rsidR="00E45DBC" w:rsidRPr="00A87816">
        <w:rPr>
          <w:rFonts w:cs="Times New Roman"/>
        </w:rPr>
        <w:t>eturn</w:t>
      </w:r>
    </w:p>
    <w:p w:rsidR="007812D1" w:rsidRPr="00A87816" w:rsidRDefault="007756AC">
      <w:pPr>
        <w:pStyle w:val="a0"/>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lastRenderedPageBreak/>
        <w:t>fun</w:t>
      </w:r>
      <w:proofErr w:type="gramEnd"/>
      <w:r w:rsidRPr="00A87816">
        <w:rPr>
          <w:rFonts w:cs="Times New Roman"/>
        </w:rPr>
        <w:t xml:space="preserve">: "baseStationKeyboardLoginPW" </w:t>
      </w:r>
      <w:r w:rsidRPr="00A87816">
        <w:rPr>
          <w:rFonts w:cs="Times New Roman"/>
        </w:rPr>
        <w:br/>
        <w:t xml:space="preserve">baseId: 1//Base station ID </w:t>
      </w:r>
      <w:r w:rsidRPr="00A87816">
        <w:rPr>
          <w:rFonts w:cs="Times New Roman"/>
        </w:rPr>
        <w:br/>
        <w:t>infos:{"value":"1"}//Return the</w:t>
      </w:r>
      <w:r w:rsidR="00480E5B">
        <w:rPr>
          <w:rFonts w:cs="Times New Roman"/>
        </w:rPr>
        <w:t xml:space="preserve"> keypad</w:t>
      </w:r>
      <w:r w:rsidRPr="00A87816">
        <w:rPr>
          <w:rFonts w:cs="Times New Roman"/>
        </w:rPr>
        <w:t xml:space="preserve"> login password value</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"baseStationKeyboardLoginPW"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"value"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"0"</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68282F">
      <w:pPr>
        <w:pStyle w:val="FirstParagraph"/>
        <w:rPr>
          <w:rFonts w:cs="Times New Roman"/>
        </w:rPr>
      </w:pPr>
      <w:r>
        <w:rPr>
          <w:rFonts w:cs="Times New Roman"/>
        </w:rPr>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1056"/>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Base station +</w:t>
            </w:r>
            <w:r w:rsidR="00480E5B">
              <w:rPr>
                <w:rFonts w:cs="Times New Roman"/>
                <w:b/>
                <w:bCs/>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Remark</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B100-2.4G+S6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B200-2.4G+S6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bl>
    <w:p w:rsidR="007812D1" w:rsidRPr="00A87816" w:rsidRDefault="00E45DBC" w:rsidP="00BF4B64">
      <w:pPr>
        <w:pStyle w:val="4"/>
        <w:numPr>
          <w:ilvl w:val="0"/>
          <w:numId w:val="83"/>
        </w:numPr>
      </w:pPr>
      <w:bookmarkStart w:id="558" w:name="基站名称隐藏"/>
      <w:bookmarkEnd w:id="557"/>
      <w:r w:rsidRPr="00A87816">
        <w:t>Base station name hidden</w:t>
      </w:r>
    </w:p>
    <w:p w:rsidR="007812D1" w:rsidRPr="00A87816" w:rsidRDefault="00DA7B8C">
      <w:pPr>
        <w:pStyle w:val="FirstParagraph"/>
        <w:rPr>
          <w:rFonts w:cs="Times New Roman"/>
        </w:rPr>
      </w:pPr>
      <w:r>
        <w:rPr>
          <w:rFonts w:cs="Times New Roman"/>
        </w:rPr>
        <w:t>R</w:t>
      </w:r>
      <w:r w:rsidR="00E45DBC" w:rsidRPr="00A87816">
        <w:rPr>
          <w:rFonts w:cs="Times New Roman"/>
        </w:rPr>
        <w:t>ead</w:t>
      </w:r>
    </w:p>
    <w:p w:rsidR="007812D1" w:rsidRPr="00A87816" w:rsidRDefault="00800904">
      <w:pPr>
        <w:pStyle w:val="a0"/>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"readBaseStationNameHidden" //Read base station name and </w:t>
      </w:r>
      <w:r w:rsidR="00DA7B8C" w:rsidRPr="00DA7B8C">
        <w:rPr>
          <w:rFonts w:cs="Times New Roman"/>
        </w:rPr>
        <w:t>hidden</w:t>
      </w:r>
      <w:r w:rsidRPr="00A87816">
        <w:rPr>
          <w:rFonts w:cs="Times New Roman"/>
        </w:rPr>
        <w:t xml:space="preserve"> </w:t>
      </w:r>
      <w:r w:rsidRPr="00A87816">
        <w:rPr>
          <w:rFonts w:cs="Times New Roman"/>
        </w:rPr>
        <w:br/>
        <w:t xml:space="preserve">baseId: 0// 0~32 (the command does not send baseID, the default is 0, which means reading all base stations) </w:t>
      </w:r>
      <w:r w:rsidRPr="00A87816">
        <w:rPr>
          <w:rFonts w:cs="Times New Roman"/>
        </w:rPr>
        <w:br/>
        <w:t>params: {}//can be left blank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"readBaseStationNameHidden"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Write</w:t>
      </w:r>
    </w:p>
    <w:p w:rsidR="007812D1" w:rsidRPr="00A87816" w:rsidRDefault="00800904">
      <w:pPr>
        <w:pStyle w:val="a0"/>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"writeBaseStationNameHidden" //Write base station name </w:t>
      </w:r>
      <w:r w:rsidR="00DA7B8C" w:rsidRPr="00A87816">
        <w:t>hidden</w:t>
      </w:r>
      <w:r w:rsidRPr="00A87816">
        <w:rPr>
          <w:rFonts w:cs="Times New Roman"/>
        </w:rPr>
        <w:t xml:space="preserve"> </w:t>
      </w:r>
      <w:r w:rsidRPr="00A87816">
        <w:rPr>
          <w:rFonts w:cs="Times New Roman"/>
        </w:rPr>
        <w:br/>
        <w:t xml:space="preserve">baseId: 1 //1~32 (base station must be specified) </w:t>
      </w:r>
      <w:r w:rsidRPr="00A87816">
        <w:rPr>
          <w:rFonts w:cs="Times New Roman"/>
        </w:rPr>
        <w:br/>
        <w:t>params: {"value":"0"}//0~1 (0 hides, 1 does not hide)</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97"/>
        <w:gridCol w:w="1677"/>
        <w:gridCol w:w="2804"/>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value</w:t>
            </w:r>
          </w:p>
        </w:tc>
        <w:tc>
          <w:tcPr>
            <w:tcW w:w="0" w:type="auto"/>
          </w:tcPr>
          <w:p w:rsidR="007812D1" w:rsidRPr="00A87816" w:rsidRDefault="00E45DBC">
            <w:pPr>
              <w:pStyle w:val="Compact"/>
              <w:rPr>
                <w:rFonts w:cs="Times New Roman"/>
              </w:rPr>
            </w:pPr>
            <w:r w:rsidRPr="00A87816">
              <w:rPr>
                <w:rFonts w:cs="Times New Roman"/>
              </w:rPr>
              <w:t>model</w:t>
            </w:r>
          </w:p>
        </w:tc>
        <w:tc>
          <w:tcPr>
            <w:tcW w:w="0" w:type="auto"/>
          </w:tcPr>
          <w:p w:rsidR="007812D1" w:rsidRPr="00A87816" w:rsidRDefault="00E45DBC">
            <w:pPr>
              <w:pStyle w:val="Compact"/>
              <w:rPr>
                <w:rFonts w:cs="Times New Roman"/>
              </w:rPr>
            </w:pPr>
            <w:r w:rsidRPr="00A87816">
              <w:rPr>
                <w:rFonts w:cs="Times New Roman"/>
              </w:rPr>
              <w:t xml:space="preserve">0: Hide </w:t>
            </w:r>
            <w:r w:rsidRPr="00A87816">
              <w:rPr>
                <w:rFonts w:cs="Times New Roman"/>
              </w:rPr>
              <w:br/>
              <w:t>1: Not hide</w:t>
            </w:r>
          </w:p>
        </w:tc>
      </w:tr>
    </w:tbl>
    <w:p w:rsidR="007812D1" w:rsidRPr="00A87816" w:rsidRDefault="00E45DBC">
      <w:pPr>
        <w:pStyle w:val="a0"/>
        <w:rPr>
          <w:rFonts w:cs="Times New Roman"/>
        </w:rPr>
      </w:pPr>
      <w:r w:rsidRPr="00A87816">
        <w:rPr>
          <w:rFonts w:cs="Times New Roman"/>
        </w:rPr>
        <w:lastRenderedPageBreak/>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"writeBaseStationNameHidden"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"params"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"value"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"0"</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DA7B8C">
      <w:pPr>
        <w:pStyle w:val="FirstParagraph"/>
        <w:rPr>
          <w:rFonts w:cs="Times New Roman"/>
        </w:rPr>
      </w:pPr>
      <w:r>
        <w:rPr>
          <w:rFonts w:cs="Times New Roman"/>
        </w:rPr>
        <w:t>R</w:t>
      </w:r>
      <w:r w:rsidR="00E45DBC" w:rsidRPr="00A87816">
        <w:rPr>
          <w:rFonts w:cs="Times New Roman"/>
        </w:rPr>
        <w:t>eturn</w:t>
      </w:r>
    </w:p>
    <w:p w:rsidR="007812D1" w:rsidRPr="00A87816" w:rsidRDefault="007756AC">
      <w:pPr>
        <w:pStyle w:val="a0"/>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"baseStationNameHidden" </w:t>
      </w:r>
      <w:r w:rsidRPr="00A87816">
        <w:rPr>
          <w:rFonts w:cs="Times New Roman"/>
        </w:rPr>
        <w:br/>
        <w:t xml:space="preserve">baseId: 1//Base station ID </w:t>
      </w:r>
      <w:r w:rsidRPr="00A87816">
        <w:rPr>
          <w:rFonts w:cs="Times New Roman"/>
        </w:rPr>
        <w:br/>
        <w:t>infos:{"value":"1"}//Return the hidden value of the base station name (0 is hidden, 1 is not hidden)</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"baseStationNameHidden"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"value"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"0"</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68282F">
      <w:pPr>
        <w:pStyle w:val="FirstParagraph"/>
        <w:rPr>
          <w:rFonts w:cs="Times New Roman"/>
        </w:rPr>
      </w:pPr>
      <w:r>
        <w:rPr>
          <w:rFonts w:cs="Times New Roman"/>
        </w:rPr>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1056"/>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Base station +</w:t>
            </w:r>
            <w:r w:rsidR="00480E5B">
              <w:rPr>
                <w:rFonts w:cs="Times New Roman"/>
                <w:b/>
                <w:bCs/>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Remark</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B100-2.4G+S6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B200-2.4G+S6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bl>
    <w:p w:rsidR="007812D1" w:rsidRPr="00A87816" w:rsidDel="00DA5090" w:rsidRDefault="00E45DBC" w:rsidP="00BF4B64">
      <w:pPr>
        <w:pStyle w:val="4"/>
        <w:numPr>
          <w:ilvl w:val="0"/>
          <w:numId w:val="84"/>
        </w:numPr>
        <w:rPr>
          <w:del w:id="559" w:author="陈定敏" w:date="2023-12-18T13:02:00Z"/>
        </w:rPr>
      </w:pPr>
      <w:bookmarkStart w:id="560" w:name="基站tcpip参数"/>
      <w:bookmarkEnd w:id="558"/>
      <w:del w:id="561" w:author="陈定敏" w:date="2023-12-18T13:02:00Z">
        <w:r w:rsidRPr="00A87816" w:rsidDel="00DA5090">
          <w:delText>Base station TCP/IP parameters</w:delText>
        </w:r>
      </w:del>
    </w:p>
    <w:p w:rsidR="007812D1" w:rsidRPr="00A87816" w:rsidDel="00DA5090" w:rsidRDefault="00DA7B8C">
      <w:pPr>
        <w:pStyle w:val="FirstParagraph"/>
        <w:rPr>
          <w:del w:id="562" w:author="陈定敏" w:date="2023-12-18T13:02:00Z"/>
          <w:rFonts w:cs="Times New Roman"/>
        </w:rPr>
      </w:pPr>
      <w:del w:id="563" w:author="陈定敏" w:date="2023-12-18T13:02:00Z">
        <w:r w:rsidDel="00DA5090">
          <w:rPr>
            <w:rFonts w:cs="Times New Roman"/>
          </w:rPr>
          <w:delText>R</w:delText>
        </w:r>
        <w:r w:rsidR="00E45DBC" w:rsidRPr="00A87816" w:rsidDel="00DA5090">
          <w:rPr>
            <w:rFonts w:cs="Times New Roman"/>
          </w:rPr>
          <w:delText>ead</w:delText>
        </w:r>
      </w:del>
    </w:p>
    <w:p w:rsidR="007812D1" w:rsidRPr="00A87816" w:rsidDel="00DA5090" w:rsidRDefault="00800904">
      <w:pPr>
        <w:pStyle w:val="a0"/>
        <w:rPr>
          <w:del w:id="564" w:author="陈定敏" w:date="2023-12-18T13:02:00Z"/>
          <w:rFonts w:cs="Times New Roman"/>
        </w:rPr>
      </w:pPr>
      <w:del w:id="565" w:author="陈定敏" w:date="2023-12-18T13:02:00Z">
        <w:r w:rsidDel="00DA5090">
          <w:rPr>
            <w:rFonts w:cs="Times New Roman"/>
          </w:rPr>
          <w:delText>Send:</w:delText>
        </w:r>
      </w:del>
    </w:p>
    <w:p w:rsidR="007812D1" w:rsidRPr="00A87816" w:rsidDel="00DA5090" w:rsidRDefault="00E45DBC">
      <w:pPr>
        <w:pStyle w:val="a0"/>
        <w:rPr>
          <w:del w:id="566" w:author="陈定敏" w:date="2023-12-18T13:02:00Z"/>
          <w:rFonts w:cs="Times New Roman"/>
        </w:rPr>
      </w:pPr>
      <w:del w:id="567" w:author="陈定敏" w:date="2023-12-18T13:02:00Z">
        <w:r w:rsidRPr="00A87816" w:rsidDel="00DA5090">
          <w:rPr>
            <w:rFonts w:cs="Times New Roman"/>
          </w:rPr>
          <w:delText xml:space="preserve">fun: "readBaseStationTcpIp" //Read base station TCP/IP parameters </w:delText>
        </w:r>
        <w:r w:rsidRPr="00A87816" w:rsidDel="00DA5090">
          <w:rPr>
            <w:rFonts w:cs="Times New Roman"/>
          </w:rPr>
          <w:br/>
          <w:delText xml:space="preserve">baseId: 0// 0~32 (the command does not send baseID, the default is 0, which means reading all base stations) </w:delText>
        </w:r>
        <w:r w:rsidRPr="00A87816" w:rsidDel="00DA5090">
          <w:rPr>
            <w:rFonts w:cs="Times New Roman"/>
          </w:rPr>
          <w:br/>
          <w:delText>params: {}//can be left blank</w:delText>
        </w:r>
      </w:del>
    </w:p>
    <w:p w:rsidR="007812D1" w:rsidRPr="00A87816" w:rsidDel="00DA5090" w:rsidRDefault="00E45DBC">
      <w:pPr>
        <w:pStyle w:val="a0"/>
        <w:rPr>
          <w:del w:id="568" w:author="陈定敏" w:date="2023-12-18T13:02:00Z"/>
          <w:rFonts w:cs="Times New Roman"/>
        </w:rPr>
      </w:pPr>
      <w:del w:id="569" w:author="陈定敏" w:date="2023-12-18T13:02:00Z">
        <w:r w:rsidRPr="00A87816" w:rsidDel="00DA5090">
          <w:rPr>
            <w:rFonts w:cs="Times New Roman"/>
          </w:rPr>
          <w:delText>Command example:</w:delText>
        </w:r>
      </w:del>
    </w:p>
    <w:p w:rsidR="007812D1" w:rsidRPr="00A87816" w:rsidDel="00DA5090" w:rsidRDefault="00E45DBC">
      <w:pPr>
        <w:pStyle w:val="SourceCode"/>
        <w:rPr>
          <w:del w:id="570" w:author="陈定敏" w:date="2023-12-18T13:02:00Z"/>
          <w:rFonts w:cs="Times New Roman"/>
        </w:rPr>
      </w:pPr>
      <w:del w:id="571" w:author="陈定敏" w:date="2023-12-18T13:02:00Z">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 xml:space="preserve">"fun" </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 xml:space="preserve">"readBaseStationTcpIp"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lastRenderedPageBreak/>
          <w:delText xml:space="preserve"> </w:delText>
        </w:r>
        <w:r w:rsidRPr="00A87816" w:rsidDel="00DA5090">
          <w:rPr>
            <w:rStyle w:val="DataTypeTok"/>
            <w:rFonts w:ascii="Times New Roman" w:hAnsi="Times New Roman" w:cs="Times New Roman"/>
          </w:rPr>
          <w:delText xml:space="preserve">"baseId" </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DecValTok"/>
            <w:rFonts w:ascii="Times New Roman" w:hAnsi="Times New Roman" w:cs="Times New Roman"/>
          </w:rPr>
          <w:delText xml:space="preserve">0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 xml:space="preserve">"packetTag" </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 xml:space="preserve">"1" </w:delText>
        </w:r>
        <w:r w:rsidRPr="00A87816" w:rsidDel="00DA5090">
          <w:rPr>
            <w:rFonts w:cs="Times New Roman"/>
          </w:rPr>
          <w:br/>
        </w:r>
        <w:r w:rsidRPr="00A87816" w:rsidDel="00DA5090">
          <w:rPr>
            <w:rStyle w:val="FunctionTok"/>
            <w:rFonts w:ascii="Times New Roman" w:hAnsi="Times New Roman" w:cs="Times New Roman"/>
          </w:rPr>
          <w:delText>}</w:delText>
        </w:r>
      </w:del>
    </w:p>
    <w:p w:rsidR="007812D1" w:rsidRPr="00A87816" w:rsidDel="00DA5090" w:rsidRDefault="00E45DBC">
      <w:pPr>
        <w:pStyle w:val="FirstParagraph"/>
        <w:rPr>
          <w:del w:id="572" w:author="陈定敏" w:date="2023-12-18T13:02:00Z"/>
          <w:rFonts w:cs="Times New Roman"/>
        </w:rPr>
      </w:pPr>
      <w:del w:id="573" w:author="陈定敏" w:date="2023-12-18T13:02:00Z">
        <w:r w:rsidRPr="00A87816" w:rsidDel="00DA5090">
          <w:rPr>
            <w:rFonts w:cs="Times New Roman"/>
          </w:rPr>
          <w:delText>Write</w:delText>
        </w:r>
      </w:del>
    </w:p>
    <w:p w:rsidR="007812D1" w:rsidRPr="00A87816" w:rsidDel="00DA5090" w:rsidRDefault="00800904">
      <w:pPr>
        <w:pStyle w:val="a0"/>
        <w:rPr>
          <w:del w:id="574" w:author="陈定敏" w:date="2023-12-18T13:02:00Z"/>
          <w:rFonts w:cs="Times New Roman"/>
        </w:rPr>
      </w:pPr>
      <w:del w:id="575" w:author="陈定敏" w:date="2023-12-18T13:02:00Z">
        <w:r w:rsidDel="00DA5090">
          <w:rPr>
            <w:rFonts w:cs="Times New Roman"/>
          </w:rPr>
          <w:delText>Send:</w:delText>
        </w:r>
      </w:del>
    </w:p>
    <w:p w:rsidR="007812D1" w:rsidRPr="00A87816" w:rsidDel="00DA5090" w:rsidRDefault="00E45DBC">
      <w:pPr>
        <w:pStyle w:val="a0"/>
        <w:rPr>
          <w:del w:id="576" w:author="陈定敏" w:date="2023-12-18T13:02:00Z"/>
          <w:rFonts w:cs="Times New Roman"/>
        </w:rPr>
      </w:pPr>
      <w:del w:id="577" w:author="陈定敏" w:date="2023-12-18T13:02:00Z">
        <w:r w:rsidRPr="00A87816" w:rsidDel="00DA5090">
          <w:rPr>
            <w:rFonts w:cs="Times New Roman"/>
          </w:rPr>
          <w:delText>fun: "writeBaseStatio</w:delText>
        </w:r>
        <w:r w:rsidR="00DA7B8C" w:rsidDel="00DA5090">
          <w:rPr>
            <w:rFonts w:cs="Times New Roman"/>
          </w:rPr>
          <w:delText>nTcpIp" //Write base station TCP/IP</w:delText>
        </w:r>
        <w:r w:rsidRPr="00A87816" w:rsidDel="00DA5090">
          <w:rPr>
            <w:rFonts w:cs="Times New Roman"/>
          </w:rPr>
          <w:delText xml:space="preserve"> </w:delText>
        </w:r>
        <w:r w:rsidRPr="00A87816" w:rsidDel="00DA5090">
          <w:rPr>
            <w:rFonts w:cs="Times New Roman"/>
          </w:rPr>
          <w:br/>
          <w:delText xml:space="preserve">baseId: 1 //1~32 (base station must be specified) </w:delText>
        </w:r>
        <w:r w:rsidRPr="00A87816" w:rsidDel="00DA5090">
          <w:rPr>
            <w:rFonts w:cs="Times New Roman"/>
          </w:rPr>
          <w:br/>
          <w:delText>params:</w:delText>
        </w:r>
      </w:del>
    </w:p>
    <w:p w:rsidR="007812D1" w:rsidRPr="00A87816" w:rsidDel="00DA5090" w:rsidRDefault="00E45DBC">
      <w:pPr>
        <w:pStyle w:val="a0"/>
        <w:rPr>
          <w:del w:id="578" w:author="陈定敏" w:date="2023-12-18T13:02:00Z"/>
          <w:rFonts w:cs="Times New Roman"/>
        </w:rPr>
      </w:pPr>
      <w:del w:id="579" w:author="陈定敏" w:date="2023-12-18T13:02:00Z">
        <w:r w:rsidRPr="00A87816" w:rsidDel="00DA5090">
          <w:rPr>
            <w:rFonts w:cs="Times New Roman"/>
          </w:rPr>
          <w:delText>Command example:</w:delText>
        </w:r>
      </w:del>
    </w:p>
    <w:p w:rsidR="007812D1" w:rsidRPr="00A87816" w:rsidDel="00DA5090" w:rsidRDefault="00E45DBC">
      <w:pPr>
        <w:pStyle w:val="SourceCode"/>
        <w:rPr>
          <w:del w:id="580" w:author="陈定敏" w:date="2023-12-18T13:02:00Z"/>
          <w:rFonts w:cs="Times New Roman"/>
        </w:rPr>
      </w:pPr>
      <w:del w:id="581" w:author="陈定敏" w:date="2023-12-18T13:02:00Z">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"fun"</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"writeBaseStationTcpIp"</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"baseId"</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DecValTok"/>
            <w:rFonts w:ascii="Times New Roman" w:hAnsi="Times New Roman" w:cs="Times New Roman"/>
          </w:rPr>
          <w:delText>1</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"params"</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"mac"</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"FF:FF:FF:FF:FF:FF"</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"ip"</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"192.168.10.10"</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"mask"</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"255.255.255.0"</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"gateway"</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"192.168.10.1"</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"packetTag"</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w:delText>
        </w:r>
        <w:r w:rsidRPr="00A87816" w:rsidDel="00DA5090">
          <w:rPr>
            <w:rFonts w:cs="Times New Roman"/>
          </w:rPr>
          <w:br/>
        </w:r>
        <w:r w:rsidRPr="00A87816" w:rsidDel="00DA5090">
          <w:rPr>
            <w:rStyle w:val="FunctionTok"/>
            <w:rFonts w:ascii="Times New Roman" w:hAnsi="Times New Roman" w:cs="Times New Roman"/>
          </w:rPr>
          <w:delText>}</w:delText>
        </w:r>
      </w:del>
    </w:p>
    <w:p w:rsidR="007812D1" w:rsidRPr="00A87816" w:rsidDel="00DA5090" w:rsidRDefault="00DA7B8C">
      <w:pPr>
        <w:pStyle w:val="FirstParagraph"/>
        <w:rPr>
          <w:del w:id="582" w:author="陈定敏" w:date="2023-12-18T13:02:00Z"/>
          <w:rFonts w:cs="Times New Roman"/>
        </w:rPr>
      </w:pPr>
      <w:del w:id="583" w:author="陈定敏" w:date="2023-12-18T13:02:00Z">
        <w:r w:rsidDel="00DA5090">
          <w:rPr>
            <w:rFonts w:cs="Times New Roman"/>
          </w:rPr>
          <w:delText>R</w:delText>
        </w:r>
        <w:r w:rsidR="00E45DBC" w:rsidRPr="00A87816" w:rsidDel="00DA5090">
          <w:rPr>
            <w:rFonts w:cs="Times New Roman"/>
          </w:rPr>
          <w:delText>eturn</w:delText>
        </w:r>
      </w:del>
    </w:p>
    <w:p w:rsidR="007812D1" w:rsidRPr="00A87816" w:rsidDel="00DA5090" w:rsidRDefault="007756AC">
      <w:pPr>
        <w:pStyle w:val="a0"/>
        <w:rPr>
          <w:del w:id="584" w:author="陈定敏" w:date="2023-12-18T13:02:00Z"/>
          <w:rFonts w:cs="Times New Roman"/>
        </w:rPr>
      </w:pPr>
      <w:del w:id="585" w:author="陈定敏" w:date="2023-12-18T13:02:00Z">
        <w:r w:rsidDel="00DA5090">
          <w:rPr>
            <w:rFonts w:cs="Times New Roman"/>
          </w:rPr>
          <w:delText>Receive</w:delText>
        </w:r>
        <w:r w:rsidR="00E45DBC" w:rsidRPr="00A87816" w:rsidDel="00DA5090">
          <w:rPr>
            <w:rFonts w:cs="Times New Roman"/>
          </w:rPr>
          <w:delText>:</w:delText>
        </w:r>
      </w:del>
    </w:p>
    <w:p w:rsidR="007812D1" w:rsidRPr="00A87816" w:rsidDel="00DA5090" w:rsidRDefault="00E45DBC">
      <w:pPr>
        <w:pStyle w:val="a0"/>
        <w:rPr>
          <w:del w:id="586" w:author="陈定敏" w:date="2023-12-18T13:02:00Z"/>
          <w:rFonts w:cs="Times New Roman"/>
        </w:rPr>
      </w:pPr>
      <w:del w:id="587" w:author="陈定敏" w:date="2023-12-18T13:02:00Z">
        <w:r w:rsidRPr="00A87816" w:rsidDel="00DA5090">
          <w:rPr>
            <w:rFonts w:cs="Times New Roman"/>
          </w:rPr>
          <w:delText xml:space="preserve">fun: "baseStationTcpIp" </w:delText>
        </w:r>
        <w:r w:rsidRPr="00A87816" w:rsidDel="00DA5090">
          <w:rPr>
            <w:rFonts w:cs="Times New Roman"/>
          </w:rPr>
          <w:br/>
          <w:delText xml:space="preserve">baseId: 1//Base station ID </w:delText>
        </w:r>
        <w:r w:rsidRPr="00A87816" w:rsidDel="00DA5090">
          <w:rPr>
            <w:rFonts w:cs="Times New Roman"/>
          </w:rPr>
          <w:br/>
          <w:delText>infos:{"value":"1"}//Return base station</w:delText>
        </w:r>
        <w:r w:rsidR="00DA7B8C" w:rsidDel="00DA5090">
          <w:rPr>
            <w:rFonts w:cs="Times New Roman"/>
          </w:rPr>
          <w:delText xml:space="preserve"> TCP/IP</w:delText>
        </w:r>
      </w:del>
    </w:p>
    <w:p w:rsidR="007812D1" w:rsidRPr="00A87816" w:rsidDel="00DA5090" w:rsidRDefault="00E45DBC">
      <w:pPr>
        <w:pStyle w:val="a0"/>
        <w:rPr>
          <w:del w:id="588" w:author="陈定敏" w:date="2023-12-18T13:02:00Z"/>
          <w:rFonts w:cs="Times New Roman"/>
        </w:rPr>
      </w:pPr>
      <w:del w:id="589" w:author="陈定敏" w:date="2023-12-18T13:02:00Z">
        <w:r w:rsidRPr="00A87816" w:rsidDel="00DA5090">
          <w:rPr>
            <w:rFonts w:cs="Times New Roman"/>
          </w:rPr>
          <w:delText>Command example:</w:delText>
        </w:r>
      </w:del>
    </w:p>
    <w:p w:rsidR="007812D1" w:rsidRPr="00A87816" w:rsidDel="00DA5090" w:rsidRDefault="00E45DBC">
      <w:pPr>
        <w:pStyle w:val="SourceCode"/>
        <w:rPr>
          <w:del w:id="590" w:author="陈定敏" w:date="2023-12-18T13:02:00Z"/>
          <w:rFonts w:cs="Times New Roman"/>
        </w:rPr>
      </w:pPr>
      <w:del w:id="591" w:author="陈定敏" w:date="2023-12-18T13:02:00Z">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"fun"</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"baseStationTcpIp"</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"baseId"</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DecValTok"/>
            <w:rFonts w:ascii="Times New Roman" w:hAnsi="Times New Roman" w:cs="Times New Roman"/>
          </w:rPr>
          <w:delText>1</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"infos"</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"ip"</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"192.168.10.10"</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"mac"</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"FF:FF:FF:FF:FF:FF"</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"mask"</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"255.255.255.0"</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"gateway"</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"192.168.10.1"</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"packetTag"</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w:delText>
        </w:r>
        <w:r w:rsidRPr="00A87816" w:rsidDel="00DA5090">
          <w:rPr>
            <w:rFonts w:cs="Times New Roman"/>
          </w:rPr>
          <w:br/>
        </w:r>
        <w:r w:rsidRPr="00A87816" w:rsidDel="00DA5090">
          <w:rPr>
            <w:rStyle w:val="FunctionTok"/>
            <w:rFonts w:ascii="Times New Roman" w:hAnsi="Times New Roman" w:cs="Times New Roman"/>
          </w:rPr>
          <w:delText>}</w:delText>
        </w:r>
      </w:del>
    </w:p>
    <w:p w:rsidR="007812D1" w:rsidRPr="00A87816" w:rsidDel="00DA5090" w:rsidRDefault="0068282F">
      <w:pPr>
        <w:pStyle w:val="FirstParagraph"/>
        <w:rPr>
          <w:del w:id="592" w:author="陈定敏" w:date="2023-12-18T13:02:00Z"/>
          <w:rFonts w:cs="Times New Roman"/>
        </w:rPr>
      </w:pPr>
      <w:del w:id="593" w:author="陈定敏" w:date="2023-12-18T13:02:00Z">
        <w:r w:rsidDel="00DA5090">
          <w:rPr>
            <w:rFonts w:cs="Times New Roman"/>
          </w:rPr>
          <w:delText>Support Device Description</w:delText>
        </w:r>
      </w:del>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2916"/>
      </w:tblGrid>
      <w:tr w:rsidR="007812D1" w:rsidRPr="00A87816" w:rsidDel="00DA5090" w:rsidTr="005F4BCE">
        <w:trPr>
          <w:cnfStyle w:val="100000000000" w:firstRow="1" w:lastRow="0" w:firstColumn="0" w:lastColumn="0" w:oddVBand="0" w:evenVBand="0" w:oddHBand="0" w:evenHBand="0" w:firstRowFirstColumn="0" w:firstRowLastColumn="0" w:lastRowFirstColumn="0" w:lastRowLastColumn="0"/>
          <w:tblHeader/>
          <w:del w:id="594" w:author="陈定敏" w:date="2023-12-18T13:02:00Z"/>
        </w:trPr>
        <w:tc>
          <w:tcPr>
            <w:tcW w:w="0" w:type="auto"/>
            <w:tcBorders>
              <w:bottom w:val="none" w:sz="0" w:space="0" w:color="auto"/>
            </w:tcBorders>
          </w:tcPr>
          <w:p w:rsidR="007812D1" w:rsidRPr="00A87816" w:rsidDel="00DA5090" w:rsidRDefault="00E45DBC">
            <w:pPr>
              <w:pStyle w:val="Compact"/>
              <w:rPr>
                <w:del w:id="595" w:author="陈定敏" w:date="2023-12-18T13:02:00Z"/>
                <w:rFonts w:cs="Times New Roman"/>
              </w:rPr>
            </w:pPr>
            <w:del w:id="596" w:author="陈定敏" w:date="2023-12-18T13:02:00Z">
              <w:r w:rsidRPr="00A87816" w:rsidDel="00DA5090">
                <w:rPr>
                  <w:rFonts w:cs="Times New Roman"/>
                  <w:b/>
                  <w:bCs/>
                </w:rPr>
                <w:delText>Base station +</w:delText>
              </w:r>
              <w:r w:rsidR="00480E5B" w:rsidDel="00DA5090">
                <w:rPr>
                  <w:rFonts w:cs="Times New Roman"/>
                  <w:b/>
                  <w:bCs/>
                </w:rPr>
                <w:delText xml:space="preserve"> keypad</w:delText>
              </w:r>
            </w:del>
          </w:p>
        </w:tc>
        <w:tc>
          <w:tcPr>
            <w:tcW w:w="0" w:type="auto"/>
            <w:tcBorders>
              <w:bottom w:val="none" w:sz="0" w:space="0" w:color="auto"/>
            </w:tcBorders>
          </w:tcPr>
          <w:p w:rsidR="007812D1" w:rsidRPr="00A87816" w:rsidDel="00DA5090" w:rsidRDefault="00E45DBC">
            <w:pPr>
              <w:pStyle w:val="Compact"/>
              <w:rPr>
                <w:del w:id="597" w:author="陈定敏" w:date="2023-12-18T13:02:00Z"/>
                <w:rFonts w:cs="Times New Roman"/>
              </w:rPr>
            </w:pPr>
            <w:del w:id="598" w:author="陈定敏" w:date="2023-12-18T13:02:00Z">
              <w:r w:rsidRPr="00A87816" w:rsidDel="00DA5090">
                <w:rPr>
                  <w:rFonts w:cs="Times New Roman"/>
                  <w:b/>
                  <w:bCs/>
                </w:rPr>
                <w:delText>support</w:delText>
              </w:r>
            </w:del>
          </w:p>
        </w:tc>
        <w:tc>
          <w:tcPr>
            <w:tcW w:w="0" w:type="auto"/>
            <w:tcBorders>
              <w:bottom w:val="none" w:sz="0" w:space="0" w:color="auto"/>
            </w:tcBorders>
          </w:tcPr>
          <w:p w:rsidR="007812D1" w:rsidRPr="00A87816" w:rsidDel="00DA5090" w:rsidRDefault="00E45DBC">
            <w:pPr>
              <w:pStyle w:val="Compact"/>
              <w:rPr>
                <w:del w:id="599" w:author="陈定敏" w:date="2023-12-18T13:02:00Z"/>
                <w:rFonts w:cs="Times New Roman"/>
              </w:rPr>
            </w:pPr>
            <w:del w:id="600" w:author="陈定敏" w:date="2023-12-18T13:02:00Z">
              <w:r w:rsidRPr="00A87816" w:rsidDel="00DA5090">
                <w:rPr>
                  <w:rFonts w:cs="Times New Roman"/>
                  <w:b/>
                  <w:bCs/>
                </w:rPr>
                <w:delText>Remark</w:delText>
              </w:r>
            </w:del>
          </w:p>
        </w:tc>
      </w:tr>
      <w:tr w:rsidR="007812D1" w:rsidRPr="00A87816" w:rsidDel="00DA5090" w:rsidTr="005F4BCE">
        <w:trPr>
          <w:del w:id="601" w:author="陈定敏" w:date="2023-12-18T13:02:00Z"/>
        </w:trPr>
        <w:tc>
          <w:tcPr>
            <w:tcW w:w="0" w:type="auto"/>
          </w:tcPr>
          <w:p w:rsidR="007812D1" w:rsidRPr="00A87816" w:rsidDel="00DA5090" w:rsidRDefault="00E45DBC">
            <w:pPr>
              <w:pStyle w:val="Compact"/>
              <w:rPr>
                <w:del w:id="602" w:author="陈定敏" w:date="2023-12-18T13:02:00Z"/>
                <w:rFonts w:cs="Times New Roman"/>
              </w:rPr>
            </w:pPr>
            <w:del w:id="603" w:author="陈定敏" w:date="2023-12-18T13:02:00Z">
              <w:r w:rsidRPr="00A87816" w:rsidDel="00DA5090">
                <w:rPr>
                  <w:rFonts w:cs="Times New Roman"/>
                </w:rPr>
                <w:lastRenderedPageBreak/>
                <w:delText>EA4000T-2.4G+S5</w:delText>
              </w:r>
            </w:del>
          </w:p>
        </w:tc>
        <w:tc>
          <w:tcPr>
            <w:tcW w:w="0" w:type="auto"/>
          </w:tcPr>
          <w:p w:rsidR="007812D1" w:rsidRPr="00A87816" w:rsidDel="00DA5090" w:rsidRDefault="00E45DBC">
            <w:pPr>
              <w:pStyle w:val="Compact"/>
              <w:rPr>
                <w:del w:id="604" w:author="陈定敏" w:date="2023-12-18T13:02:00Z"/>
                <w:rFonts w:cs="Times New Roman"/>
              </w:rPr>
            </w:pPr>
            <w:del w:id="605" w:author="陈定敏" w:date="2023-12-18T13:02:00Z">
              <w:r w:rsidRPr="00A87816" w:rsidDel="00DA5090">
                <w:rPr>
                  <w:rFonts w:cs="Times New Roman"/>
                </w:rPr>
                <w:delText>support</w:delText>
              </w:r>
            </w:del>
          </w:p>
        </w:tc>
        <w:tc>
          <w:tcPr>
            <w:tcW w:w="0" w:type="auto"/>
          </w:tcPr>
          <w:p w:rsidR="007812D1" w:rsidRPr="00A87816" w:rsidDel="00DA5090" w:rsidRDefault="00E45DBC">
            <w:pPr>
              <w:pStyle w:val="Compact"/>
              <w:rPr>
                <w:del w:id="606" w:author="陈定敏" w:date="2023-12-18T13:02:00Z"/>
                <w:rFonts w:cs="Times New Roman"/>
              </w:rPr>
            </w:pPr>
            <w:del w:id="607" w:author="陈定敏" w:date="2023-12-18T13:02:00Z">
              <w:r w:rsidRPr="00A87816" w:rsidDel="00DA5090">
                <w:rPr>
                  <w:rFonts w:cs="Times New Roman"/>
                </w:rPr>
                <w:delText>Version with LAN interface</w:delText>
              </w:r>
            </w:del>
          </w:p>
        </w:tc>
      </w:tr>
    </w:tbl>
    <w:p w:rsidR="007812D1" w:rsidRPr="00A87816" w:rsidRDefault="00E45DBC" w:rsidP="00BF4B64">
      <w:pPr>
        <w:pStyle w:val="4"/>
        <w:numPr>
          <w:ilvl w:val="0"/>
          <w:numId w:val="85"/>
        </w:numPr>
      </w:pPr>
      <w:bookmarkStart w:id="608" w:name="基站键盘白名单管理"/>
      <w:bookmarkEnd w:id="560"/>
      <w:r w:rsidRPr="00A87816">
        <w:t>Base station</w:t>
      </w:r>
      <w:r w:rsidR="00480E5B">
        <w:t xml:space="preserve"> keypad</w:t>
      </w:r>
      <w:r w:rsidRPr="00A87816">
        <w:t xml:space="preserve"> whitelist management</w:t>
      </w:r>
    </w:p>
    <w:p w:rsidR="007812D1" w:rsidRPr="00A87816" w:rsidRDefault="00DA7B8C">
      <w:pPr>
        <w:pStyle w:val="FirstParagraph"/>
        <w:rPr>
          <w:rFonts w:cs="Times New Roman"/>
        </w:rPr>
      </w:pPr>
      <w:r>
        <w:rPr>
          <w:rFonts w:cs="Times New Roman"/>
        </w:rPr>
        <w:t>R</w:t>
      </w:r>
      <w:r w:rsidR="00E45DBC" w:rsidRPr="00A87816">
        <w:rPr>
          <w:rFonts w:cs="Times New Roman"/>
        </w:rPr>
        <w:t>ead</w:t>
      </w:r>
    </w:p>
    <w:p w:rsidR="007812D1" w:rsidRPr="00A87816" w:rsidRDefault="00800904">
      <w:pPr>
        <w:pStyle w:val="a0"/>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"readWhiteList" //Read the whitelist list </w:t>
      </w:r>
      <w:r w:rsidRPr="00A87816">
        <w:rPr>
          <w:rFonts w:cs="Times New Roman"/>
        </w:rPr>
        <w:br/>
        <w:t>baseId: 0//</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"readWhiteList"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"params"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 xml:space="preserve">Read return </w:t>
      </w:r>
      <w:r w:rsidRPr="00A87816">
        <w:rPr>
          <w:rFonts w:cs="Times New Roman"/>
        </w:rPr>
        <w:br/>
        <w:t xml:space="preserve">and receive: </w:t>
      </w:r>
      <w:r w:rsidRPr="00A87816">
        <w:rPr>
          <w:rFonts w:cs="Times New Roman"/>
        </w:rPr>
        <w:br/>
        <w:t xml:space="preserve">fun: "whiteList" </w:t>
      </w:r>
      <w:r w:rsidRPr="00A87816">
        <w:rPr>
          <w:rFonts w:cs="Times New Roman"/>
        </w:rPr>
        <w:br/>
        <w:t xml:space="preserve">baseId: 1//Base station ID </w:t>
      </w:r>
      <w:r w:rsidRPr="00A87816">
        <w:rPr>
          <w:rFonts w:cs="Times New Roman"/>
        </w:rPr>
        <w:br/>
      </w:r>
      <w:proofErr w:type="gramStart"/>
      <w:r w:rsidRPr="00A87816">
        <w:rPr>
          <w:rFonts w:cs="Times New Roman"/>
        </w:rPr>
        <w:t>infos:</w:t>
      </w:r>
      <w:proofErr w:type="gramEnd"/>
      <w:r w:rsidRPr="00A87816">
        <w:rPr>
          <w:rFonts w:cs="Times New Roman"/>
        </w:rPr>
        <w:t>{}//</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97"/>
        <w:gridCol w:w="3911"/>
        <w:gridCol w:w="2804"/>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keySn</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Sn</w:t>
            </w:r>
          </w:p>
        </w:tc>
        <w:tc>
          <w:tcPr>
            <w:tcW w:w="0" w:type="auto"/>
          </w:tcPr>
          <w:p w:rsidR="007812D1" w:rsidRPr="00A87816" w:rsidRDefault="007812D1">
            <w:pPr>
              <w:pStyle w:val="Compact"/>
              <w:rPr>
                <w:rFonts w:cs="Times New Roman"/>
              </w:rPr>
            </w:pPr>
          </w:p>
        </w:tc>
      </w:tr>
      <w:tr w:rsidR="007812D1" w:rsidRPr="00A87816" w:rsidTr="005F4BCE">
        <w:tc>
          <w:tcPr>
            <w:tcW w:w="0" w:type="auto"/>
          </w:tcPr>
          <w:p w:rsidR="007812D1" w:rsidRPr="00A87816" w:rsidRDefault="00E45DBC">
            <w:pPr>
              <w:pStyle w:val="Compact"/>
              <w:rPr>
                <w:rFonts w:cs="Times New Roman"/>
              </w:rPr>
            </w:pPr>
            <w:del w:id="609" w:author="陈定敏" w:date="2023-12-18T13:03:00Z">
              <w:r w:rsidRPr="00A87816" w:rsidDel="00DA5090">
                <w:rPr>
                  <w:rFonts w:cs="Times New Roman"/>
                </w:rPr>
                <w:delText>state</w:delText>
              </w:r>
            </w:del>
          </w:p>
        </w:tc>
        <w:tc>
          <w:tcPr>
            <w:tcW w:w="0" w:type="auto"/>
          </w:tcPr>
          <w:p w:rsidR="007812D1" w:rsidRPr="00A87816" w:rsidRDefault="00480E5B">
            <w:pPr>
              <w:pStyle w:val="Compact"/>
              <w:rPr>
                <w:rFonts w:cs="Times New Roman"/>
              </w:rPr>
            </w:pPr>
            <w:del w:id="610" w:author="陈定敏" w:date="2023-12-18T13:03:00Z">
              <w:r w:rsidDel="00DA5090">
                <w:rPr>
                  <w:rFonts w:cs="Times New Roman"/>
                </w:rPr>
                <w:delText xml:space="preserve">Keypad </w:delText>
              </w:r>
              <w:r w:rsidR="00E45DBC" w:rsidRPr="00A87816" w:rsidDel="00DA5090">
                <w:rPr>
                  <w:rFonts w:cs="Times New Roman"/>
                </w:rPr>
                <w:delText xml:space="preserve">status </w:delText>
              </w:r>
              <w:r w:rsidR="00E45DBC" w:rsidRPr="00A87816" w:rsidDel="00DA5090">
                <w:rPr>
                  <w:rFonts w:cs="Times New Roman"/>
                </w:rPr>
                <w:br/>
                <w:delText>[B200_5.8G+T2 combination is valid]</w:delText>
              </w:r>
            </w:del>
          </w:p>
        </w:tc>
        <w:tc>
          <w:tcPr>
            <w:tcW w:w="0" w:type="auto"/>
          </w:tcPr>
          <w:p w:rsidR="007812D1" w:rsidRPr="00A87816" w:rsidRDefault="00E45DBC">
            <w:pPr>
              <w:pStyle w:val="Compact"/>
              <w:rPr>
                <w:rFonts w:cs="Times New Roman"/>
              </w:rPr>
            </w:pPr>
            <w:del w:id="611" w:author="陈定敏" w:date="2023-12-18T13:03:00Z">
              <w:r w:rsidRPr="00A87816" w:rsidDel="00DA5090">
                <w:rPr>
                  <w:rFonts w:cs="Times New Roman"/>
                </w:rPr>
                <w:delText xml:space="preserve">0:Offline </w:delText>
              </w:r>
              <w:r w:rsidRPr="00A87816" w:rsidDel="00DA5090">
                <w:rPr>
                  <w:rFonts w:cs="Times New Roman"/>
                </w:rPr>
                <w:br/>
                <w:delText>1:Online</w:delText>
              </w:r>
            </w:del>
          </w:p>
        </w:tc>
      </w:tr>
    </w:tbl>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"whiteList"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"infos"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"keySn"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"2111120140"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"state"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"0"</w:t>
      </w:r>
      <w:r w:rsidRPr="00A87816">
        <w:rPr>
          <w:rFonts w:cs="Times New Roman"/>
        </w:rPr>
        <w:br/>
      </w:r>
      <w:proofErr w:type="gramStart"/>
      <w:r w:rsidRPr="00A87816">
        <w:rPr>
          <w:rStyle w:val="NormalTok"/>
          <w:rFonts w:ascii="Times New Roman" w:hAnsi="Times New Roman" w:cs="Times New Roman"/>
        </w:rPr>
        <w:t xml:space="preserve"> </w:t>
      </w:r>
      <w:proofErr w:type="gramEnd"/>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"keySn"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"0005243136"</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"state"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"0"</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"keySn"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"2111120102"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"state"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"0"</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lastRenderedPageBreak/>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Write</w:t>
      </w:r>
    </w:p>
    <w:p w:rsidR="007812D1" w:rsidRPr="00A87816" w:rsidRDefault="00E45DBC">
      <w:pPr>
        <w:pStyle w:val="a0"/>
        <w:rPr>
          <w:rFonts w:cs="Times New Roman"/>
        </w:rPr>
      </w:pPr>
      <w:r w:rsidRPr="00A87816">
        <w:rPr>
          <w:rFonts w:cs="Times New Roman"/>
        </w:rPr>
        <w:t>Note: Please switch the base station pairing mode to whitelist mode before writing.</w:t>
      </w:r>
      <w:r w:rsidRPr="00A87816">
        <w:rPr>
          <w:rFonts w:cs="Times New Roman"/>
        </w:rPr>
        <w:br/>
        <w:t xml:space="preserve"> </w:t>
      </w:r>
    </w:p>
    <w:p w:rsidR="007812D1" w:rsidRPr="00A87816" w:rsidRDefault="00800904">
      <w:pPr>
        <w:pStyle w:val="a0"/>
        <w:rPr>
          <w:rFonts w:cs="Times New Roman"/>
        </w:rPr>
      </w:pPr>
      <w:r>
        <w:rPr>
          <w:rFonts w:cs="Times New Roman"/>
        </w:rPr>
        <w:t>Send: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"writeWhiteList" //Write whitelist list </w:t>
      </w:r>
      <w:r w:rsidRPr="00A87816">
        <w:rPr>
          <w:rFonts w:cs="Times New Roman"/>
        </w:rPr>
        <w:br/>
        <w:t xml:space="preserve">baseId: 1 //1~32 (base station must be specified) </w:t>
      </w:r>
      <w:r w:rsidRPr="00A87816">
        <w:rPr>
          <w:rFonts w:cs="Times New Roman"/>
        </w:rPr>
        <w:br/>
        <w:t>keySnList: []//</w:t>
      </w:r>
      <w:r w:rsidR="00480E5B">
        <w:rPr>
          <w:rFonts w:cs="Times New Roman"/>
        </w:rPr>
        <w:t xml:space="preserve">Keypad </w:t>
      </w:r>
      <w:r w:rsidRPr="00A87816">
        <w:rPr>
          <w:rFonts w:cs="Times New Roman"/>
        </w:rPr>
        <w:t>SN array can contain up to 200</w:t>
      </w:r>
      <w:r w:rsidR="00480E5B">
        <w:rPr>
          <w:rFonts w:cs="Times New Roman"/>
        </w:rPr>
        <w:t xml:space="preserve"> keypad</w:t>
      </w:r>
      <w:r w:rsidRPr="00A87816">
        <w:rPr>
          <w:rFonts w:cs="Times New Roman"/>
        </w:rPr>
        <w:t xml:space="preserve"> SNs</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95"/>
        <w:gridCol w:w="1434"/>
        <w:gridCol w:w="6227"/>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keySnList</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list</w:t>
            </w:r>
          </w:p>
        </w:tc>
        <w:tc>
          <w:tcPr>
            <w:tcW w:w="0" w:type="auto"/>
          </w:tcPr>
          <w:p w:rsidR="007812D1" w:rsidRPr="00A87816" w:rsidRDefault="00E45DBC" w:rsidP="00DA5090">
            <w:pPr>
              <w:pStyle w:val="Compact"/>
              <w:rPr>
                <w:rFonts w:cs="Times New Roman"/>
              </w:rPr>
            </w:pPr>
            <w:r w:rsidRPr="00A87816">
              <w:rPr>
                <w:rFonts w:cs="Times New Roman"/>
              </w:rPr>
              <w:t>B200-2.4GS+S6: The maximum number of</w:t>
            </w:r>
            <w:r w:rsidR="00480E5B">
              <w:rPr>
                <w:rFonts w:cs="Times New Roman"/>
              </w:rPr>
              <w:t xml:space="preserve"> keypad</w:t>
            </w:r>
            <w:r w:rsidRPr="00A87816">
              <w:rPr>
                <w:rFonts w:cs="Times New Roman"/>
              </w:rPr>
              <w:t xml:space="preserve">s is 200. </w:t>
            </w:r>
            <w:r w:rsidRPr="00A87816">
              <w:rPr>
                <w:rFonts w:cs="Times New Roman"/>
              </w:rPr>
              <w:br/>
              <w:t>EA3100-2.4G+S62: The maximum number of</w:t>
            </w:r>
            <w:r w:rsidR="00480E5B">
              <w:rPr>
                <w:rFonts w:cs="Times New Roman"/>
              </w:rPr>
              <w:t xml:space="preserve"> keypad</w:t>
            </w:r>
            <w:r w:rsidRPr="00A87816">
              <w:rPr>
                <w:rFonts w:cs="Times New Roman"/>
              </w:rPr>
              <w:t xml:space="preserve">s is 200. </w:t>
            </w:r>
            <w:r w:rsidRPr="00A87816">
              <w:rPr>
                <w:rFonts w:cs="Times New Roman"/>
              </w:rPr>
              <w:br/>
            </w:r>
            <w:del w:id="612" w:author="陈定敏" w:date="2023-12-18T13:03:00Z">
              <w:r w:rsidRPr="00A87816" w:rsidDel="00DA5090">
                <w:rPr>
                  <w:rFonts w:cs="Times New Roman"/>
                </w:rPr>
                <w:delText>B200-5.8G+T2: The maximum number of</w:delText>
              </w:r>
              <w:r w:rsidR="00480E5B" w:rsidDel="00DA5090">
                <w:rPr>
                  <w:rFonts w:cs="Times New Roman"/>
                </w:rPr>
                <w:delText xml:space="preserve"> keypad</w:delText>
              </w:r>
              <w:r w:rsidR="003702D2" w:rsidDel="00DA5090">
                <w:rPr>
                  <w:rFonts w:cs="Times New Roman"/>
                </w:rPr>
                <w:delText xml:space="preserve">s is 200. </w:delText>
              </w:r>
            </w:del>
            <w:del w:id="613" w:author="陈定敏" w:date="2023-12-18T13:04:00Z">
              <w:r w:rsidR="003702D2" w:rsidDel="00DA5090">
                <w:rPr>
                  <w:rFonts w:cs="Times New Roman"/>
                </w:rPr>
                <w:delText>Refer to 6.5.1.11</w:delText>
              </w:r>
              <w:r w:rsidRPr="00A87816" w:rsidDel="00DA5090">
                <w:rPr>
                  <w:rFonts w:cs="Times New Roman"/>
                </w:rPr>
                <w:delText xml:space="preserve"> Base Station Capacity</w:delText>
              </w:r>
            </w:del>
          </w:p>
        </w:tc>
      </w:tr>
    </w:tbl>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"writeWhiteList"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"keySnList"</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"keySn"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"2111120140"</w:t>
      </w:r>
      <w:r w:rsidRPr="00A87816">
        <w:rPr>
          <w:rFonts w:cs="Times New Roman"/>
        </w:rPr>
        <w:br/>
      </w:r>
      <w:proofErr w:type="gramStart"/>
      <w:r w:rsidRPr="00A87816">
        <w:rPr>
          <w:rStyle w:val="NormalTok"/>
          <w:rFonts w:ascii="Times New Roman" w:hAnsi="Times New Roman" w:cs="Times New Roman"/>
        </w:rPr>
        <w:t xml:space="preserve"> </w:t>
      </w:r>
      <w:proofErr w:type="gramEnd"/>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"keySn"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"0005243136"</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"keySn"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"2111120102"</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"10"</w:t>
      </w:r>
      <w:r w:rsidRPr="00A87816">
        <w:rPr>
          <w:rFonts w:cs="Times New Roman"/>
        </w:rPr>
        <w:br/>
      </w:r>
      <w:r w:rsidRPr="00A87816">
        <w:rPr>
          <w:rStyle w:val="FunctionTok"/>
          <w:rFonts w:ascii="Times New Roman" w:hAnsi="Times New Roman" w:cs="Times New Roman"/>
        </w:rPr>
        <w:t>}</w:t>
      </w:r>
    </w:p>
    <w:p w:rsidR="007812D1" w:rsidRPr="00A87816" w:rsidRDefault="00DA7B8C">
      <w:pPr>
        <w:pStyle w:val="FirstParagraph"/>
        <w:rPr>
          <w:rFonts w:cs="Times New Roman"/>
        </w:rPr>
      </w:pPr>
      <w:r>
        <w:rPr>
          <w:rFonts w:cs="Times New Roman"/>
        </w:rPr>
        <w:t>R</w:t>
      </w:r>
      <w:r w:rsidR="00E45DBC" w:rsidRPr="00A87816">
        <w:rPr>
          <w:rFonts w:cs="Times New Roman"/>
        </w:rPr>
        <w:t>eturn</w:t>
      </w:r>
    </w:p>
    <w:p w:rsidR="007812D1" w:rsidRPr="00A87816" w:rsidRDefault="007756AC">
      <w:pPr>
        <w:pStyle w:val="a0"/>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"whiteList" </w:t>
      </w:r>
      <w:r w:rsidRPr="00A87816">
        <w:rPr>
          <w:rFonts w:cs="Times New Roman"/>
        </w:rPr>
        <w:br/>
        <w:t xml:space="preserve">baseId: 1//Base station ID </w:t>
      </w:r>
      <w:r w:rsidRPr="00A87816">
        <w:rPr>
          <w:rFonts w:cs="Times New Roman"/>
        </w:rPr>
        <w:br/>
        <w:t>infos:{}//</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97"/>
        <w:gridCol w:w="1677"/>
        <w:gridCol w:w="2804"/>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keySn</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Sn</w:t>
            </w:r>
          </w:p>
        </w:tc>
        <w:tc>
          <w:tcPr>
            <w:tcW w:w="0" w:type="auto"/>
          </w:tcPr>
          <w:p w:rsidR="007812D1" w:rsidRPr="00A87816" w:rsidRDefault="007812D1">
            <w:pPr>
              <w:pStyle w:val="Compact"/>
              <w:rPr>
                <w:rFonts w:cs="Times New Roman"/>
              </w:rPr>
            </w:pP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state</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status</w:t>
            </w:r>
          </w:p>
        </w:tc>
        <w:tc>
          <w:tcPr>
            <w:tcW w:w="0" w:type="auto"/>
          </w:tcPr>
          <w:p w:rsidR="007812D1" w:rsidRPr="00A87816" w:rsidRDefault="00E45DBC">
            <w:pPr>
              <w:pStyle w:val="Compact"/>
              <w:rPr>
                <w:rFonts w:cs="Times New Roman"/>
              </w:rPr>
            </w:pPr>
            <w:r w:rsidRPr="00A87816">
              <w:rPr>
                <w:rFonts w:cs="Times New Roman"/>
              </w:rPr>
              <w:t>OK: Success</w:t>
            </w:r>
          </w:p>
        </w:tc>
      </w:tr>
    </w:tbl>
    <w:p w:rsidR="007812D1" w:rsidRPr="00A87816" w:rsidRDefault="00E45DBC">
      <w:pPr>
        <w:pStyle w:val="a0"/>
        <w:rPr>
          <w:rFonts w:cs="Times New Roman"/>
        </w:rPr>
      </w:pPr>
      <w:r w:rsidRPr="00A87816">
        <w:rPr>
          <w:rFonts w:cs="Times New Roman"/>
        </w:rPr>
        <w:lastRenderedPageBreak/>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"whiteList"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"infos"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"keySn"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"2111120140"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"state"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proofErr w:type="gramStart"/>
      <w:r w:rsidRPr="00A87816">
        <w:rPr>
          <w:rStyle w:val="NormalTok"/>
          <w:rFonts w:ascii="Times New Roman" w:hAnsi="Times New Roman" w:cs="Times New Roman"/>
        </w:rPr>
        <w:t xml:space="preserve"> </w:t>
      </w:r>
      <w:proofErr w:type="gramEnd"/>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"keySn"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"0005243136"</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"state"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"keySn"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"2111120102"</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"state"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FunctionTok"/>
          <w:rFonts w:ascii="Times New Roman" w:hAnsi="Times New Roman" w:cs="Times New Roman"/>
        </w:rPr>
        <w:t>}</w:t>
      </w:r>
    </w:p>
    <w:p w:rsidR="007812D1" w:rsidRPr="00A87816" w:rsidRDefault="0068282F">
      <w:pPr>
        <w:pStyle w:val="FirstParagraph"/>
        <w:rPr>
          <w:rFonts w:cs="Times New Roman"/>
        </w:rPr>
      </w:pPr>
      <w:r>
        <w:rPr>
          <w:rFonts w:cs="Times New Roman"/>
        </w:rPr>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304"/>
        <w:gridCol w:w="1017"/>
        <w:gridCol w:w="5535"/>
      </w:tblGrid>
      <w:tr w:rsidR="007812D1" w:rsidRPr="00A87816" w:rsidTr="005F4BCE">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Base station +</w:t>
            </w:r>
            <w:r w:rsidR="00480E5B">
              <w:rPr>
                <w:rFonts w:cs="Times New Roman"/>
                <w:b/>
                <w:bCs/>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Remark</w:t>
            </w: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B200-2.4G+S6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r w:rsidR="007812D1" w:rsidRPr="00A87816" w:rsidTr="005F4BCE">
        <w:tc>
          <w:tcPr>
            <w:tcW w:w="0" w:type="auto"/>
          </w:tcPr>
          <w:p w:rsidR="007812D1" w:rsidRPr="00A87816" w:rsidRDefault="00E45DBC">
            <w:pPr>
              <w:pStyle w:val="Compact"/>
              <w:rPr>
                <w:rFonts w:cs="Times New Roman"/>
              </w:rPr>
            </w:pPr>
            <w:r w:rsidRPr="00A87816">
              <w:rPr>
                <w:rFonts w:cs="Times New Roman"/>
              </w:rPr>
              <w:t>EA3100-2.4G+S62</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E45DBC">
            <w:pPr>
              <w:pStyle w:val="Compact"/>
              <w:rPr>
                <w:rFonts w:cs="Times New Roman"/>
              </w:rPr>
            </w:pPr>
            <w:r w:rsidRPr="00A87816">
              <w:rPr>
                <w:rFonts w:cs="Times New Roman"/>
              </w:rPr>
              <w:t>After writing the whitelist, EA3100 returns no STATE status.</w:t>
            </w:r>
          </w:p>
        </w:tc>
      </w:tr>
    </w:tbl>
    <w:p w:rsidR="007812D1" w:rsidRPr="00A87816" w:rsidDel="00DA5090" w:rsidRDefault="00E45DBC" w:rsidP="00BF4B64">
      <w:pPr>
        <w:pStyle w:val="4"/>
        <w:numPr>
          <w:ilvl w:val="0"/>
          <w:numId w:val="86"/>
        </w:numPr>
        <w:rPr>
          <w:del w:id="614" w:author="陈定敏" w:date="2023-12-18T13:05:00Z"/>
        </w:rPr>
      </w:pPr>
      <w:bookmarkStart w:id="615" w:name="基站锁定键盘"/>
      <w:bookmarkEnd w:id="608"/>
      <w:del w:id="616" w:author="陈定敏" w:date="2023-12-18T13:05:00Z">
        <w:r w:rsidRPr="00A87816" w:rsidDel="00DA5090">
          <w:delText>Base station lock</w:delText>
        </w:r>
        <w:r w:rsidR="00333372" w:rsidDel="00DA5090">
          <w:delText>s</w:delText>
        </w:r>
        <w:r w:rsidRPr="00A87816" w:rsidDel="00DA5090">
          <w:delText xml:space="preserve"> keypad</w:delText>
        </w:r>
      </w:del>
    </w:p>
    <w:p w:rsidR="007812D1" w:rsidRPr="00A87816" w:rsidDel="00DA5090" w:rsidRDefault="00E45DBC">
      <w:pPr>
        <w:pStyle w:val="FirstParagraph"/>
        <w:rPr>
          <w:del w:id="617" w:author="陈定敏" w:date="2023-12-18T13:05:00Z"/>
          <w:rFonts w:cs="Times New Roman"/>
        </w:rPr>
      </w:pPr>
      <w:del w:id="618" w:author="陈定敏" w:date="2023-12-18T13:05:00Z">
        <w:r w:rsidRPr="00A87816" w:rsidDel="00DA5090">
          <w:rPr>
            <w:rFonts w:cs="Times New Roman"/>
          </w:rPr>
          <w:delText xml:space="preserve">Send: </w:delText>
        </w:r>
        <w:r w:rsidRPr="00A87816" w:rsidDel="00DA5090">
          <w:rPr>
            <w:rFonts w:cs="Times New Roman"/>
          </w:rPr>
          <w:br/>
          <w:delText>fun: "lockKeypad" //Lock the</w:delText>
        </w:r>
        <w:r w:rsidR="00480E5B" w:rsidDel="00DA5090">
          <w:rPr>
            <w:rFonts w:cs="Times New Roman"/>
          </w:rPr>
          <w:delText xml:space="preserve"> keypad</w:delText>
        </w:r>
        <w:r w:rsidRPr="00A87816" w:rsidDel="00DA5090">
          <w:rPr>
            <w:rFonts w:cs="Times New Roman"/>
          </w:rPr>
          <w:delText xml:space="preserve"> </w:delText>
        </w:r>
        <w:r w:rsidRPr="00A87816" w:rsidDel="00DA5090">
          <w:rPr>
            <w:rFonts w:cs="Times New Roman"/>
          </w:rPr>
          <w:br/>
          <w:delText xml:space="preserve">baseId: 0// 0~32 (the command does not send baseID, the default is 0, which means all base stations) </w:delText>
        </w:r>
        <w:r w:rsidRPr="00A87816" w:rsidDel="00DA5090">
          <w:rPr>
            <w:rFonts w:cs="Times New Roman"/>
          </w:rPr>
          <w:br/>
          <w:delText>params:{} //Array object, the specified</w:delText>
        </w:r>
        <w:r w:rsidR="00480E5B" w:rsidDel="00DA5090">
          <w:rPr>
            <w:rFonts w:cs="Times New Roman"/>
          </w:rPr>
          <w:delText xml:space="preserve"> keypad</w:delText>
        </w:r>
        <w:r w:rsidRPr="00A87816" w:rsidDel="00DA5090">
          <w:rPr>
            <w:rFonts w:cs="Times New Roman"/>
          </w:rPr>
          <w:delText xml:space="preserve"> needs to be filled in</w:delText>
        </w:r>
      </w:del>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96"/>
        <w:gridCol w:w="1521"/>
        <w:gridCol w:w="6139"/>
      </w:tblGrid>
      <w:tr w:rsidR="007812D1" w:rsidRPr="00A87816" w:rsidDel="00DA5090" w:rsidTr="005F4BCE">
        <w:trPr>
          <w:cnfStyle w:val="100000000000" w:firstRow="1" w:lastRow="0" w:firstColumn="0" w:lastColumn="0" w:oddVBand="0" w:evenVBand="0" w:oddHBand="0" w:evenHBand="0" w:firstRowFirstColumn="0" w:firstRowLastColumn="0" w:lastRowFirstColumn="0" w:lastRowLastColumn="0"/>
          <w:tblHeader/>
          <w:del w:id="619" w:author="陈定敏" w:date="2023-12-18T13:05:00Z"/>
        </w:trPr>
        <w:tc>
          <w:tcPr>
            <w:tcW w:w="0" w:type="auto"/>
            <w:tcBorders>
              <w:bottom w:val="none" w:sz="0" w:space="0" w:color="auto"/>
            </w:tcBorders>
          </w:tcPr>
          <w:p w:rsidR="007812D1" w:rsidRPr="00A87816" w:rsidDel="00DA5090" w:rsidRDefault="00E45DBC">
            <w:pPr>
              <w:pStyle w:val="Compact"/>
              <w:rPr>
                <w:del w:id="620" w:author="陈定敏" w:date="2023-12-18T13:05:00Z"/>
                <w:rFonts w:cs="Times New Roman"/>
              </w:rPr>
            </w:pPr>
            <w:del w:id="621" w:author="陈定敏" w:date="2023-12-18T13:05:00Z">
              <w:r w:rsidRPr="00A87816" w:rsidDel="00DA5090">
                <w:rPr>
                  <w:rFonts w:cs="Times New Roman"/>
                  <w:b/>
                  <w:bCs/>
                </w:rPr>
                <w:delText>Json field</w:delText>
              </w:r>
            </w:del>
          </w:p>
        </w:tc>
        <w:tc>
          <w:tcPr>
            <w:tcW w:w="0" w:type="auto"/>
            <w:tcBorders>
              <w:bottom w:val="none" w:sz="0" w:space="0" w:color="auto"/>
            </w:tcBorders>
          </w:tcPr>
          <w:p w:rsidR="007812D1" w:rsidRPr="00A87816" w:rsidDel="00DA5090" w:rsidRDefault="00E45DBC">
            <w:pPr>
              <w:pStyle w:val="Compact"/>
              <w:rPr>
                <w:del w:id="622" w:author="陈定敏" w:date="2023-12-18T13:05:00Z"/>
                <w:rFonts w:cs="Times New Roman"/>
              </w:rPr>
            </w:pPr>
            <w:del w:id="623" w:author="陈定敏" w:date="2023-12-18T13:05:00Z">
              <w:r w:rsidRPr="00A87816" w:rsidDel="00DA5090">
                <w:rPr>
                  <w:rFonts w:cs="Times New Roman"/>
                  <w:b/>
                  <w:bCs/>
                </w:rPr>
                <w:delText>Field meaning</w:delText>
              </w:r>
            </w:del>
          </w:p>
        </w:tc>
        <w:tc>
          <w:tcPr>
            <w:tcW w:w="0" w:type="auto"/>
            <w:tcBorders>
              <w:bottom w:val="none" w:sz="0" w:space="0" w:color="auto"/>
            </w:tcBorders>
          </w:tcPr>
          <w:p w:rsidR="007812D1" w:rsidRPr="00A87816" w:rsidDel="00DA5090" w:rsidRDefault="00E45DBC">
            <w:pPr>
              <w:pStyle w:val="Compact"/>
              <w:rPr>
                <w:del w:id="624" w:author="陈定敏" w:date="2023-12-18T13:05:00Z"/>
                <w:rFonts w:cs="Times New Roman"/>
              </w:rPr>
            </w:pPr>
            <w:del w:id="625" w:author="陈定敏" w:date="2023-12-18T13:05:00Z">
              <w:r w:rsidRPr="00A87816" w:rsidDel="00DA5090">
                <w:rPr>
                  <w:rFonts w:cs="Times New Roman"/>
                  <w:b/>
                  <w:bCs/>
                </w:rPr>
                <w:delText>Assignment and meaning</w:delText>
              </w:r>
            </w:del>
          </w:p>
        </w:tc>
      </w:tr>
      <w:tr w:rsidR="007812D1" w:rsidRPr="00A87816" w:rsidDel="00DA5090" w:rsidTr="005F4BCE">
        <w:trPr>
          <w:del w:id="626" w:author="陈定敏" w:date="2023-12-18T13:05:00Z"/>
        </w:trPr>
        <w:tc>
          <w:tcPr>
            <w:tcW w:w="0" w:type="auto"/>
          </w:tcPr>
          <w:p w:rsidR="007812D1" w:rsidRPr="00A87816" w:rsidDel="00DA5090" w:rsidRDefault="00E45DBC">
            <w:pPr>
              <w:pStyle w:val="Compact"/>
              <w:rPr>
                <w:del w:id="627" w:author="陈定敏" w:date="2023-12-18T13:05:00Z"/>
                <w:rFonts w:cs="Times New Roman"/>
              </w:rPr>
            </w:pPr>
            <w:del w:id="628" w:author="陈定敏" w:date="2023-12-18T13:05:00Z">
              <w:r w:rsidRPr="00A87816" w:rsidDel="00DA5090">
                <w:rPr>
                  <w:rFonts w:cs="Times New Roman"/>
                </w:rPr>
                <w:delText>baseId</w:delText>
              </w:r>
            </w:del>
          </w:p>
        </w:tc>
        <w:tc>
          <w:tcPr>
            <w:tcW w:w="0" w:type="auto"/>
          </w:tcPr>
          <w:p w:rsidR="007812D1" w:rsidRPr="00A87816" w:rsidDel="00DA5090" w:rsidRDefault="00E45DBC">
            <w:pPr>
              <w:pStyle w:val="Compact"/>
              <w:rPr>
                <w:del w:id="629" w:author="陈定敏" w:date="2023-12-18T13:05:00Z"/>
                <w:rFonts w:cs="Times New Roman"/>
              </w:rPr>
            </w:pPr>
            <w:del w:id="630" w:author="陈定敏" w:date="2023-12-18T13:05:00Z">
              <w:r w:rsidRPr="00A87816" w:rsidDel="00DA5090">
                <w:rPr>
                  <w:rFonts w:cs="Times New Roman"/>
                </w:rPr>
                <w:delText>Base station id</w:delText>
              </w:r>
            </w:del>
          </w:p>
        </w:tc>
        <w:tc>
          <w:tcPr>
            <w:tcW w:w="0" w:type="auto"/>
          </w:tcPr>
          <w:p w:rsidR="007812D1" w:rsidRPr="00A87816" w:rsidDel="00DA5090" w:rsidRDefault="00E45DBC">
            <w:pPr>
              <w:pStyle w:val="Compact"/>
              <w:rPr>
                <w:del w:id="631" w:author="陈定敏" w:date="2023-12-18T13:05:00Z"/>
                <w:rFonts w:cs="Times New Roman"/>
              </w:rPr>
            </w:pPr>
            <w:del w:id="632" w:author="陈定敏" w:date="2023-12-18T13:05:00Z">
              <w:r w:rsidRPr="00A87816" w:rsidDel="00DA5090">
                <w:rPr>
                  <w:rFonts w:cs="Times New Roman"/>
                </w:rPr>
                <w:delText>When specifying the</w:delText>
              </w:r>
              <w:r w:rsidR="00480E5B" w:rsidDel="00DA5090">
                <w:rPr>
                  <w:rFonts w:cs="Times New Roman"/>
                </w:rPr>
                <w:delText xml:space="preserve"> keypad</w:delText>
              </w:r>
              <w:r w:rsidRPr="00A87816" w:rsidDel="00DA5090">
                <w:rPr>
                  <w:rFonts w:cs="Times New Roman"/>
                </w:rPr>
                <w:delText xml:space="preserve">, please pass the corresponding base station baseId </w:delText>
              </w:r>
              <w:r w:rsidRPr="00A87816" w:rsidDel="00DA5090">
                <w:rPr>
                  <w:rFonts w:cs="Times New Roman"/>
                </w:rPr>
                <w:br/>
                <w:delText>0: all base stations</w:delText>
              </w:r>
            </w:del>
          </w:p>
        </w:tc>
      </w:tr>
      <w:tr w:rsidR="007812D1" w:rsidRPr="00A87816" w:rsidDel="00DA5090" w:rsidTr="005F4BCE">
        <w:trPr>
          <w:del w:id="633" w:author="陈定敏" w:date="2023-12-18T13:05:00Z"/>
        </w:trPr>
        <w:tc>
          <w:tcPr>
            <w:tcW w:w="0" w:type="auto"/>
          </w:tcPr>
          <w:p w:rsidR="007812D1" w:rsidRPr="00A87816" w:rsidDel="00DA5090" w:rsidRDefault="00E45DBC">
            <w:pPr>
              <w:pStyle w:val="Compact"/>
              <w:rPr>
                <w:del w:id="634" w:author="陈定敏" w:date="2023-12-18T13:05:00Z"/>
                <w:rFonts w:cs="Times New Roman"/>
              </w:rPr>
            </w:pPr>
            <w:del w:id="635" w:author="陈定敏" w:date="2023-12-18T13:05:00Z">
              <w:r w:rsidRPr="00A87816" w:rsidDel="00DA5090">
                <w:rPr>
                  <w:rFonts w:cs="Times New Roman"/>
                </w:rPr>
                <w:delText>keySnList</w:delText>
              </w:r>
            </w:del>
          </w:p>
        </w:tc>
        <w:tc>
          <w:tcPr>
            <w:tcW w:w="0" w:type="auto"/>
          </w:tcPr>
          <w:p w:rsidR="007812D1" w:rsidRPr="00A87816" w:rsidDel="00DA5090" w:rsidRDefault="00480E5B">
            <w:pPr>
              <w:pStyle w:val="Compact"/>
              <w:rPr>
                <w:del w:id="636" w:author="陈定敏" w:date="2023-12-18T13:05:00Z"/>
                <w:rFonts w:cs="Times New Roman"/>
              </w:rPr>
            </w:pPr>
            <w:del w:id="637" w:author="陈定敏" w:date="2023-12-18T13:05:00Z">
              <w:r w:rsidDel="00DA5090">
                <w:rPr>
                  <w:rFonts w:cs="Times New Roman"/>
                </w:rPr>
                <w:delText xml:space="preserve">keypad </w:delText>
              </w:r>
              <w:r w:rsidR="00E45DBC" w:rsidRPr="00A87816" w:rsidDel="00DA5090">
                <w:rPr>
                  <w:rFonts w:cs="Times New Roman"/>
                </w:rPr>
                <w:delText>list</w:delText>
              </w:r>
            </w:del>
          </w:p>
        </w:tc>
        <w:tc>
          <w:tcPr>
            <w:tcW w:w="0" w:type="auto"/>
          </w:tcPr>
          <w:p w:rsidR="007812D1" w:rsidRPr="00A87816" w:rsidDel="00DA5090" w:rsidRDefault="00E45DBC">
            <w:pPr>
              <w:pStyle w:val="Compact"/>
              <w:rPr>
                <w:del w:id="638" w:author="陈定敏" w:date="2023-12-18T13:05:00Z"/>
                <w:rFonts w:cs="Times New Roman"/>
              </w:rPr>
            </w:pPr>
            <w:del w:id="639" w:author="陈定敏" w:date="2023-12-18T13:05:00Z">
              <w:r w:rsidRPr="00A87816" w:rsidDel="00DA5090">
                <w:rPr>
                  <w:rFonts w:cs="Times New Roman"/>
                </w:rPr>
                <w:delText>If there is no list, all current online lists will be locked.</w:delText>
              </w:r>
            </w:del>
          </w:p>
        </w:tc>
      </w:tr>
    </w:tbl>
    <w:p w:rsidR="007812D1" w:rsidRPr="00A87816" w:rsidDel="00DA5090" w:rsidRDefault="00E45DBC">
      <w:pPr>
        <w:pStyle w:val="a0"/>
        <w:rPr>
          <w:del w:id="640" w:author="陈定敏" w:date="2023-12-18T13:05:00Z"/>
          <w:rFonts w:cs="Times New Roman"/>
        </w:rPr>
      </w:pPr>
      <w:del w:id="641" w:author="陈定敏" w:date="2023-12-18T13:05:00Z">
        <w:r w:rsidRPr="00A87816" w:rsidDel="00DA5090">
          <w:rPr>
            <w:rFonts w:cs="Times New Roman"/>
          </w:rPr>
          <w:delText xml:space="preserve">Command example: </w:delText>
        </w:r>
        <w:r w:rsidRPr="00A87816" w:rsidDel="00DA5090">
          <w:rPr>
            <w:rFonts w:cs="Times New Roman"/>
          </w:rPr>
          <w:br/>
          <w:delText>Lock the specified</w:delText>
        </w:r>
        <w:r w:rsidR="00480E5B" w:rsidDel="00DA5090">
          <w:rPr>
            <w:rFonts w:cs="Times New Roman"/>
          </w:rPr>
          <w:delText xml:space="preserve"> keypad</w:delText>
        </w:r>
      </w:del>
    </w:p>
    <w:p w:rsidR="007812D1" w:rsidRPr="00A87816" w:rsidDel="00DA5090" w:rsidRDefault="00E45DBC">
      <w:pPr>
        <w:pStyle w:val="SourceCode"/>
        <w:rPr>
          <w:del w:id="642" w:author="陈定敏" w:date="2023-12-18T13:05:00Z"/>
          <w:rFonts w:cs="Times New Roman"/>
        </w:rPr>
      </w:pPr>
      <w:del w:id="643" w:author="陈定敏" w:date="2023-12-18T13:05:00Z">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"fun"</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"lockKeypad"</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lastRenderedPageBreak/>
          <w:delText xml:space="preserve"> </w:delText>
        </w:r>
        <w:r w:rsidRPr="00A87816" w:rsidDel="00DA5090">
          <w:rPr>
            <w:rStyle w:val="DataTypeTok"/>
            <w:rFonts w:ascii="Times New Roman" w:hAnsi="Times New Roman" w:cs="Times New Roman"/>
          </w:rPr>
          <w:delText>"baseId"</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DecValTok"/>
            <w:rFonts w:ascii="Times New Roman" w:hAnsi="Times New Roman" w:cs="Times New Roman"/>
          </w:rPr>
          <w:delText>1</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"keySnList"</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OtherTok"/>
            <w:rFonts w:ascii="Times New Roman" w:hAnsi="Times New Roman" w:cs="Times New Roman"/>
          </w:rPr>
          <w:delText>[</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"keySn"</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"2111120140"</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Style w:val="Other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"keySn"</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"0005243136"</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Style w:val="Other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"keySn"</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"2111120102"</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OtherTok"/>
            <w:rFonts w:ascii="Times New Roman" w:hAnsi="Times New Roman" w:cs="Times New Roman"/>
          </w:rPr>
          <w:delText>]</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"params"</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"packetTag"</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w:delText>
        </w:r>
        <w:r w:rsidRPr="00A87816" w:rsidDel="00DA5090">
          <w:rPr>
            <w:rFonts w:cs="Times New Roman"/>
          </w:rPr>
          <w:br/>
        </w:r>
        <w:r w:rsidRPr="00A87816" w:rsidDel="00DA5090">
          <w:rPr>
            <w:rStyle w:val="FunctionTok"/>
            <w:rFonts w:ascii="Times New Roman" w:hAnsi="Times New Roman" w:cs="Times New Roman"/>
          </w:rPr>
          <w:delText>}</w:delText>
        </w:r>
      </w:del>
    </w:p>
    <w:p w:rsidR="007812D1" w:rsidRPr="00A87816" w:rsidDel="00DA5090" w:rsidRDefault="007756AC">
      <w:pPr>
        <w:pStyle w:val="FirstParagraph"/>
        <w:rPr>
          <w:del w:id="644" w:author="陈定敏" w:date="2023-12-18T13:05:00Z"/>
          <w:rFonts w:cs="Times New Roman"/>
        </w:rPr>
      </w:pPr>
      <w:del w:id="645" w:author="陈定敏" w:date="2023-12-18T13:05:00Z">
        <w:r w:rsidDel="00DA5090">
          <w:rPr>
            <w:rFonts w:cs="Times New Roman"/>
          </w:rPr>
          <w:delText>Receive</w:delText>
        </w:r>
        <w:r w:rsidR="00E45DBC" w:rsidRPr="00A87816" w:rsidDel="00DA5090">
          <w:rPr>
            <w:rFonts w:cs="Times New Roman"/>
          </w:rPr>
          <w:delText>:</w:delText>
        </w:r>
      </w:del>
    </w:p>
    <w:p w:rsidR="007812D1" w:rsidRPr="00A87816" w:rsidDel="00DA5090" w:rsidRDefault="00E45DBC">
      <w:pPr>
        <w:pStyle w:val="SourceCode"/>
        <w:rPr>
          <w:del w:id="646" w:author="陈定敏" w:date="2023-12-18T13:05:00Z"/>
          <w:rFonts w:cs="Times New Roman"/>
        </w:rPr>
      </w:pPr>
      <w:del w:id="647" w:author="陈定敏" w:date="2023-12-18T13:05:00Z">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 xml:space="preserve">"fun" </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 xml:space="preserve">"lockKeypad"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 xml:space="preserve">"baseId" </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DecValTok"/>
            <w:rFonts w:ascii="Times New Roman" w:hAnsi="Times New Roman" w:cs="Times New Roman"/>
          </w:rPr>
          <w:delText xml:space="preserve">1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 xml:space="preserve">"Info" </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Other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 xml:space="preserve">"keySn" </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 xml:space="preserve">"1837454011"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 xml:space="preserve">"state" </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"OK"</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 xml:space="preserve">} </w:delText>
        </w:r>
        <w:r w:rsidRPr="00A87816" w:rsidDel="00DA5090">
          <w:rPr>
            <w:rStyle w:val="Other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 xml:space="preserve">"keySn" </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 xml:space="preserve">"1837454012"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 xml:space="preserve">"state" </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"OK"</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Other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 xml:space="preserve">"packetTag" </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 xml:space="preserve">"1" </w:delText>
        </w:r>
        <w:r w:rsidRPr="00A87816" w:rsidDel="00DA5090">
          <w:rPr>
            <w:rFonts w:cs="Times New Roman"/>
          </w:rPr>
          <w:br/>
        </w:r>
        <w:r w:rsidRPr="00A87816" w:rsidDel="00DA5090">
          <w:rPr>
            <w:rStyle w:val="FunctionTok"/>
            <w:rFonts w:ascii="Times New Roman" w:hAnsi="Times New Roman" w:cs="Times New Roman"/>
          </w:rPr>
          <w:delText>}</w:delText>
        </w:r>
      </w:del>
    </w:p>
    <w:p w:rsidR="007812D1" w:rsidRPr="00A87816" w:rsidDel="00DA5090" w:rsidRDefault="0068282F">
      <w:pPr>
        <w:pStyle w:val="FirstParagraph"/>
        <w:rPr>
          <w:del w:id="648" w:author="陈定敏" w:date="2023-12-18T13:05:00Z"/>
          <w:rFonts w:cs="Times New Roman"/>
        </w:rPr>
      </w:pPr>
      <w:del w:id="649" w:author="陈定敏" w:date="2023-12-18T13:05:00Z">
        <w:r w:rsidDel="00DA5090">
          <w:rPr>
            <w:rFonts w:cs="Times New Roman"/>
          </w:rPr>
          <w:delText>Support Device Description</w:delText>
        </w:r>
      </w:del>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1056"/>
      </w:tblGrid>
      <w:tr w:rsidR="007812D1" w:rsidRPr="00A87816" w:rsidDel="00DA5090" w:rsidTr="00243372">
        <w:trPr>
          <w:cnfStyle w:val="100000000000" w:firstRow="1" w:lastRow="0" w:firstColumn="0" w:lastColumn="0" w:oddVBand="0" w:evenVBand="0" w:oddHBand="0" w:evenHBand="0" w:firstRowFirstColumn="0" w:firstRowLastColumn="0" w:lastRowFirstColumn="0" w:lastRowLastColumn="0"/>
          <w:tblHeader/>
          <w:del w:id="650" w:author="陈定敏" w:date="2023-12-18T13:05:00Z"/>
        </w:trPr>
        <w:tc>
          <w:tcPr>
            <w:tcW w:w="0" w:type="auto"/>
            <w:tcBorders>
              <w:bottom w:val="none" w:sz="0" w:space="0" w:color="auto"/>
            </w:tcBorders>
          </w:tcPr>
          <w:p w:rsidR="007812D1" w:rsidRPr="00A87816" w:rsidDel="00DA5090" w:rsidRDefault="00E45DBC">
            <w:pPr>
              <w:pStyle w:val="Compact"/>
              <w:rPr>
                <w:del w:id="651" w:author="陈定敏" w:date="2023-12-18T13:05:00Z"/>
                <w:rFonts w:cs="Times New Roman"/>
              </w:rPr>
            </w:pPr>
            <w:del w:id="652" w:author="陈定敏" w:date="2023-12-18T13:05:00Z">
              <w:r w:rsidRPr="00A87816" w:rsidDel="00DA5090">
                <w:rPr>
                  <w:rFonts w:cs="Times New Roman"/>
                  <w:b/>
                  <w:bCs/>
                </w:rPr>
                <w:delText>Base station +</w:delText>
              </w:r>
              <w:r w:rsidR="00480E5B" w:rsidDel="00DA5090">
                <w:rPr>
                  <w:rFonts w:cs="Times New Roman"/>
                  <w:b/>
                  <w:bCs/>
                </w:rPr>
                <w:delText xml:space="preserve"> keypad</w:delText>
              </w:r>
            </w:del>
          </w:p>
        </w:tc>
        <w:tc>
          <w:tcPr>
            <w:tcW w:w="0" w:type="auto"/>
            <w:tcBorders>
              <w:bottom w:val="none" w:sz="0" w:space="0" w:color="auto"/>
            </w:tcBorders>
          </w:tcPr>
          <w:p w:rsidR="007812D1" w:rsidRPr="00A87816" w:rsidDel="00DA5090" w:rsidRDefault="00E45DBC">
            <w:pPr>
              <w:pStyle w:val="Compact"/>
              <w:rPr>
                <w:del w:id="653" w:author="陈定敏" w:date="2023-12-18T13:05:00Z"/>
                <w:rFonts w:cs="Times New Roman"/>
              </w:rPr>
            </w:pPr>
            <w:del w:id="654" w:author="陈定敏" w:date="2023-12-18T13:05:00Z">
              <w:r w:rsidRPr="00A87816" w:rsidDel="00DA5090">
                <w:rPr>
                  <w:rFonts w:cs="Times New Roman"/>
                  <w:b/>
                  <w:bCs/>
                </w:rPr>
                <w:delText>support</w:delText>
              </w:r>
            </w:del>
          </w:p>
        </w:tc>
        <w:tc>
          <w:tcPr>
            <w:tcW w:w="0" w:type="auto"/>
            <w:tcBorders>
              <w:bottom w:val="none" w:sz="0" w:space="0" w:color="auto"/>
            </w:tcBorders>
          </w:tcPr>
          <w:p w:rsidR="007812D1" w:rsidRPr="00A87816" w:rsidDel="00DA5090" w:rsidRDefault="00E45DBC">
            <w:pPr>
              <w:pStyle w:val="Compact"/>
              <w:rPr>
                <w:del w:id="655" w:author="陈定敏" w:date="2023-12-18T13:05:00Z"/>
                <w:rFonts w:cs="Times New Roman"/>
              </w:rPr>
            </w:pPr>
            <w:del w:id="656" w:author="陈定敏" w:date="2023-12-18T13:05:00Z">
              <w:r w:rsidRPr="00A87816" w:rsidDel="00DA5090">
                <w:rPr>
                  <w:rFonts w:cs="Times New Roman"/>
                  <w:b/>
                  <w:bCs/>
                </w:rPr>
                <w:delText>Remark</w:delText>
              </w:r>
            </w:del>
          </w:p>
        </w:tc>
      </w:tr>
      <w:tr w:rsidR="007812D1" w:rsidRPr="00A87816" w:rsidDel="00DA5090" w:rsidTr="00243372">
        <w:trPr>
          <w:del w:id="657" w:author="陈定敏" w:date="2023-12-18T13:05:00Z"/>
        </w:trPr>
        <w:tc>
          <w:tcPr>
            <w:tcW w:w="0" w:type="auto"/>
          </w:tcPr>
          <w:p w:rsidR="007812D1" w:rsidRPr="00A87816" w:rsidDel="00DA5090" w:rsidRDefault="00E45DBC">
            <w:pPr>
              <w:pStyle w:val="Compact"/>
              <w:rPr>
                <w:del w:id="658" w:author="陈定敏" w:date="2023-12-18T13:05:00Z"/>
                <w:rFonts w:cs="Times New Roman"/>
              </w:rPr>
            </w:pPr>
            <w:del w:id="659" w:author="陈定敏" w:date="2023-12-18T13:05:00Z">
              <w:r w:rsidRPr="00A87816" w:rsidDel="00DA5090">
                <w:rPr>
                  <w:rFonts w:cs="Times New Roman"/>
                </w:rPr>
                <w:delText>B200-5.8G+T2</w:delText>
              </w:r>
            </w:del>
          </w:p>
        </w:tc>
        <w:tc>
          <w:tcPr>
            <w:tcW w:w="0" w:type="auto"/>
          </w:tcPr>
          <w:p w:rsidR="007812D1" w:rsidRPr="00A87816" w:rsidDel="00DA5090" w:rsidRDefault="00E45DBC">
            <w:pPr>
              <w:pStyle w:val="Compact"/>
              <w:rPr>
                <w:del w:id="660" w:author="陈定敏" w:date="2023-12-18T13:05:00Z"/>
                <w:rFonts w:cs="Times New Roman"/>
              </w:rPr>
            </w:pPr>
            <w:del w:id="661" w:author="陈定敏" w:date="2023-12-18T13:05:00Z">
              <w:r w:rsidRPr="00A87816" w:rsidDel="00DA5090">
                <w:rPr>
                  <w:rFonts w:cs="Times New Roman"/>
                </w:rPr>
                <w:delText>support</w:delText>
              </w:r>
            </w:del>
          </w:p>
        </w:tc>
        <w:tc>
          <w:tcPr>
            <w:tcW w:w="0" w:type="auto"/>
          </w:tcPr>
          <w:p w:rsidR="007812D1" w:rsidRPr="00A87816" w:rsidDel="00DA5090" w:rsidRDefault="007812D1">
            <w:pPr>
              <w:pStyle w:val="Compact"/>
              <w:rPr>
                <w:del w:id="662" w:author="陈定敏" w:date="2023-12-18T13:05:00Z"/>
                <w:rFonts w:cs="Times New Roman"/>
              </w:rPr>
            </w:pPr>
          </w:p>
        </w:tc>
      </w:tr>
    </w:tbl>
    <w:p w:rsidR="007812D1" w:rsidRPr="00A87816" w:rsidDel="00DA5090" w:rsidRDefault="00E45DBC" w:rsidP="00BF4B64">
      <w:pPr>
        <w:pStyle w:val="4"/>
        <w:numPr>
          <w:ilvl w:val="0"/>
          <w:numId w:val="87"/>
        </w:numPr>
        <w:rPr>
          <w:del w:id="663" w:author="陈定敏" w:date="2023-12-18T13:05:00Z"/>
        </w:rPr>
      </w:pPr>
      <w:bookmarkStart w:id="664" w:name="基站解锁键盘"/>
      <w:bookmarkEnd w:id="615"/>
      <w:del w:id="665" w:author="陈定敏" w:date="2023-12-18T13:05:00Z">
        <w:r w:rsidRPr="00A87816" w:rsidDel="00DA5090">
          <w:delText>Base station unlock</w:delText>
        </w:r>
        <w:r w:rsidR="00333372" w:rsidDel="00DA5090">
          <w:delText>s</w:delText>
        </w:r>
        <w:r w:rsidRPr="00A87816" w:rsidDel="00DA5090">
          <w:delText xml:space="preserve"> keypad</w:delText>
        </w:r>
      </w:del>
    </w:p>
    <w:p w:rsidR="007812D1" w:rsidRPr="00A87816" w:rsidDel="00DA5090" w:rsidRDefault="00E45DBC">
      <w:pPr>
        <w:pStyle w:val="FirstParagraph"/>
        <w:rPr>
          <w:del w:id="666" w:author="陈定敏" w:date="2023-12-18T13:05:00Z"/>
          <w:rFonts w:cs="Times New Roman"/>
        </w:rPr>
      </w:pPr>
      <w:del w:id="667" w:author="陈定敏" w:date="2023-12-18T13:05:00Z">
        <w:r w:rsidRPr="00A87816" w:rsidDel="00DA5090">
          <w:rPr>
            <w:rFonts w:cs="Times New Roman"/>
          </w:rPr>
          <w:delText xml:space="preserve">Send: </w:delText>
        </w:r>
        <w:r w:rsidRPr="00A87816" w:rsidDel="00DA5090">
          <w:rPr>
            <w:rFonts w:cs="Times New Roman"/>
          </w:rPr>
          <w:br/>
          <w:delText>fun: "unlockKeypad" //Unlock the</w:delText>
        </w:r>
        <w:r w:rsidR="00480E5B" w:rsidDel="00DA5090">
          <w:rPr>
            <w:rFonts w:cs="Times New Roman"/>
          </w:rPr>
          <w:delText xml:space="preserve"> keypad</w:delText>
        </w:r>
        <w:r w:rsidRPr="00A87816" w:rsidDel="00DA5090">
          <w:rPr>
            <w:rFonts w:cs="Times New Roman"/>
          </w:rPr>
          <w:delText xml:space="preserve"> </w:delText>
        </w:r>
        <w:r w:rsidRPr="00A87816" w:rsidDel="00DA5090">
          <w:rPr>
            <w:rFonts w:cs="Times New Roman"/>
          </w:rPr>
          <w:br/>
          <w:delText xml:space="preserve">baseId: 0// 0~32 (the command does not send baseID, the default is 0, which means all base stations) </w:delText>
        </w:r>
        <w:r w:rsidRPr="00A87816" w:rsidDel="00DA5090">
          <w:rPr>
            <w:rFonts w:cs="Times New Roman"/>
          </w:rPr>
          <w:br/>
          <w:delText>params:{} //Array object, the specified</w:delText>
        </w:r>
        <w:r w:rsidR="00480E5B" w:rsidDel="00DA5090">
          <w:rPr>
            <w:rFonts w:cs="Times New Roman"/>
          </w:rPr>
          <w:delText xml:space="preserve"> keypad</w:delText>
        </w:r>
        <w:r w:rsidRPr="00A87816" w:rsidDel="00DA5090">
          <w:rPr>
            <w:rFonts w:cs="Times New Roman"/>
          </w:rPr>
          <w:delText xml:space="preserve"> needs to be filled in</w:delText>
        </w:r>
      </w:del>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96"/>
        <w:gridCol w:w="1521"/>
        <w:gridCol w:w="6139"/>
      </w:tblGrid>
      <w:tr w:rsidR="007812D1" w:rsidRPr="00A87816" w:rsidDel="00DA5090" w:rsidTr="00243372">
        <w:trPr>
          <w:cnfStyle w:val="100000000000" w:firstRow="1" w:lastRow="0" w:firstColumn="0" w:lastColumn="0" w:oddVBand="0" w:evenVBand="0" w:oddHBand="0" w:evenHBand="0" w:firstRowFirstColumn="0" w:firstRowLastColumn="0" w:lastRowFirstColumn="0" w:lastRowLastColumn="0"/>
          <w:tblHeader/>
          <w:del w:id="668" w:author="陈定敏" w:date="2023-12-18T13:05:00Z"/>
        </w:trPr>
        <w:tc>
          <w:tcPr>
            <w:tcW w:w="0" w:type="auto"/>
            <w:tcBorders>
              <w:bottom w:val="none" w:sz="0" w:space="0" w:color="auto"/>
            </w:tcBorders>
          </w:tcPr>
          <w:p w:rsidR="007812D1" w:rsidRPr="00A87816" w:rsidDel="00DA5090" w:rsidRDefault="00E45DBC">
            <w:pPr>
              <w:pStyle w:val="Compact"/>
              <w:rPr>
                <w:del w:id="669" w:author="陈定敏" w:date="2023-12-18T13:05:00Z"/>
                <w:rFonts w:cs="Times New Roman"/>
              </w:rPr>
            </w:pPr>
            <w:del w:id="670" w:author="陈定敏" w:date="2023-12-18T13:05:00Z">
              <w:r w:rsidRPr="00A87816" w:rsidDel="00DA5090">
                <w:rPr>
                  <w:rFonts w:cs="Times New Roman"/>
                  <w:b/>
                  <w:bCs/>
                </w:rPr>
                <w:delText>Json field</w:delText>
              </w:r>
            </w:del>
          </w:p>
        </w:tc>
        <w:tc>
          <w:tcPr>
            <w:tcW w:w="0" w:type="auto"/>
            <w:tcBorders>
              <w:bottom w:val="none" w:sz="0" w:space="0" w:color="auto"/>
            </w:tcBorders>
          </w:tcPr>
          <w:p w:rsidR="007812D1" w:rsidRPr="00A87816" w:rsidDel="00DA5090" w:rsidRDefault="00E45DBC">
            <w:pPr>
              <w:pStyle w:val="Compact"/>
              <w:rPr>
                <w:del w:id="671" w:author="陈定敏" w:date="2023-12-18T13:05:00Z"/>
                <w:rFonts w:cs="Times New Roman"/>
              </w:rPr>
            </w:pPr>
            <w:del w:id="672" w:author="陈定敏" w:date="2023-12-18T13:05:00Z">
              <w:r w:rsidRPr="00A87816" w:rsidDel="00DA5090">
                <w:rPr>
                  <w:rFonts w:cs="Times New Roman"/>
                  <w:b/>
                  <w:bCs/>
                </w:rPr>
                <w:delText>Field meaning</w:delText>
              </w:r>
            </w:del>
          </w:p>
        </w:tc>
        <w:tc>
          <w:tcPr>
            <w:tcW w:w="0" w:type="auto"/>
            <w:tcBorders>
              <w:bottom w:val="none" w:sz="0" w:space="0" w:color="auto"/>
            </w:tcBorders>
          </w:tcPr>
          <w:p w:rsidR="007812D1" w:rsidRPr="00A87816" w:rsidDel="00DA5090" w:rsidRDefault="00E45DBC">
            <w:pPr>
              <w:pStyle w:val="Compact"/>
              <w:rPr>
                <w:del w:id="673" w:author="陈定敏" w:date="2023-12-18T13:05:00Z"/>
                <w:rFonts w:cs="Times New Roman"/>
              </w:rPr>
            </w:pPr>
            <w:del w:id="674" w:author="陈定敏" w:date="2023-12-18T13:05:00Z">
              <w:r w:rsidRPr="00A87816" w:rsidDel="00DA5090">
                <w:rPr>
                  <w:rFonts w:cs="Times New Roman"/>
                  <w:b/>
                  <w:bCs/>
                </w:rPr>
                <w:delText>Assignment and meaning</w:delText>
              </w:r>
            </w:del>
          </w:p>
        </w:tc>
      </w:tr>
      <w:tr w:rsidR="007812D1" w:rsidRPr="00A87816" w:rsidDel="00DA5090" w:rsidTr="00243372">
        <w:trPr>
          <w:del w:id="675" w:author="陈定敏" w:date="2023-12-18T13:05:00Z"/>
        </w:trPr>
        <w:tc>
          <w:tcPr>
            <w:tcW w:w="0" w:type="auto"/>
          </w:tcPr>
          <w:p w:rsidR="007812D1" w:rsidRPr="00A87816" w:rsidDel="00DA5090" w:rsidRDefault="00E45DBC">
            <w:pPr>
              <w:pStyle w:val="Compact"/>
              <w:rPr>
                <w:del w:id="676" w:author="陈定敏" w:date="2023-12-18T13:05:00Z"/>
                <w:rFonts w:cs="Times New Roman"/>
              </w:rPr>
            </w:pPr>
            <w:del w:id="677" w:author="陈定敏" w:date="2023-12-18T13:05:00Z">
              <w:r w:rsidRPr="00A87816" w:rsidDel="00DA5090">
                <w:rPr>
                  <w:rFonts w:cs="Times New Roman"/>
                </w:rPr>
                <w:delText>baseId</w:delText>
              </w:r>
            </w:del>
          </w:p>
        </w:tc>
        <w:tc>
          <w:tcPr>
            <w:tcW w:w="0" w:type="auto"/>
          </w:tcPr>
          <w:p w:rsidR="007812D1" w:rsidRPr="00A87816" w:rsidDel="00DA5090" w:rsidRDefault="00E45DBC">
            <w:pPr>
              <w:pStyle w:val="Compact"/>
              <w:rPr>
                <w:del w:id="678" w:author="陈定敏" w:date="2023-12-18T13:05:00Z"/>
                <w:rFonts w:cs="Times New Roman"/>
              </w:rPr>
            </w:pPr>
            <w:del w:id="679" w:author="陈定敏" w:date="2023-12-18T13:05:00Z">
              <w:r w:rsidRPr="00A87816" w:rsidDel="00DA5090">
                <w:rPr>
                  <w:rFonts w:cs="Times New Roman"/>
                </w:rPr>
                <w:delText>Base station id</w:delText>
              </w:r>
            </w:del>
          </w:p>
        </w:tc>
        <w:tc>
          <w:tcPr>
            <w:tcW w:w="0" w:type="auto"/>
          </w:tcPr>
          <w:p w:rsidR="007812D1" w:rsidRPr="00A87816" w:rsidDel="00DA5090" w:rsidRDefault="00E45DBC">
            <w:pPr>
              <w:pStyle w:val="Compact"/>
              <w:rPr>
                <w:del w:id="680" w:author="陈定敏" w:date="2023-12-18T13:05:00Z"/>
                <w:rFonts w:cs="Times New Roman"/>
              </w:rPr>
            </w:pPr>
            <w:del w:id="681" w:author="陈定敏" w:date="2023-12-18T13:05:00Z">
              <w:r w:rsidRPr="00A87816" w:rsidDel="00DA5090">
                <w:rPr>
                  <w:rFonts w:cs="Times New Roman"/>
                </w:rPr>
                <w:delText>When specifying the</w:delText>
              </w:r>
              <w:r w:rsidR="00480E5B" w:rsidDel="00DA5090">
                <w:rPr>
                  <w:rFonts w:cs="Times New Roman"/>
                </w:rPr>
                <w:delText xml:space="preserve"> keypad</w:delText>
              </w:r>
              <w:r w:rsidRPr="00A87816" w:rsidDel="00DA5090">
                <w:rPr>
                  <w:rFonts w:cs="Times New Roman"/>
                </w:rPr>
                <w:delText xml:space="preserve">, please pass the corresponding base station baseId </w:delText>
              </w:r>
              <w:r w:rsidRPr="00A87816" w:rsidDel="00DA5090">
                <w:rPr>
                  <w:rFonts w:cs="Times New Roman"/>
                </w:rPr>
                <w:br/>
                <w:delText>0: all base stations</w:delText>
              </w:r>
            </w:del>
          </w:p>
        </w:tc>
      </w:tr>
      <w:tr w:rsidR="007812D1" w:rsidRPr="00A87816" w:rsidDel="00DA5090" w:rsidTr="00243372">
        <w:trPr>
          <w:del w:id="682" w:author="陈定敏" w:date="2023-12-18T13:05:00Z"/>
        </w:trPr>
        <w:tc>
          <w:tcPr>
            <w:tcW w:w="0" w:type="auto"/>
          </w:tcPr>
          <w:p w:rsidR="007812D1" w:rsidRPr="00A87816" w:rsidDel="00DA5090" w:rsidRDefault="00E45DBC">
            <w:pPr>
              <w:pStyle w:val="Compact"/>
              <w:rPr>
                <w:del w:id="683" w:author="陈定敏" w:date="2023-12-18T13:05:00Z"/>
                <w:rFonts w:cs="Times New Roman"/>
              </w:rPr>
            </w:pPr>
            <w:del w:id="684" w:author="陈定敏" w:date="2023-12-18T13:05:00Z">
              <w:r w:rsidRPr="00A87816" w:rsidDel="00DA5090">
                <w:rPr>
                  <w:rFonts w:cs="Times New Roman"/>
                </w:rPr>
                <w:lastRenderedPageBreak/>
                <w:delText>keySnList</w:delText>
              </w:r>
            </w:del>
          </w:p>
        </w:tc>
        <w:tc>
          <w:tcPr>
            <w:tcW w:w="0" w:type="auto"/>
          </w:tcPr>
          <w:p w:rsidR="007812D1" w:rsidRPr="00A87816" w:rsidDel="00DA5090" w:rsidRDefault="00480E5B">
            <w:pPr>
              <w:pStyle w:val="Compact"/>
              <w:rPr>
                <w:del w:id="685" w:author="陈定敏" w:date="2023-12-18T13:05:00Z"/>
                <w:rFonts w:cs="Times New Roman"/>
              </w:rPr>
            </w:pPr>
            <w:del w:id="686" w:author="陈定敏" w:date="2023-12-18T13:05:00Z">
              <w:r w:rsidDel="00DA5090">
                <w:rPr>
                  <w:rFonts w:cs="Times New Roman"/>
                </w:rPr>
                <w:delText xml:space="preserve">keypad </w:delText>
              </w:r>
              <w:r w:rsidR="00E45DBC" w:rsidRPr="00A87816" w:rsidDel="00DA5090">
                <w:rPr>
                  <w:rFonts w:cs="Times New Roman"/>
                </w:rPr>
                <w:delText>list</w:delText>
              </w:r>
            </w:del>
          </w:p>
        </w:tc>
        <w:tc>
          <w:tcPr>
            <w:tcW w:w="0" w:type="auto"/>
          </w:tcPr>
          <w:p w:rsidR="007812D1" w:rsidRPr="00A87816" w:rsidDel="00DA5090" w:rsidRDefault="00E45DBC">
            <w:pPr>
              <w:pStyle w:val="Compact"/>
              <w:rPr>
                <w:del w:id="687" w:author="陈定敏" w:date="2023-12-18T13:05:00Z"/>
                <w:rFonts w:cs="Times New Roman"/>
              </w:rPr>
            </w:pPr>
            <w:del w:id="688" w:author="陈定敏" w:date="2023-12-18T13:05:00Z">
              <w:r w:rsidRPr="00A87816" w:rsidDel="00DA5090">
                <w:rPr>
                  <w:rFonts w:cs="Times New Roman"/>
                </w:rPr>
                <w:delText>Unlock all</w:delText>
              </w:r>
              <w:r w:rsidR="00480E5B" w:rsidDel="00DA5090">
                <w:rPr>
                  <w:rFonts w:cs="Times New Roman"/>
                </w:rPr>
                <w:delText xml:space="preserve"> keypad</w:delText>
              </w:r>
              <w:r w:rsidRPr="00A87816" w:rsidDel="00DA5090">
                <w:rPr>
                  <w:rFonts w:cs="Times New Roman"/>
                </w:rPr>
                <w:delText>s if there is no list</w:delText>
              </w:r>
            </w:del>
          </w:p>
        </w:tc>
      </w:tr>
    </w:tbl>
    <w:p w:rsidR="007812D1" w:rsidRPr="00A87816" w:rsidDel="00DA5090" w:rsidRDefault="00E45DBC">
      <w:pPr>
        <w:pStyle w:val="a0"/>
        <w:rPr>
          <w:del w:id="689" w:author="陈定敏" w:date="2023-12-18T13:05:00Z"/>
          <w:rFonts w:cs="Times New Roman"/>
        </w:rPr>
      </w:pPr>
      <w:del w:id="690" w:author="陈定敏" w:date="2023-12-18T13:05:00Z">
        <w:r w:rsidRPr="00A87816" w:rsidDel="00DA5090">
          <w:rPr>
            <w:rFonts w:cs="Times New Roman"/>
          </w:rPr>
          <w:delText>Command example:</w:delText>
        </w:r>
      </w:del>
    </w:p>
    <w:p w:rsidR="007812D1" w:rsidRPr="00A87816" w:rsidDel="00DA5090" w:rsidRDefault="00E45DBC">
      <w:pPr>
        <w:pStyle w:val="a0"/>
        <w:rPr>
          <w:del w:id="691" w:author="陈定敏" w:date="2023-12-18T13:05:00Z"/>
          <w:rFonts w:cs="Times New Roman"/>
        </w:rPr>
      </w:pPr>
      <w:del w:id="692" w:author="陈定敏" w:date="2023-12-18T13:05:00Z">
        <w:r w:rsidRPr="00A87816" w:rsidDel="00DA5090">
          <w:rPr>
            <w:rFonts w:cs="Times New Roman"/>
          </w:rPr>
          <w:delText>unlock</w:delText>
        </w:r>
        <w:r w:rsidR="00480E5B" w:rsidDel="00DA5090">
          <w:rPr>
            <w:rFonts w:cs="Times New Roman"/>
          </w:rPr>
          <w:delText xml:space="preserve"> keypad</w:delText>
        </w:r>
      </w:del>
    </w:p>
    <w:p w:rsidR="007812D1" w:rsidRPr="00A87816" w:rsidDel="00DA5090" w:rsidRDefault="00E45DBC">
      <w:pPr>
        <w:pStyle w:val="SourceCode"/>
        <w:rPr>
          <w:del w:id="693" w:author="陈定敏" w:date="2023-12-18T13:05:00Z"/>
          <w:rFonts w:cs="Times New Roman"/>
        </w:rPr>
      </w:pPr>
      <w:del w:id="694" w:author="陈定敏" w:date="2023-12-18T13:05:00Z">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"fun"</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"unlockKeypad"</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"baseId"</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DecValTok"/>
            <w:rFonts w:ascii="Times New Roman" w:hAnsi="Times New Roman" w:cs="Times New Roman"/>
          </w:rPr>
          <w:delText>1</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"keySnList"</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OtherTok"/>
            <w:rFonts w:ascii="Times New Roman" w:hAnsi="Times New Roman" w:cs="Times New Roman"/>
          </w:rPr>
          <w:delText>[</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"keySn"</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"2111120140"</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Style w:val="Other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"keySn"</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"0005243136"</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Style w:val="Other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"keySn"</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"2111120102"</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OtherTok"/>
            <w:rFonts w:ascii="Times New Roman" w:hAnsi="Times New Roman" w:cs="Times New Roman"/>
          </w:rPr>
          <w:delText>]</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"params"</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"packetTag"</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w:delText>
        </w:r>
        <w:r w:rsidRPr="00A87816" w:rsidDel="00DA5090">
          <w:rPr>
            <w:rFonts w:cs="Times New Roman"/>
          </w:rPr>
          <w:br/>
        </w:r>
        <w:r w:rsidRPr="00A87816" w:rsidDel="00DA5090">
          <w:rPr>
            <w:rStyle w:val="FunctionTok"/>
            <w:rFonts w:ascii="Times New Roman" w:hAnsi="Times New Roman" w:cs="Times New Roman"/>
          </w:rPr>
          <w:delText>}</w:delText>
        </w:r>
      </w:del>
    </w:p>
    <w:p w:rsidR="007812D1" w:rsidRPr="00A87816" w:rsidDel="00DA5090" w:rsidRDefault="007756AC">
      <w:pPr>
        <w:pStyle w:val="FirstParagraph"/>
        <w:rPr>
          <w:del w:id="695" w:author="陈定敏" w:date="2023-12-18T13:05:00Z"/>
          <w:rFonts w:cs="Times New Roman"/>
        </w:rPr>
      </w:pPr>
      <w:del w:id="696" w:author="陈定敏" w:date="2023-12-18T13:05:00Z">
        <w:r w:rsidDel="00DA5090">
          <w:rPr>
            <w:rFonts w:cs="Times New Roman"/>
          </w:rPr>
          <w:delText>Receive</w:delText>
        </w:r>
        <w:r w:rsidR="00E45DBC" w:rsidRPr="00A87816" w:rsidDel="00DA5090">
          <w:rPr>
            <w:rFonts w:cs="Times New Roman"/>
          </w:rPr>
          <w:delText>:</w:delText>
        </w:r>
      </w:del>
    </w:p>
    <w:p w:rsidR="007812D1" w:rsidRPr="00A87816" w:rsidDel="00DA5090" w:rsidRDefault="00E45DBC">
      <w:pPr>
        <w:pStyle w:val="SourceCode"/>
        <w:rPr>
          <w:del w:id="697" w:author="陈定敏" w:date="2023-12-18T13:05:00Z"/>
          <w:rFonts w:cs="Times New Roman"/>
        </w:rPr>
      </w:pPr>
      <w:del w:id="698" w:author="陈定敏" w:date="2023-12-18T13:05:00Z">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"fun"</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"unlockKeypad"</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"baseId"</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DecValTok"/>
            <w:rFonts w:ascii="Times New Roman" w:hAnsi="Times New Roman" w:cs="Times New Roman"/>
          </w:rPr>
          <w:delText>1</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"infos"</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OtherTok"/>
            <w:rFonts w:ascii="Times New Roman" w:hAnsi="Times New Roman" w:cs="Times New Roman"/>
          </w:rPr>
          <w:delText>[</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"keySn"</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"2111120140"</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"state"</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"OK"</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Style w:val="Other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"keySn"</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"0005243136"</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"state"</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"OK"</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Style w:val="Other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"keySn"</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"2111120102"</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"state"</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"OK"</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OtherTok"/>
            <w:rFonts w:ascii="Times New Roman" w:hAnsi="Times New Roman" w:cs="Times New Roman"/>
          </w:rPr>
          <w:delText>]</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"packetTag"</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w:delText>
        </w:r>
        <w:r w:rsidRPr="00A87816" w:rsidDel="00DA5090">
          <w:rPr>
            <w:rFonts w:cs="Times New Roman"/>
          </w:rPr>
          <w:br/>
        </w:r>
        <w:r w:rsidRPr="00A87816" w:rsidDel="00DA5090">
          <w:rPr>
            <w:rStyle w:val="FunctionTok"/>
            <w:rFonts w:ascii="Times New Roman" w:hAnsi="Times New Roman" w:cs="Times New Roman"/>
          </w:rPr>
          <w:delText>}</w:delText>
        </w:r>
      </w:del>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1056"/>
      </w:tblGrid>
      <w:tr w:rsidR="007812D1" w:rsidRPr="00A87816" w:rsidDel="00DA5090" w:rsidTr="00243372">
        <w:trPr>
          <w:cnfStyle w:val="100000000000" w:firstRow="1" w:lastRow="0" w:firstColumn="0" w:lastColumn="0" w:oddVBand="0" w:evenVBand="0" w:oddHBand="0" w:evenHBand="0" w:firstRowFirstColumn="0" w:firstRowLastColumn="0" w:lastRowFirstColumn="0" w:lastRowLastColumn="0"/>
          <w:tblHeader/>
          <w:del w:id="699" w:author="陈定敏" w:date="2023-12-18T13:05:00Z"/>
        </w:trPr>
        <w:tc>
          <w:tcPr>
            <w:tcW w:w="0" w:type="auto"/>
            <w:tcBorders>
              <w:bottom w:val="none" w:sz="0" w:space="0" w:color="auto"/>
            </w:tcBorders>
          </w:tcPr>
          <w:p w:rsidR="007812D1" w:rsidRPr="00A87816" w:rsidDel="00DA5090" w:rsidRDefault="00E45DBC">
            <w:pPr>
              <w:pStyle w:val="Compact"/>
              <w:rPr>
                <w:del w:id="700" w:author="陈定敏" w:date="2023-12-18T13:05:00Z"/>
                <w:rFonts w:cs="Times New Roman"/>
              </w:rPr>
            </w:pPr>
            <w:del w:id="701" w:author="陈定敏" w:date="2023-12-18T13:05:00Z">
              <w:r w:rsidRPr="00A87816" w:rsidDel="00DA5090">
                <w:rPr>
                  <w:rFonts w:cs="Times New Roman"/>
                  <w:b/>
                  <w:bCs/>
                </w:rPr>
                <w:delText>Base station +</w:delText>
              </w:r>
              <w:r w:rsidR="00480E5B" w:rsidDel="00DA5090">
                <w:rPr>
                  <w:rFonts w:cs="Times New Roman"/>
                  <w:b/>
                  <w:bCs/>
                </w:rPr>
                <w:delText xml:space="preserve"> keypad</w:delText>
              </w:r>
            </w:del>
          </w:p>
        </w:tc>
        <w:tc>
          <w:tcPr>
            <w:tcW w:w="0" w:type="auto"/>
            <w:tcBorders>
              <w:bottom w:val="none" w:sz="0" w:space="0" w:color="auto"/>
            </w:tcBorders>
          </w:tcPr>
          <w:p w:rsidR="007812D1" w:rsidRPr="00A87816" w:rsidDel="00DA5090" w:rsidRDefault="00E45DBC">
            <w:pPr>
              <w:pStyle w:val="Compact"/>
              <w:rPr>
                <w:del w:id="702" w:author="陈定敏" w:date="2023-12-18T13:05:00Z"/>
                <w:rFonts w:cs="Times New Roman"/>
              </w:rPr>
            </w:pPr>
            <w:del w:id="703" w:author="陈定敏" w:date="2023-12-18T13:05:00Z">
              <w:r w:rsidRPr="00A87816" w:rsidDel="00DA5090">
                <w:rPr>
                  <w:rFonts w:cs="Times New Roman"/>
                  <w:b/>
                  <w:bCs/>
                </w:rPr>
                <w:delText>support</w:delText>
              </w:r>
            </w:del>
          </w:p>
        </w:tc>
        <w:tc>
          <w:tcPr>
            <w:tcW w:w="0" w:type="auto"/>
            <w:tcBorders>
              <w:bottom w:val="none" w:sz="0" w:space="0" w:color="auto"/>
            </w:tcBorders>
          </w:tcPr>
          <w:p w:rsidR="007812D1" w:rsidRPr="00A87816" w:rsidDel="00DA5090" w:rsidRDefault="00E45DBC">
            <w:pPr>
              <w:pStyle w:val="Compact"/>
              <w:rPr>
                <w:del w:id="704" w:author="陈定敏" w:date="2023-12-18T13:05:00Z"/>
                <w:rFonts w:cs="Times New Roman"/>
              </w:rPr>
            </w:pPr>
            <w:del w:id="705" w:author="陈定敏" w:date="2023-12-18T13:05:00Z">
              <w:r w:rsidRPr="00A87816" w:rsidDel="00DA5090">
                <w:rPr>
                  <w:rFonts w:cs="Times New Roman"/>
                  <w:b/>
                  <w:bCs/>
                </w:rPr>
                <w:delText>Remark</w:delText>
              </w:r>
            </w:del>
          </w:p>
        </w:tc>
      </w:tr>
      <w:tr w:rsidR="007812D1" w:rsidRPr="00A87816" w:rsidDel="00DA5090" w:rsidTr="00243372">
        <w:trPr>
          <w:del w:id="706" w:author="陈定敏" w:date="2023-12-18T13:05:00Z"/>
        </w:trPr>
        <w:tc>
          <w:tcPr>
            <w:tcW w:w="0" w:type="auto"/>
          </w:tcPr>
          <w:p w:rsidR="007812D1" w:rsidRPr="00A87816" w:rsidDel="00DA5090" w:rsidRDefault="00E45DBC">
            <w:pPr>
              <w:pStyle w:val="Compact"/>
              <w:rPr>
                <w:del w:id="707" w:author="陈定敏" w:date="2023-12-18T13:05:00Z"/>
                <w:rFonts w:cs="Times New Roman"/>
              </w:rPr>
            </w:pPr>
            <w:del w:id="708" w:author="陈定敏" w:date="2023-12-18T13:05:00Z">
              <w:r w:rsidRPr="00A87816" w:rsidDel="00DA5090">
                <w:rPr>
                  <w:rFonts w:cs="Times New Roman"/>
                </w:rPr>
                <w:delText>B200-5.8G+T2</w:delText>
              </w:r>
            </w:del>
          </w:p>
        </w:tc>
        <w:tc>
          <w:tcPr>
            <w:tcW w:w="0" w:type="auto"/>
          </w:tcPr>
          <w:p w:rsidR="007812D1" w:rsidRPr="00A87816" w:rsidDel="00DA5090" w:rsidRDefault="00E45DBC">
            <w:pPr>
              <w:pStyle w:val="Compact"/>
              <w:rPr>
                <w:del w:id="709" w:author="陈定敏" w:date="2023-12-18T13:05:00Z"/>
                <w:rFonts w:cs="Times New Roman"/>
              </w:rPr>
            </w:pPr>
            <w:del w:id="710" w:author="陈定敏" w:date="2023-12-18T13:05:00Z">
              <w:r w:rsidRPr="00A87816" w:rsidDel="00DA5090">
                <w:rPr>
                  <w:rFonts w:cs="Times New Roman"/>
                </w:rPr>
                <w:delText>support</w:delText>
              </w:r>
            </w:del>
          </w:p>
        </w:tc>
        <w:tc>
          <w:tcPr>
            <w:tcW w:w="0" w:type="auto"/>
          </w:tcPr>
          <w:p w:rsidR="007812D1" w:rsidRPr="00A87816" w:rsidDel="00DA5090" w:rsidRDefault="007812D1">
            <w:pPr>
              <w:pStyle w:val="Compact"/>
              <w:rPr>
                <w:del w:id="711" w:author="陈定敏" w:date="2023-12-18T13:05:00Z"/>
                <w:rFonts w:cs="Times New Roman"/>
              </w:rPr>
            </w:pPr>
          </w:p>
        </w:tc>
      </w:tr>
    </w:tbl>
    <w:p w:rsidR="007812D1" w:rsidRPr="00A87816" w:rsidRDefault="00E45DBC" w:rsidP="00BF4B64">
      <w:pPr>
        <w:pStyle w:val="4"/>
        <w:numPr>
          <w:ilvl w:val="0"/>
          <w:numId w:val="88"/>
        </w:numPr>
      </w:pPr>
      <w:bookmarkStart w:id="712" w:name="基站追加键盘"/>
      <w:bookmarkEnd w:id="664"/>
      <w:r w:rsidRPr="00A87816">
        <w:lastRenderedPageBreak/>
        <w:t>Base station add</w:t>
      </w:r>
      <w:r w:rsidR="00333372">
        <w:t>s</w:t>
      </w:r>
      <w:r w:rsidR="00480E5B">
        <w:t xml:space="preserve"> keypad</w:t>
      </w:r>
    </w:p>
    <w:p w:rsidR="007812D1" w:rsidRPr="00A87816" w:rsidRDefault="00E45DBC">
      <w:pPr>
        <w:pStyle w:val="FirstParagraph"/>
        <w:rPr>
          <w:rFonts w:cs="Times New Roman"/>
        </w:rPr>
      </w:pPr>
      <w:r w:rsidRPr="00A87816">
        <w:rPr>
          <w:rFonts w:cs="Times New Roman"/>
        </w:rPr>
        <w:t xml:space="preserve">Send: </w:t>
      </w:r>
      <w:r w:rsidRPr="00A87816">
        <w:rPr>
          <w:rFonts w:cs="Times New Roman"/>
        </w:rPr>
        <w:br/>
        <w:t>fun: "addWhiteList" //Add</w:t>
      </w:r>
      <w:r w:rsidR="00480E5B">
        <w:rPr>
          <w:rFonts w:cs="Times New Roman"/>
        </w:rPr>
        <w:t xml:space="preserve"> keypad</w:t>
      </w:r>
      <w:r w:rsidRPr="00A87816">
        <w:rPr>
          <w:rFonts w:cs="Times New Roman"/>
        </w:rPr>
        <w:t xml:space="preserve"> </w:t>
      </w:r>
      <w:r w:rsidRPr="00A87816">
        <w:rPr>
          <w:rFonts w:cs="Times New Roman"/>
        </w:rPr>
        <w:br/>
      </w:r>
      <w:proofErr w:type="gramStart"/>
      <w:r w:rsidRPr="00A87816">
        <w:rPr>
          <w:rFonts w:cs="Times New Roman"/>
        </w:rPr>
        <w:t>params:</w:t>
      </w:r>
      <w:proofErr w:type="gramEnd"/>
      <w:r w:rsidRPr="00A87816">
        <w:rPr>
          <w:rFonts w:cs="Times New Roman"/>
        </w:rPr>
        <w:t>{} //</w:t>
      </w:r>
      <w:r w:rsidR="00480E5B">
        <w:rPr>
          <w:rFonts w:cs="Times New Roman"/>
        </w:rPr>
        <w:t xml:space="preserve">Keypad </w:t>
      </w:r>
      <w:r w:rsidRPr="00A87816">
        <w:rPr>
          <w:rFonts w:cs="Times New Roman"/>
        </w:rPr>
        <w:t xml:space="preserve">sn </w:t>
      </w:r>
      <w:r w:rsidRPr="00A87816">
        <w:rPr>
          <w:rFonts w:cs="Times New Roman"/>
        </w:rPr>
        <w:br/>
        <w:t>keySnList:[ "keySn":"2111120140"] //The list cannot be empty</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"addWhiteList"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"keySnList"</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proofErr w:type="gramStart"/>
      <w:r w:rsidRPr="00A87816">
        <w:rPr>
          <w:rStyle w:val="NormalTok"/>
          <w:rFonts w:ascii="Times New Roman" w:hAnsi="Times New Roman" w:cs="Times New Roman"/>
        </w:rPr>
        <w:t xml:space="preserve"> </w:t>
      </w:r>
      <w:proofErr w:type="gramEnd"/>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"keySn"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"2111120140"</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 xml:space="preserve">Receive: </w:t>
      </w:r>
      <w:r w:rsidRPr="00A87816">
        <w:rPr>
          <w:rFonts w:cs="Times New Roman"/>
        </w:rPr>
        <w:br/>
        <w:t xml:space="preserve">fun: "whiteList" </w:t>
      </w:r>
      <w:r w:rsidRPr="00A87816">
        <w:rPr>
          <w:rFonts w:cs="Times New Roman"/>
        </w:rPr>
        <w:br/>
        <w:t xml:space="preserve">baseId: 1//Base station ID </w:t>
      </w:r>
      <w:r w:rsidRPr="00A87816">
        <w:rPr>
          <w:rFonts w:cs="Times New Roman"/>
        </w:rPr>
        <w:br/>
      </w:r>
      <w:proofErr w:type="gramStart"/>
      <w:r w:rsidRPr="00A87816">
        <w:rPr>
          <w:rFonts w:cs="Times New Roman"/>
        </w:rPr>
        <w:t>infos:</w:t>
      </w:r>
      <w:proofErr w:type="gramEnd"/>
      <w:r w:rsidRPr="00A87816">
        <w:rPr>
          <w:rFonts w:cs="Times New Roman"/>
        </w:rPr>
        <w:t>{}//</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97"/>
        <w:gridCol w:w="1677"/>
        <w:gridCol w:w="2804"/>
      </w:tblGrid>
      <w:tr w:rsidR="007812D1" w:rsidRPr="00A87816" w:rsidTr="00243372">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keySn</w:t>
            </w:r>
          </w:p>
        </w:tc>
        <w:tc>
          <w:tcPr>
            <w:tcW w:w="0" w:type="auto"/>
          </w:tcPr>
          <w:p w:rsidR="007812D1" w:rsidRPr="00A87816" w:rsidRDefault="00480E5B">
            <w:pPr>
              <w:pStyle w:val="Compact"/>
              <w:rPr>
                <w:rFonts w:cs="Times New Roman"/>
              </w:rPr>
            </w:pPr>
            <w:r>
              <w:rPr>
                <w:rFonts w:cs="Times New Roman"/>
              </w:rPr>
              <w:t>KeypadSN</w:t>
            </w:r>
          </w:p>
        </w:tc>
        <w:tc>
          <w:tcPr>
            <w:tcW w:w="0" w:type="auto"/>
          </w:tcPr>
          <w:p w:rsidR="007812D1" w:rsidRPr="00A87816" w:rsidRDefault="007812D1">
            <w:pPr>
              <w:pStyle w:val="Compact"/>
              <w:rPr>
                <w:rFonts w:cs="Times New Roman"/>
              </w:rPr>
            </w:pP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state</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status</w:t>
            </w:r>
          </w:p>
        </w:tc>
        <w:tc>
          <w:tcPr>
            <w:tcW w:w="0" w:type="auto"/>
          </w:tcPr>
          <w:p w:rsidR="007812D1" w:rsidRPr="00A87816" w:rsidRDefault="00E45DBC">
            <w:pPr>
              <w:pStyle w:val="Compact"/>
              <w:rPr>
                <w:rFonts w:cs="Times New Roman"/>
              </w:rPr>
            </w:pPr>
            <w:r w:rsidRPr="00A87816">
              <w:rPr>
                <w:rFonts w:cs="Times New Roman"/>
              </w:rPr>
              <w:t>OK: Success</w:t>
            </w:r>
          </w:p>
        </w:tc>
      </w:tr>
    </w:tbl>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"whiteList"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"keySn"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"1837454012"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1056"/>
      </w:tblGrid>
      <w:tr w:rsidR="007812D1" w:rsidRPr="00A87816" w:rsidTr="00243372">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Base station +</w:t>
            </w:r>
            <w:r w:rsidR="00480E5B">
              <w:rPr>
                <w:rFonts w:cs="Times New Roman"/>
                <w:b/>
                <w:bCs/>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Remark</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B200-2.4G+S6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r w:rsidR="007812D1" w:rsidRPr="00A87816" w:rsidTr="00243372">
        <w:tc>
          <w:tcPr>
            <w:tcW w:w="0" w:type="auto"/>
          </w:tcPr>
          <w:p w:rsidR="007812D1" w:rsidRPr="00A87816" w:rsidRDefault="00E45DBC">
            <w:pPr>
              <w:pStyle w:val="Compact"/>
              <w:rPr>
                <w:rFonts w:cs="Times New Roman"/>
              </w:rPr>
            </w:pPr>
            <w:del w:id="713" w:author="陈定敏" w:date="2023-12-18T13:05:00Z">
              <w:r w:rsidRPr="00A87816" w:rsidDel="00DA5090">
                <w:rPr>
                  <w:rFonts w:cs="Times New Roman"/>
                </w:rPr>
                <w:delText>B200-5.8G+T2</w:delText>
              </w:r>
            </w:del>
          </w:p>
        </w:tc>
        <w:tc>
          <w:tcPr>
            <w:tcW w:w="0" w:type="auto"/>
          </w:tcPr>
          <w:p w:rsidR="007812D1" w:rsidRPr="00A87816" w:rsidRDefault="00E45DBC">
            <w:pPr>
              <w:pStyle w:val="Compact"/>
              <w:rPr>
                <w:rFonts w:cs="Times New Roman"/>
              </w:rPr>
            </w:pPr>
            <w:del w:id="714" w:author="陈定敏" w:date="2023-12-18T13:05:00Z">
              <w:r w:rsidRPr="00A87816" w:rsidDel="00DA5090">
                <w:rPr>
                  <w:rFonts w:cs="Times New Roman"/>
                </w:rPr>
                <w:delText>support</w:delText>
              </w:r>
            </w:del>
          </w:p>
        </w:tc>
        <w:tc>
          <w:tcPr>
            <w:tcW w:w="0" w:type="auto"/>
          </w:tcPr>
          <w:p w:rsidR="007812D1" w:rsidRPr="00A87816" w:rsidRDefault="007812D1">
            <w:pPr>
              <w:pStyle w:val="Compact"/>
              <w:rPr>
                <w:rFonts w:cs="Times New Roman"/>
              </w:rPr>
            </w:pPr>
          </w:p>
        </w:tc>
      </w:tr>
    </w:tbl>
    <w:p w:rsidR="007812D1" w:rsidRPr="00A87816" w:rsidRDefault="00E45DBC" w:rsidP="00BF4B64">
      <w:pPr>
        <w:pStyle w:val="4"/>
        <w:numPr>
          <w:ilvl w:val="0"/>
          <w:numId w:val="89"/>
        </w:numPr>
      </w:pPr>
      <w:bookmarkStart w:id="715" w:name="基站删除键盘"/>
      <w:bookmarkEnd w:id="712"/>
      <w:r w:rsidRPr="00A87816">
        <w:t>Base station deletes</w:t>
      </w:r>
      <w:r w:rsidR="00480E5B">
        <w:t xml:space="preserve"> keypad</w:t>
      </w:r>
    </w:p>
    <w:p w:rsidR="007812D1" w:rsidRPr="00A87816" w:rsidRDefault="00E45DBC">
      <w:pPr>
        <w:pStyle w:val="FirstParagraph"/>
        <w:rPr>
          <w:rFonts w:cs="Times New Roman"/>
        </w:rPr>
      </w:pPr>
      <w:r w:rsidRPr="00A87816">
        <w:rPr>
          <w:rFonts w:cs="Times New Roman"/>
        </w:rPr>
        <w:t xml:space="preserve">Send: </w:t>
      </w:r>
      <w:r w:rsidRPr="00A87816">
        <w:rPr>
          <w:rFonts w:cs="Times New Roman"/>
        </w:rPr>
        <w:br/>
        <w:t>fun: "delWhiteList" //Kick out the</w:t>
      </w:r>
      <w:r w:rsidR="00480E5B">
        <w:rPr>
          <w:rFonts w:cs="Times New Roman"/>
        </w:rPr>
        <w:t xml:space="preserve"> keypad</w:t>
      </w:r>
      <w:r w:rsidRPr="00A87816">
        <w:rPr>
          <w:rFonts w:cs="Times New Roman"/>
        </w:rPr>
        <w:t>, delete the</w:t>
      </w:r>
      <w:r w:rsidR="00480E5B">
        <w:rPr>
          <w:rFonts w:cs="Times New Roman"/>
        </w:rPr>
        <w:t xml:space="preserve"> keypad</w:t>
      </w:r>
      <w:r w:rsidRPr="00A87816">
        <w:rPr>
          <w:rFonts w:cs="Times New Roman"/>
        </w:rPr>
        <w:t xml:space="preserve"> </w:t>
      </w:r>
      <w:r w:rsidRPr="00A87816">
        <w:rPr>
          <w:rFonts w:cs="Times New Roman"/>
        </w:rPr>
        <w:br/>
      </w:r>
      <w:proofErr w:type="gramStart"/>
      <w:r w:rsidRPr="00A87816">
        <w:rPr>
          <w:rFonts w:cs="Times New Roman"/>
        </w:rPr>
        <w:t>params:</w:t>
      </w:r>
      <w:proofErr w:type="gramEnd"/>
      <w:r w:rsidRPr="00A87816">
        <w:rPr>
          <w:rFonts w:cs="Times New Roman"/>
        </w:rPr>
        <w:t>{} //</w:t>
      </w:r>
      <w:r w:rsidR="00480E5B">
        <w:rPr>
          <w:rFonts w:cs="Times New Roman"/>
        </w:rPr>
        <w:t xml:space="preserve">Keypad </w:t>
      </w:r>
      <w:r w:rsidRPr="00A87816">
        <w:rPr>
          <w:rFonts w:cs="Times New Roman"/>
        </w:rPr>
        <w:t xml:space="preserve">sn </w:t>
      </w:r>
      <w:r w:rsidRPr="00A87816">
        <w:rPr>
          <w:rFonts w:cs="Times New Roman"/>
        </w:rPr>
        <w:br/>
        <w:t>keySnList:[ "keySn":"2111120140"] //The list cannot be empty</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lastRenderedPageBreak/>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"delWhiteList"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"keySnList"</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proofErr w:type="gramStart"/>
      <w:r w:rsidRPr="00A87816">
        <w:rPr>
          <w:rStyle w:val="NormalTok"/>
          <w:rFonts w:ascii="Times New Roman" w:hAnsi="Times New Roman" w:cs="Times New Roman"/>
        </w:rPr>
        <w:t xml:space="preserve"> </w:t>
      </w:r>
      <w:proofErr w:type="gramEnd"/>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"keySn"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"2111120140"</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 xml:space="preserve">Receive: </w:t>
      </w:r>
      <w:r w:rsidRPr="00A87816">
        <w:rPr>
          <w:rFonts w:cs="Times New Roman"/>
        </w:rPr>
        <w:br/>
        <w:t xml:space="preserve">fun: "delWhiteList" </w:t>
      </w:r>
      <w:r w:rsidRPr="00A87816">
        <w:rPr>
          <w:rFonts w:cs="Times New Roman"/>
        </w:rPr>
        <w:br/>
        <w:t xml:space="preserve">baseId: 1//Base station ID </w:t>
      </w:r>
      <w:r w:rsidRPr="00A87816">
        <w:rPr>
          <w:rFonts w:cs="Times New Roman"/>
        </w:rPr>
        <w:br/>
      </w:r>
      <w:proofErr w:type="gramStart"/>
      <w:r w:rsidRPr="00A87816">
        <w:rPr>
          <w:rFonts w:cs="Times New Roman"/>
        </w:rPr>
        <w:t>infos:</w:t>
      </w:r>
      <w:proofErr w:type="gramEnd"/>
      <w:r w:rsidRPr="00A87816">
        <w:rPr>
          <w:rFonts w:cs="Times New Roman"/>
        </w:rPr>
        <w:t>{}//</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97"/>
        <w:gridCol w:w="1677"/>
        <w:gridCol w:w="2804"/>
      </w:tblGrid>
      <w:tr w:rsidR="007812D1" w:rsidRPr="00A87816" w:rsidTr="00243372">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keySn</w:t>
            </w:r>
          </w:p>
        </w:tc>
        <w:tc>
          <w:tcPr>
            <w:tcW w:w="0" w:type="auto"/>
          </w:tcPr>
          <w:p w:rsidR="007812D1" w:rsidRPr="00A87816" w:rsidRDefault="00480E5B">
            <w:pPr>
              <w:pStyle w:val="Compact"/>
              <w:rPr>
                <w:rFonts w:cs="Times New Roman"/>
              </w:rPr>
            </w:pPr>
            <w:r>
              <w:rPr>
                <w:rFonts w:cs="Times New Roman"/>
              </w:rPr>
              <w:t>KeypadSN</w:t>
            </w:r>
          </w:p>
        </w:tc>
        <w:tc>
          <w:tcPr>
            <w:tcW w:w="0" w:type="auto"/>
          </w:tcPr>
          <w:p w:rsidR="007812D1" w:rsidRPr="00A87816" w:rsidRDefault="007812D1">
            <w:pPr>
              <w:pStyle w:val="Compact"/>
              <w:rPr>
                <w:rFonts w:cs="Times New Roman"/>
              </w:rPr>
            </w:pP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state</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status</w:t>
            </w:r>
          </w:p>
        </w:tc>
        <w:tc>
          <w:tcPr>
            <w:tcW w:w="0" w:type="auto"/>
          </w:tcPr>
          <w:p w:rsidR="007812D1" w:rsidRPr="00A87816" w:rsidRDefault="00E45DBC">
            <w:pPr>
              <w:pStyle w:val="Compact"/>
              <w:rPr>
                <w:rFonts w:cs="Times New Roman"/>
              </w:rPr>
            </w:pPr>
            <w:r w:rsidRPr="00A87816">
              <w:rPr>
                <w:rFonts w:cs="Times New Roman"/>
              </w:rPr>
              <w:t>OK: Success</w:t>
            </w:r>
          </w:p>
        </w:tc>
      </w:tr>
    </w:tbl>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"delWhiteList"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"keySn"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"1837454012"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 xml:space="preserve">} </w:t>
      </w:r>
      <w:r w:rsidRPr="00A87816">
        <w:rPr>
          <w:rFonts w:cs="Times New Roman"/>
        </w:rPr>
        <w:br/>
      </w:r>
      <w:r w:rsidRPr="00A87816">
        <w:rPr>
          <w:rStyle w:val="FunctionTok"/>
          <w:rFonts w:ascii="Times New Roman" w:hAnsi="Times New Roman" w:cs="Times New Roman"/>
        </w:rPr>
        <w:t>}</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1056"/>
      </w:tblGrid>
      <w:tr w:rsidR="007812D1" w:rsidRPr="00A87816" w:rsidTr="00243372">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Base station +</w:t>
            </w:r>
            <w:r w:rsidR="00480E5B">
              <w:rPr>
                <w:rFonts w:cs="Times New Roman"/>
                <w:b/>
                <w:bCs/>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Remark</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B200-2.4G+S6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bl>
    <w:p w:rsidR="007812D1" w:rsidRPr="00A87816" w:rsidRDefault="00E45DBC" w:rsidP="00BF4B64">
      <w:pPr>
        <w:pStyle w:val="4"/>
        <w:numPr>
          <w:ilvl w:val="0"/>
          <w:numId w:val="90"/>
        </w:numPr>
      </w:pPr>
      <w:bookmarkStart w:id="716" w:name="基站清掉所有键盘"/>
      <w:bookmarkEnd w:id="715"/>
      <w:r w:rsidRPr="00A87816">
        <w:t>Base station clears all</w:t>
      </w:r>
      <w:r w:rsidR="00480E5B">
        <w:t xml:space="preserve"> keypad</w:t>
      </w:r>
      <w:r w:rsidRPr="00A87816">
        <w:t>s</w:t>
      </w:r>
    </w:p>
    <w:p w:rsidR="007812D1" w:rsidRPr="00A87816" w:rsidRDefault="00E45DBC">
      <w:pPr>
        <w:pStyle w:val="FirstParagraph"/>
        <w:rPr>
          <w:rFonts w:cs="Times New Roman"/>
        </w:rPr>
      </w:pPr>
      <w:r w:rsidRPr="00A87816">
        <w:rPr>
          <w:rFonts w:cs="Times New Roman"/>
        </w:rPr>
        <w:t xml:space="preserve">Send: </w:t>
      </w:r>
      <w:r w:rsidRPr="00A87816">
        <w:rPr>
          <w:rFonts w:cs="Times New Roman"/>
        </w:rPr>
        <w:br/>
        <w:t>fun: "clearWhiteList" //Clear all</w:t>
      </w:r>
      <w:r w:rsidR="00480E5B">
        <w:rPr>
          <w:rFonts w:cs="Times New Roman"/>
        </w:rPr>
        <w:t xml:space="preserve"> keypad</w:t>
      </w:r>
      <w:r w:rsidRPr="00A87816">
        <w:rPr>
          <w:rFonts w:cs="Times New Roman"/>
        </w:rPr>
        <w:t xml:space="preserve">s </w:t>
      </w:r>
      <w:r w:rsidRPr="00A87816">
        <w:rPr>
          <w:rFonts w:cs="Times New Roman"/>
        </w:rPr>
        <w:br/>
      </w:r>
      <w:proofErr w:type="gramStart"/>
      <w:r w:rsidRPr="00A87816">
        <w:rPr>
          <w:rFonts w:cs="Times New Roman"/>
        </w:rPr>
        <w:t>params:</w:t>
      </w:r>
      <w:proofErr w:type="gramEnd"/>
      <w:r w:rsidRPr="00A87816">
        <w:rPr>
          <w:rFonts w:cs="Times New Roman"/>
        </w:rPr>
        <w:t>{} //None</w:t>
      </w:r>
    </w:p>
    <w:p w:rsidR="007812D1" w:rsidRPr="00A87816" w:rsidRDefault="007812D1">
      <w:pPr>
        <w:pStyle w:val="a0"/>
        <w:rPr>
          <w:rFonts w:cs="Times New Roman"/>
        </w:rPr>
      </w:pP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"clearWhiteList"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 xml:space="preserve">Receive: </w:t>
      </w:r>
      <w:r w:rsidRPr="00A87816">
        <w:rPr>
          <w:rFonts w:cs="Times New Roman"/>
        </w:rPr>
        <w:br/>
        <w:t xml:space="preserve">fun: "clearWhiteList" </w:t>
      </w:r>
      <w:r w:rsidRPr="00A87816">
        <w:rPr>
          <w:rFonts w:cs="Times New Roman"/>
        </w:rPr>
        <w:br/>
      </w:r>
      <w:r w:rsidRPr="00A87816">
        <w:rPr>
          <w:rFonts w:cs="Times New Roman"/>
        </w:rPr>
        <w:lastRenderedPageBreak/>
        <w:t xml:space="preserve">baseId: 1//Base station ID </w:t>
      </w:r>
      <w:r w:rsidRPr="00A87816">
        <w:rPr>
          <w:rFonts w:cs="Times New Roman"/>
        </w:rPr>
        <w:br/>
      </w:r>
      <w:proofErr w:type="gramStart"/>
      <w:r w:rsidRPr="00A87816">
        <w:rPr>
          <w:rFonts w:cs="Times New Roman"/>
        </w:rPr>
        <w:t>infos:</w:t>
      </w:r>
      <w:proofErr w:type="gramEnd"/>
      <w:r w:rsidRPr="00A87816">
        <w:rPr>
          <w:rFonts w:cs="Times New Roman"/>
        </w:rPr>
        <w:t>{}//</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97"/>
        <w:gridCol w:w="1677"/>
        <w:gridCol w:w="2804"/>
      </w:tblGrid>
      <w:tr w:rsidR="007812D1" w:rsidRPr="00A87816" w:rsidTr="00243372">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state</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status</w:t>
            </w:r>
          </w:p>
        </w:tc>
        <w:tc>
          <w:tcPr>
            <w:tcW w:w="0" w:type="auto"/>
          </w:tcPr>
          <w:p w:rsidR="007812D1" w:rsidRPr="00A87816" w:rsidRDefault="00E45DBC">
            <w:pPr>
              <w:pStyle w:val="Compact"/>
              <w:rPr>
                <w:rFonts w:cs="Times New Roman"/>
              </w:rPr>
            </w:pPr>
            <w:r w:rsidRPr="00A87816">
              <w:rPr>
                <w:rFonts w:cs="Times New Roman"/>
              </w:rPr>
              <w:t>OK: Success</w:t>
            </w:r>
          </w:p>
        </w:tc>
      </w:tr>
    </w:tbl>
    <w:p w:rsidR="00243372" w:rsidRDefault="00243372">
      <w:pPr>
        <w:pStyle w:val="SourceCode"/>
        <w:rPr>
          <w:rStyle w:val="FunctionTok"/>
          <w:rFonts w:ascii="Times New Roman" w:hAnsi="Times New Roman" w:cs="Times New Roman"/>
          <w:lang w:eastAsia="zh-CN"/>
        </w:rPr>
      </w:pP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"clearWhiteList"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 xml:space="preserve">} </w:t>
      </w:r>
      <w:r w:rsidRPr="00A87816">
        <w:rPr>
          <w:rFonts w:cs="Times New Roman"/>
        </w:rPr>
        <w:br/>
      </w:r>
      <w:r w:rsidRPr="00A87816">
        <w:rPr>
          <w:rStyle w:val="FunctionTok"/>
          <w:rFonts w:ascii="Times New Roman" w:hAnsi="Times New Roman" w:cs="Times New Roman"/>
        </w:rPr>
        <w:t>}</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1056"/>
      </w:tblGrid>
      <w:tr w:rsidR="007812D1" w:rsidRPr="00A87816" w:rsidTr="00243372">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Base station +</w:t>
            </w:r>
            <w:r w:rsidR="00480E5B">
              <w:rPr>
                <w:rFonts w:cs="Times New Roman"/>
                <w:b/>
                <w:bCs/>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Remark</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B200-2.4G+S6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EA3100-2.4G+S62</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bl>
    <w:p w:rsidR="007812D1" w:rsidRPr="00A87816" w:rsidRDefault="00480E5B" w:rsidP="00BF4B64">
      <w:pPr>
        <w:pStyle w:val="4"/>
        <w:numPr>
          <w:ilvl w:val="0"/>
          <w:numId w:val="91"/>
        </w:numPr>
      </w:pPr>
      <w:bookmarkStart w:id="717" w:name="键盘关机时间"/>
      <w:bookmarkEnd w:id="716"/>
      <w:r>
        <w:t xml:space="preserve">Keypad </w:t>
      </w:r>
      <w:r w:rsidR="00E45DBC" w:rsidRPr="00A87816">
        <w:t>shutdown time</w:t>
      </w:r>
    </w:p>
    <w:p w:rsidR="007812D1" w:rsidRPr="00A87816" w:rsidRDefault="00E45DBC">
      <w:pPr>
        <w:pStyle w:val="FirstParagraph"/>
        <w:rPr>
          <w:rFonts w:cs="Times New Roman"/>
        </w:rPr>
      </w:pPr>
      <w:r w:rsidRPr="00A87816">
        <w:rPr>
          <w:rFonts w:cs="Times New Roman"/>
        </w:rPr>
        <w:t xml:space="preserve">Read </w:t>
      </w:r>
      <w:r w:rsidRPr="00A87816">
        <w:rPr>
          <w:rFonts w:cs="Times New Roman"/>
        </w:rPr>
        <w:br/>
        <w:t xml:space="preserve">and send: </w:t>
      </w:r>
      <w:r w:rsidRPr="00A87816">
        <w:rPr>
          <w:rFonts w:cs="Times New Roman"/>
        </w:rPr>
        <w:br/>
        <w:t>fun: "readKeypadAutoPowerOffLevel" //Read</w:t>
      </w:r>
      <w:r w:rsidR="00480E5B">
        <w:rPr>
          <w:rFonts w:cs="Times New Roman"/>
        </w:rPr>
        <w:t xml:space="preserve"> keypad</w:t>
      </w:r>
      <w:r w:rsidRPr="00A87816">
        <w:rPr>
          <w:rFonts w:cs="Times New Roman"/>
        </w:rPr>
        <w:t xml:space="preserve"> shutdown time level </w:t>
      </w:r>
      <w:r w:rsidRPr="00A87816">
        <w:rPr>
          <w:rFonts w:cs="Times New Roman"/>
        </w:rPr>
        <w:br/>
        <w:t xml:space="preserve">baseId: 0//0~32 (the command does not send baseID, the default is 0, which means reading all base stations) </w:t>
      </w:r>
      <w:r w:rsidRPr="00A87816">
        <w:rPr>
          <w:rFonts w:cs="Times New Roman"/>
        </w:rPr>
        <w:br/>
        <w:t>params: {"value":0}//</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97"/>
        <w:gridCol w:w="2969"/>
        <w:gridCol w:w="2996"/>
      </w:tblGrid>
      <w:tr w:rsidR="007812D1" w:rsidRPr="00A87816" w:rsidTr="00243372">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value</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shutdown time level</w:t>
            </w:r>
          </w:p>
        </w:tc>
        <w:tc>
          <w:tcPr>
            <w:tcW w:w="0" w:type="auto"/>
          </w:tcPr>
          <w:p w:rsidR="007812D1" w:rsidRPr="00A87816" w:rsidRDefault="00333372">
            <w:pPr>
              <w:pStyle w:val="Compact"/>
              <w:rPr>
                <w:rFonts w:cs="Times New Roman"/>
              </w:rPr>
            </w:pPr>
            <w:r>
              <w:rPr>
                <w:rFonts w:cs="Times New Roman"/>
              </w:rPr>
              <w:t xml:space="preserve">0: </w:t>
            </w:r>
            <w:r w:rsidR="00E45DBC" w:rsidRPr="00A87816">
              <w:rPr>
                <w:rFonts w:cs="Times New Roman"/>
              </w:rPr>
              <w:t xml:space="preserve">30 seconds </w:t>
            </w:r>
            <w:r w:rsidR="00E45DBC" w:rsidRPr="00A87816">
              <w:rPr>
                <w:rFonts w:cs="Times New Roman"/>
              </w:rPr>
              <w:br/>
              <w:t>1:</w:t>
            </w:r>
            <w:r>
              <w:rPr>
                <w:rFonts w:cs="Times New Roman"/>
              </w:rPr>
              <w:t xml:space="preserve"> </w:t>
            </w:r>
            <w:r w:rsidR="00E45DBC" w:rsidRPr="00A87816">
              <w:rPr>
                <w:rFonts w:cs="Times New Roman"/>
              </w:rPr>
              <w:t xml:space="preserve">2 minutes </w:t>
            </w:r>
            <w:r w:rsidR="00E45DBC" w:rsidRPr="00A87816">
              <w:rPr>
                <w:rFonts w:cs="Times New Roman"/>
              </w:rPr>
              <w:br/>
              <w:t>2:</w:t>
            </w:r>
            <w:r>
              <w:rPr>
                <w:rFonts w:cs="Times New Roman"/>
              </w:rPr>
              <w:t xml:space="preserve"> </w:t>
            </w:r>
            <w:r w:rsidR="00E45DBC" w:rsidRPr="00A87816">
              <w:rPr>
                <w:rFonts w:cs="Times New Roman"/>
              </w:rPr>
              <w:t xml:space="preserve">10 minutes </w:t>
            </w:r>
            <w:r w:rsidR="00E45DBC" w:rsidRPr="00A87816">
              <w:rPr>
                <w:rFonts w:cs="Times New Roman"/>
              </w:rPr>
              <w:br/>
              <w:t>3:</w:t>
            </w:r>
            <w:r>
              <w:rPr>
                <w:rFonts w:cs="Times New Roman"/>
              </w:rPr>
              <w:t xml:space="preserve"> </w:t>
            </w:r>
            <w:r w:rsidR="00E45DBC" w:rsidRPr="00A87816">
              <w:rPr>
                <w:rFonts w:cs="Times New Roman"/>
              </w:rPr>
              <w:t xml:space="preserve">45 minutes </w:t>
            </w:r>
            <w:r w:rsidR="00E45DBC" w:rsidRPr="00A87816">
              <w:rPr>
                <w:rFonts w:cs="Times New Roman"/>
              </w:rPr>
              <w:br/>
              <w:t>255: No automatic shutdown</w:t>
            </w:r>
          </w:p>
        </w:tc>
      </w:tr>
    </w:tbl>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"readKeypadAutoPowerOffLevel"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 xml:space="preserve">Write </w:t>
      </w:r>
      <w:r w:rsidRPr="00A87816">
        <w:rPr>
          <w:rFonts w:cs="Times New Roman"/>
        </w:rPr>
        <w:br/>
        <w:t xml:space="preserve">and send: </w:t>
      </w:r>
      <w:r w:rsidRPr="00A87816">
        <w:rPr>
          <w:rFonts w:cs="Times New Roman"/>
        </w:rPr>
        <w:br/>
        <w:t>fun: "writeKeypadAutoPowerOffLevel" //Write</w:t>
      </w:r>
      <w:r w:rsidR="00480E5B">
        <w:rPr>
          <w:rFonts w:cs="Times New Roman"/>
        </w:rPr>
        <w:t xml:space="preserve"> keypad</w:t>
      </w:r>
      <w:r w:rsidRPr="00A87816">
        <w:rPr>
          <w:rFonts w:cs="Times New Roman"/>
        </w:rPr>
        <w:t xml:space="preserve"> shutdown time level </w:t>
      </w:r>
      <w:r w:rsidRPr="00A87816">
        <w:rPr>
          <w:rFonts w:cs="Times New Roman"/>
        </w:rPr>
        <w:br/>
      </w:r>
      <w:r w:rsidRPr="00A87816">
        <w:rPr>
          <w:rFonts w:cs="Times New Roman"/>
        </w:rPr>
        <w:lastRenderedPageBreak/>
        <w:t xml:space="preserve">baseId: 1//1~32 (base station must be specified) </w:t>
      </w:r>
      <w:r w:rsidRPr="00A87816">
        <w:rPr>
          <w:rFonts w:cs="Times New Roman"/>
        </w:rPr>
        <w:br/>
        <w:t>params: {"value":"0"}//</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"writeKeypadAutoPowerOffLevel"</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proofErr w:type="gramStart"/>
      <w:r w:rsidRPr="00A87816">
        <w:rPr>
          <w:rStyle w:val="NormalTok"/>
          <w:rFonts w:ascii="Times New Roman" w:hAnsi="Times New Roman" w:cs="Times New Roman"/>
        </w:rPr>
        <w:t xml:space="preserve"> </w:t>
      </w:r>
      <w:proofErr w:type="gramEnd"/>
      <w:r w:rsidRPr="00A87816">
        <w:rPr>
          <w:rStyle w:val="NormalTok"/>
          <w:rFonts w:ascii="Times New Roman" w:hAnsi="Times New Roman" w:cs="Times New Roman"/>
        </w:rPr>
        <w:t xml:space="preserve"> </w:t>
      </w:r>
      <w:r w:rsidRPr="00A87816">
        <w:rPr>
          <w:rStyle w:val="DataTypeTok"/>
          <w:rFonts w:ascii="Times New Roman" w:hAnsi="Times New Roman" w:cs="Times New Roman"/>
        </w:rPr>
        <w:t>"value"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"0"</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 xml:space="preserve">Return </w:t>
      </w:r>
      <w:r w:rsidRPr="00A87816">
        <w:rPr>
          <w:rFonts w:cs="Times New Roman"/>
        </w:rPr>
        <w:br/>
      </w:r>
      <w:r w:rsidR="00333372">
        <w:rPr>
          <w:rFonts w:cs="Times New Roman"/>
        </w:rPr>
        <w:t>R</w:t>
      </w:r>
      <w:r w:rsidRPr="00A87816">
        <w:rPr>
          <w:rFonts w:cs="Times New Roman"/>
        </w:rPr>
        <w:t xml:space="preserve">eceive: </w:t>
      </w:r>
      <w:r w:rsidRPr="00A87816">
        <w:rPr>
          <w:rFonts w:cs="Times New Roman"/>
        </w:rPr>
        <w:br/>
        <w:t xml:space="preserve">fun: "keypadAutoPowerOffLevel" </w:t>
      </w:r>
      <w:r w:rsidRPr="00A87816">
        <w:rPr>
          <w:rFonts w:cs="Times New Roman"/>
        </w:rPr>
        <w:br/>
        <w:t xml:space="preserve">baseId: 1//Base station ID </w:t>
      </w:r>
      <w:r w:rsidRPr="00A87816">
        <w:rPr>
          <w:rFonts w:cs="Times New Roman"/>
        </w:rPr>
        <w:br/>
      </w:r>
      <w:proofErr w:type="gramStart"/>
      <w:r w:rsidRPr="00A87816">
        <w:rPr>
          <w:rFonts w:cs="Times New Roman"/>
        </w:rPr>
        <w:t>infos:</w:t>
      </w:r>
      <w:proofErr w:type="gramEnd"/>
      <w:r w:rsidRPr="00A87816">
        <w:rPr>
          <w:rFonts w:cs="Times New Roman"/>
        </w:rPr>
        <w:t>{"value":"0"}//Return</w:t>
      </w:r>
      <w:r w:rsidR="00480E5B">
        <w:rPr>
          <w:rFonts w:cs="Times New Roman"/>
        </w:rPr>
        <w:t xml:space="preserve"> keypad</w:t>
      </w:r>
      <w:r w:rsidRPr="00A87816">
        <w:rPr>
          <w:rFonts w:cs="Times New Roman"/>
        </w:rPr>
        <w:t xml:space="preserve"> shutdown time level </w:t>
      </w:r>
      <w:r w:rsidRPr="00A87816">
        <w:rPr>
          <w:rFonts w:cs="Times New Roman"/>
        </w:rPr>
        <w:b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"keypadAutoPowerOffLevel"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"value"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"0"</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1056"/>
      </w:tblGrid>
      <w:tr w:rsidR="007812D1" w:rsidRPr="00A87816" w:rsidTr="00243372">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Base station +</w:t>
            </w:r>
            <w:r w:rsidR="00480E5B">
              <w:rPr>
                <w:rFonts w:cs="Times New Roman"/>
                <w:b/>
                <w:bCs/>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Remark</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All series</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bl>
    <w:p w:rsidR="007812D1" w:rsidRPr="00A87816" w:rsidDel="00DA5090" w:rsidRDefault="00E45DBC" w:rsidP="00BF4B64">
      <w:pPr>
        <w:pStyle w:val="4"/>
        <w:numPr>
          <w:ilvl w:val="0"/>
          <w:numId w:val="92"/>
        </w:numPr>
        <w:rPr>
          <w:del w:id="718" w:author="陈定敏" w:date="2023-12-18T13:06:00Z"/>
        </w:rPr>
      </w:pPr>
      <w:bookmarkStart w:id="719" w:name="基础参数配置"/>
      <w:bookmarkEnd w:id="717"/>
      <w:del w:id="720" w:author="陈定敏" w:date="2023-12-18T13:06:00Z">
        <w:r w:rsidRPr="00A87816" w:rsidDel="00DA5090">
          <w:delText>Basic parameter configuration</w:delText>
        </w:r>
      </w:del>
    </w:p>
    <w:p w:rsidR="007812D1" w:rsidRPr="00A87816" w:rsidDel="00DA5090" w:rsidRDefault="00E45DBC">
      <w:pPr>
        <w:pStyle w:val="FirstParagraph"/>
        <w:rPr>
          <w:del w:id="721" w:author="陈定敏" w:date="2023-12-18T13:06:00Z"/>
          <w:rFonts w:cs="Times New Roman"/>
        </w:rPr>
      </w:pPr>
      <w:del w:id="722" w:author="陈定敏" w:date="2023-12-18T13:06:00Z">
        <w:r w:rsidRPr="00A87816" w:rsidDel="00DA5090">
          <w:rPr>
            <w:rFonts w:cs="Times New Roman"/>
          </w:rPr>
          <w:delText xml:space="preserve">Read </w:delText>
        </w:r>
        <w:r w:rsidRPr="00A87816" w:rsidDel="00DA5090">
          <w:rPr>
            <w:rFonts w:cs="Times New Roman"/>
          </w:rPr>
          <w:br/>
          <w:delText xml:space="preserve">and send: </w:delText>
        </w:r>
        <w:r w:rsidRPr="00A87816" w:rsidDel="00DA5090">
          <w:rPr>
            <w:rFonts w:cs="Times New Roman"/>
          </w:rPr>
          <w:br/>
          <w:delText xml:space="preserve">fun: "readBaseStationBaseConfig" //Read base station BaseConfig </w:delText>
        </w:r>
        <w:r w:rsidRPr="00A87816" w:rsidDel="00DA5090">
          <w:rPr>
            <w:rFonts w:cs="Times New Roman"/>
          </w:rPr>
          <w:br/>
          <w:delText xml:space="preserve">baseId: 0// 0~32 (the command does not send baseID, the default is 0, which means reading all base stations) </w:delText>
        </w:r>
        <w:r w:rsidRPr="00A87816" w:rsidDel="00DA5090">
          <w:rPr>
            <w:rFonts w:cs="Times New Roman"/>
          </w:rPr>
          <w:br/>
          <w:delText>params: {}//can be left blank</w:delText>
        </w:r>
      </w:del>
    </w:p>
    <w:p w:rsidR="007812D1" w:rsidRPr="00A87816" w:rsidDel="00DA5090" w:rsidRDefault="00E45DBC">
      <w:pPr>
        <w:pStyle w:val="a0"/>
        <w:rPr>
          <w:del w:id="723" w:author="陈定敏" w:date="2023-12-18T13:06:00Z"/>
          <w:rFonts w:cs="Times New Roman"/>
        </w:rPr>
      </w:pPr>
      <w:del w:id="724" w:author="陈定敏" w:date="2023-12-18T13:06:00Z">
        <w:r w:rsidRPr="00A87816" w:rsidDel="00DA5090">
          <w:rPr>
            <w:rFonts w:cs="Times New Roman"/>
          </w:rPr>
          <w:delText>Command example:</w:delText>
        </w:r>
      </w:del>
    </w:p>
    <w:p w:rsidR="007812D1" w:rsidRPr="00A87816" w:rsidDel="00DA5090" w:rsidRDefault="00E45DBC">
      <w:pPr>
        <w:pStyle w:val="SourceCode"/>
        <w:rPr>
          <w:del w:id="725" w:author="陈定敏" w:date="2023-12-18T13:06:00Z"/>
          <w:rFonts w:cs="Times New Roman"/>
        </w:rPr>
      </w:pPr>
      <w:del w:id="726" w:author="陈定敏" w:date="2023-12-18T13:06:00Z">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 xml:space="preserve">"fun" </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 xml:space="preserve">"readBaseStationBaseConfig"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 xml:space="preserve">"baseId" </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DecValTok"/>
            <w:rFonts w:ascii="Times New Roman" w:hAnsi="Times New Roman" w:cs="Times New Roman"/>
          </w:rPr>
          <w:delText xml:space="preserve">0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 xml:space="preserve">"packetTag" </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 xml:space="preserve">"1" </w:delText>
        </w:r>
        <w:r w:rsidRPr="00A87816" w:rsidDel="00DA5090">
          <w:rPr>
            <w:rFonts w:cs="Times New Roman"/>
          </w:rPr>
          <w:br/>
        </w:r>
        <w:r w:rsidRPr="00A87816" w:rsidDel="00DA5090">
          <w:rPr>
            <w:rStyle w:val="FunctionTok"/>
            <w:rFonts w:ascii="Times New Roman" w:hAnsi="Times New Roman" w:cs="Times New Roman"/>
          </w:rPr>
          <w:delText>}</w:delText>
        </w:r>
      </w:del>
    </w:p>
    <w:p w:rsidR="007812D1" w:rsidDel="00DA5090" w:rsidRDefault="00E45DBC">
      <w:pPr>
        <w:pStyle w:val="FirstParagraph"/>
        <w:rPr>
          <w:del w:id="727" w:author="陈定敏" w:date="2023-12-18T13:06:00Z"/>
          <w:rFonts w:cs="Times New Roman"/>
          <w:lang w:eastAsia="zh-CN"/>
        </w:rPr>
      </w:pPr>
      <w:del w:id="728" w:author="陈定敏" w:date="2023-12-18T13:06:00Z">
        <w:r w:rsidRPr="00A87816" w:rsidDel="00DA5090">
          <w:rPr>
            <w:rFonts w:cs="Times New Roman"/>
          </w:rPr>
          <w:lastRenderedPageBreak/>
          <w:delText xml:space="preserve">Write </w:delText>
        </w:r>
        <w:r w:rsidRPr="00A87816" w:rsidDel="00DA5090">
          <w:rPr>
            <w:rFonts w:cs="Times New Roman"/>
          </w:rPr>
          <w:br/>
          <w:delText xml:space="preserve">and send: </w:delText>
        </w:r>
        <w:r w:rsidRPr="00A87816" w:rsidDel="00DA5090">
          <w:rPr>
            <w:rFonts w:cs="Times New Roman"/>
          </w:rPr>
          <w:br/>
          <w:delText xml:space="preserve">fun: "writeBaseStationBaseConfig" //Write base station BaseConfig </w:delText>
        </w:r>
        <w:r w:rsidRPr="00A87816" w:rsidDel="00DA5090">
          <w:rPr>
            <w:rFonts w:cs="Times New Roman"/>
          </w:rPr>
          <w:br/>
          <w:delText xml:space="preserve">baseId: 1 //1~32 (base station must be specified) </w:delText>
        </w:r>
        <w:r w:rsidRPr="00A87816" w:rsidDel="00DA5090">
          <w:rPr>
            <w:rFonts w:cs="Times New Roman"/>
          </w:rPr>
          <w:br/>
          <w:delText>params: {}//</w:delText>
        </w:r>
      </w:del>
    </w:p>
    <w:p w:rsidR="00243372" w:rsidDel="00DA5090" w:rsidRDefault="00243372" w:rsidP="00243372">
      <w:pPr>
        <w:pStyle w:val="a0"/>
        <w:rPr>
          <w:del w:id="729" w:author="陈定敏" w:date="2023-12-18T13:06:00Z"/>
          <w:lang w:eastAsia="zh-CN"/>
        </w:rPr>
      </w:pPr>
    </w:p>
    <w:p w:rsidR="00243372" w:rsidRPr="00243372" w:rsidDel="00DA5090" w:rsidRDefault="00243372" w:rsidP="00243372">
      <w:pPr>
        <w:pStyle w:val="a0"/>
        <w:rPr>
          <w:del w:id="730" w:author="陈定敏" w:date="2023-12-18T13:06:00Z"/>
          <w:lang w:eastAsia="zh-CN"/>
        </w:rPr>
      </w:pP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496"/>
        <w:gridCol w:w="3289"/>
        <w:gridCol w:w="2804"/>
      </w:tblGrid>
      <w:tr w:rsidR="007812D1" w:rsidRPr="00A87816" w:rsidDel="00DA5090" w:rsidTr="00243372">
        <w:trPr>
          <w:cnfStyle w:val="100000000000" w:firstRow="1" w:lastRow="0" w:firstColumn="0" w:lastColumn="0" w:oddVBand="0" w:evenVBand="0" w:oddHBand="0" w:evenHBand="0" w:firstRowFirstColumn="0" w:firstRowLastColumn="0" w:lastRowFirstColumn="0" w:lastRowLastColumn="0"/>
          <w:tblHeader/>
          <w:del w:id="731" w:author="陈定敏" w:date="2023-12-18T13:06:00Z"/>
        </w:trPr>
        <w:tc>
          <w:tcPr>
            <w:tcW w:w="0" w:type="auto"/>
            <w:tcBorders>
              <w:bottom w:val="none" w:sz="0" w:space="0" w:color="auto"/>
            </w:tcBorders>
          </w:tcPr>
          <w:p w:rsidR="007812D1" w:rsidRPr="00A87816" w:rsidDel="00DA5090" w:rsidRDefault="00E45DBC">
            <w:pPr>
              <w:pStyle w:val="Compact"/>
              <w:rPr>
                <w:del w:id="732" w:author="陈定敏" w:date="2023-12-18T13:06:00Z"/>
                <w:rFonts w:cs="Times New Roman"/>
              </w:rPr>
            </w:pPr>
            <w:del w:id="733" w:author="陈定敏" w:date="2023-12-18T13:06:00Z">
              <w:r w:rsidRPr="00A87816" w:rsidDel="00DA5090">
                <w:rPr>
                  <w:rFonts w:cs="Times New Roman"/>
                  <w:b/>
                  <w:bCs/>
                </w:rPr>
                <w:delText>Json field</w:delText>
              </w:r>
            </w:del>
          </w:p>
        </w:tc>
        <w:tc>
          <w:tcPr>
            <w:tcW w:w="0" w:type="auto"/>
            <w:tcBorders>
              <w:bottom w:val="none" w:sz="0" w:space="0" w:color="auto"/>
            </w:tcBorders>
          </w:tcPr>
          <w:p w:rsidR="007812D1" w:rsidRPr="00A87816" w:rsidDel="00DA5090" w:rsidRDefault="00E45DBC">
            <w:pPr>
              <w:pStyle w:val="Compact"/>
              <w:rPr>
                <w:del w:id="734" w:author="陈定敏" w:date="2023-12-18T13:06:00Z"/>
                <w:rFonts w:cs="Times New Roman"/>
              </w:rPr>
            </w:pPr>
            <w:del w:id="735" w:author="陈定敏" w:date="2023-12-18T13:06:00Z">
              <w:r w:rsidRPr="00A87816" w:rsidDel="00DA5090">
                <w:rPr>
                  <w:rFonts w:cs="Times New Roman"/>
                  <w:b/>
                  <w:bCs/>
                </w:rPr>
                <w:delText>Field meaning</w:delText>
              </w:r>
            </w:del>
          </w:p>
        </w:tc>
        <w:tc>
          <w:tcPr>
            <w:tcW w:w="0" w:type="auto"/>
            <w:tcBorders>
              <w:bottom w:val="none" w:sz="0" w:space="0" w:color="auto"/>
            </w:tcBorders>
          </w:tcPr>
          <w:p w:rsidR="007812D1" w:rsidRPr="00A87816" w:rsidDel="00DA5090" w:rsidRDefault="00E45DBC">
            <w:pPr>
              <w:pStyle w:val="Compact"/>
              <w:rPr>
                <w:del w:id="736" w:author="陈定敏" w:date="2023-12-18T13:06:00Z"/>
                <w:rFonts w:cs="Times New Roman"/>
              </w:rPr>
            </w:pPr>
            <w:del w:id="737" w:author="陈定敏" w:date="2023-12-18T13:06:00Z">
              <w:r w:rsidRPr="00A87816" w:rsidDel="00DA5090">
                <w:rPr>
                  <w:rFonts w:cs="Times New Roman"/>
                  <w:b/>
                  <w:bCs/>
                </w:rPr>
                <w:delText>Assignment and meaning</w:delText>
              </w:r>
            </w:del>
          </w:p>
        </w:tc>
      </w:tr>
      <w:tr w:rsidR="007812D1" w:rsidRPr="00A87816" w:rsidDel="00DA5090" w:rsidTr="00243372">
        <w:trPr>
          <w:del w:id="738" w:author="陈定敏" w:date="2023-12-18T13:06:00Z"/>
        </w:trPr>
        <w:tc>
          <w:tcPr>
            <w:tcW w:w="0" w:type="auto"/>
          </w:tcPr>
          <w:p w:rsidR="007812D1" w:rsidRPr="00A87816" w:rsidDel="00DA5090" w:rsidRDefault="00E45DBC">
            <w:pPr>
              <w:pStyle w:val="Compact"/>
              <w:rPr>
                <w:del w:id="739" w:author="陈定敏" w:date="2023-12-18T13:06:00Z"/>
                <w:rFonts w:cs="Times New Roman"/>
              </w:rPr>
            </w:pPr>
            <w:del w:id="740" w:author="陈定敏" w:date="2023-12-18T13:06:00Z">
              <w:r w:rsidRPr="00A87816" w:rsidDel="00DA5090">
                <w:rPr>
                  <w:rFonts w:cs="Times New Roman"/>
                </w:rPr>
                <w:delText>bootVibraton</w:delText>
              </w:r>
            </w:del>
          </w:p>
        </w:tc>
        <w:tc>
          <w:tcPr>
            <w:tcW w:w="0" w:type="auto"/>
          </w:tcPr>
          <w:p w:rsidR="007812D1" w:rsidRPr="00A87816" w:rsidDel="00DA5090" w:rsidRDefault="00E45DBC">
            <w:pPr>
              <w:pStyle w:val="Compact"/>
              <w:rPr>
                <w:del w:id="741" w:author="陈定敏" w:date="2023-12-18T13:06:00Z"/>
                <w:rFonts w:cs="Times New Roman"/>
              </w:rPr>
            </w:pPr>
            <w:del w:id="742" w:author="陈定敏" w:date="2023-12-18T13:06:00Z">
              <w:r w:rsidRPr="00A87816" w:rsidDel="00DA5090">
                <w:rPr>
                  <w:rFonts w:cs="Times New Roman"/>
                </w:rPr>
                <w:delText>Vibration at startup</w:delText>
              </w:r>
            </w:del>
          </w:p>
        </w:tc>
        <w:tc>
          <w:tcPr>
            <w:tcW w:w="0" w:type="auto"/>
          </w:tcPr>
          <w:p w:rsidR="007812D1" w:rsidRPr="00A87816" w:rsidDel="00DA5090" w:rsidRDefault="00E45DBC">
            <w:pPr>
              <w:pStyle w:val="Compact"/>
              <w:rPr>
                <w:del w:id="743" w:author="陈定敏" w:date="2023-12-18T13:06:00Z"/>
                <w:rFonts w:cs="Times New Roman"/>
              </w:rPr>
            </w:pPr>
            <w:del w:id="744" w:author="陈定敏" w:date="2023-12-18T13:06:00Z">
              <w:r w:rsidRPr="00A87816" w:rsidDel="00DA5090">
                <w:rPr>
                  <w:rFonts w:cs="Times New Roman"/>
                </w:rPr>
                <w:delText xml:space="preserve">0: off </w:delText>
              </w:r>
              <w:r w:rsidRPr="00A87816" w:rsidDel="00DA5090">
                <w:rPr>
                  <w:rFonts w:cs="Times New Roman"/>
                </w:rPr>
                <w:br/>
                <w:delText>1: on</w:delText>
              </w:r>
            </w:del>
          </w:p>
        </w:tc>
      </w:tr>
      <w:tr w:rsidR="007812D1" w:rsidRPr="00A87816" w:rsidDel="00DA5090" w:rsidTr="00243372">
        <w:trPr>
          <w:del w:id="745" w:author="陈定敏" w:date="2023-12-18T13:06:00Z"/>
        </w:trPr>
        <w:tc>
          <w:tcPr>
            <w:tcW w:w="0" w:type="auto"/>
          </w:tcPr>
          <w:p w:rsidR="007812D1" w:rsidRPr="00A87816" w:rsidDel="00DA5090" w:rsidRDefault="00E45DBC">
            <w:pPr>
              <w:pStyle w:val="Compact"/>
              <w:rPr>
                <w:del w:id="746" w:author="陈定敏" w:date="2023-12-18T13:06:00Z"/>
                <w:rFonts w:cs="Times New Roman"/>
              </w:rPr>
            </w:pPr>
            <w:del w:id="747" w:author="陈定敏" w:date="2023-12-18T13:06:00Z">
              <w:r w:rsidRPr="00A87816" w:rsidDel="00DA5090">
                <w:rPr>
                  <w:rFonts w:cs="Times New Roman"/>
                </w:rPr>
                <w:delText>voteVibraton</w:delText>
              </w:r>
            </w:del>
          </w:p>
        </w:tc>
        <w:tc>
          <w:tcPr>
            <w:tcW w:w="0" w:type="auto"/>
          </w:tcPr>
          <w:p w:rsidR="007812D1" w:rsidRPr="00A87816" w:rsidDel="00DA5090" w:rsidRDefault="00333372" w:rsidP="00333372">
            <w:pPr>
              <w:pStyle w:val="Compact"/>
              <w:rPr>
                <w:del w:id="748" w:author="陈定敏" w:date="2023-12-18T13:06:00Z"/>
                <w:rFonts w:cs="Times New Roman"/>
              </w:rPr>
            </w:pPr>
            <w:del w:id="749" w:author="陈定敏" w:date="2023-12-18T13:06:00Z">
              <w:r w:rsidRPr="00A87816" w:rsidDel="00DA5090">
                <w:rPr>
                  <w:rFonts w:cs="Times New Roman"/>
                </w:rPr>
                <w:delText>Vibration at</w:delText>
              </w:r>
              <w:r w:rsidR="00E45DBC" w:rsidRPr="00A87816" w:rsidDel="00DA5090">
                <w:rPr>
                  <w:rFonts w:cs="Times New Roman"/>
                </w:rPr>
                <w:delText xml:space="preserve"> answer</w:delText>
              </w:r>
              <w:r w:rsidDel="00DA5090">
                <w:rPr>
                  <w:rFonts w:cs="Times New Roman"/>
                </w:rPr>
                <w:delText>ing</w:delText>
              </w:r>
              <w:r w:rsidR="00E45DBC" w:rsidRPr="00A87816" w:rsidDel="00DA5090">
                <w:rPr>
                  <w:rFonts w:cs="Times New Roman"/>
                </w:rPr>
                <w:delText xml:space="preserve"> </w:delText>
              </w:r>
              <w:r w:rsidDel="00DA5090">
                <w:rPr>
                  <w:rFonts w:cs="Times New Roman"/>
                </w:rPr>
                <w:delText>question</w:delText>
              </w:r>
            </w:del>
          </w:p>
        </w:tc>
        <w:tc>
          <w:tcPr>
            <w:tcW w:w="0" w:type="auto"/>
          </w:tcPr>
          <w:p w:rsidR="007812D1" w:rsidRPr="00A87816" w:rsidDel="00DA5090" w:rsidRDefault="00E45DBC">
            <w:pPr>
              <w:pStyle w:val="Compact"/>
              <w:rPr>
                <w:del w:id="750" w:author="陈定敏" w:date="2023-12-18T13:06:00Z"/>
                <w:rFonts w:cs="Times New Roman"/>
              </w:rPr>
            </w:pPr>
            <w:del w:id="751" w:author="陈定敏" w:date="2023-12-18T13:06:00Z">
              <w:r w:rsidRPr="00A87816" w:rsidDel="00DA5090">
                <w:rPr>
                  <w:rFonts w:cs="Times New Roman"/>
                </w:rPr>
                <w:delText xml:space="preserve">0: off </w:delText>
              </w:r>
              <w:r w:rsidRPr="00A87816" w:rsidDel="00DA5090">
                <w:rPr>
                  <w:rFonts w:cs="Times New Roman"/>
                </w:rPr>
                <w:br/>
                <w:delText>1: on</w:delText>
              </w:r>
            </w:del>
          </w:p>
        </w:tc>
      </w:tr>
      <w:tr w:rsidR="007812D1" w:rsidRPr="00A87816" w:rsidDel="00DA5090" w:rsidTr="00243372">
        <w:trPr>
          <w:del w:id="752" w:author="陈定敏" w:date="2023-12-18T13:06:00Z"/>
        </w:trPr>
        <w:tc>
          <w:tcPr>
            <w:tcW w:w="0" w:type="auto"/>
          </w:tcPr>
          <w:p w:rsidR="007812D1" w:rsidRPr="00A87816" w:rsidDel="00DA5090" w:rsidRDefault="00E45DBC">
            <w:pPr>
              <w:pStyle w:val="Compact"/>
              <w:rPr>
                <w:del w:id="753" w:author="陈定敏" w:date="2023-12-18T13:06:00Z"/>
                <w:rFonts w:cs="Times New Roman"/>
              </w:rPr>
            </w:pPr>
            <w:del w:id="754" w:author="陈定敏" w:date="2023-12-18T13:06:00Z">
              <w:r w:rsidRPr="00A87816" w:rsidDel="00DA5090">
                <w:rPr>
                  <w:rFonts w:cs="Times New Roman"/>
                </w:rPr>
                <w:delText>led</w:delText>
              </w:r>
            </w:del>
          </w:p>
        </w:tc>
        <w:tc>
          <w:tcPr>
            <w:tcW w:w="0" w:type="auto"/>
          </w:tcPr>
          <w:p w:rsidR="007812D1" w:rsidRPr="00A87816" w:rsidDel="00DA5090" w:rsidRDefault="00E45DBC">
            <w:pPr>
              <w:pStyle w:val="Compact"/>
              <w:rPr>
                <w:del w:id="755" w:author="陈定敏" w:date="2023-12-18T13:06:00Z"/>
                <w:rFonts w:cs="Times New Roman"/>
              </w:rPr>
            </w:pPr>
            <w:del w:id="756" w:author="陈定敏" w:date="2023-12-18T13:06:00Z">
              <w:r w:rsidRPr="00A87816" w:rsidDel="00DA5090">
                <w:rPr>
                  <w:rFonts w:cs="Times New Roman"/>
                </w:rPr>
                <w:delText>light switch</w:delText>
              </w:r>
            </w:del>
          </w:p>
        </w:tc>
        <w:tc>
          <w:tcPr>
            <w:tcW w:w="0" w:type="auto"/>
          </w:tcPr>
          <w:p w:rsidR="007812D1" w:rsidRPr="00A87816" w:rsidDel="00DA5090" w:rsidRDefault="00E45DBC">
            <w:pPr>
              <w:pStyle w:val="Compact"/>
              <w:rPr>
                <w:del w:id="757" w:author="陈定敏" w:date="2023-12-18T13:06:00Z"/>
                <w:rFonts w:cs="Times New Roman"/>
              </w:rPr>
            </w:pPr>
            <w:del w:id="758" w:author="陈定敏" w:date="2023-12-18T13:06:00Z">
              <w:r w:rsidRPr="00A87816" w:rsidDel="00DA5090">
                <w:rPr>
                  <w:rFonts w:cs="Times New Roman"/>
                </w:rPr>
                <w:delText xml:space="preserve">0: off </w:delText>
              </w:r>
              <w:r w:rsidRPr="00A87816" w:rsidDel="00DA5090">
                <w:rPr>
                  <w:rFonts w:cs="Times New Roman"/>
                </w:rPr>
                <w:br/>
                <w:delText>1: on</w:delText>
              </w:r>
            </w:del>
          </w:p>
        </w:tc>
      </w:tr>
    </w:tbl>
    <w:p w:rsidR="007812D1" w:rsidRPr="00A87816" w:rsidDel="00DA5090" w:rsidRDefault="00E45DBC">
      <w:pPr>
        <w:pStyle w:val="a0"/>
        <w:rPr>
          <w:del w:id="759" w:author="陈定敏" w:date="2023-12-18T13:06:00Z"/>
          <w:rFonts w:cs="Times New Roman"/>
        </w:rPr>
      </w:pPr>
      <w:del w:id="760" w:author="陈定敏" w:date="2023-12-18T13:06:00Z">
        <w:r w:rsidRPr="00A87816" w:rsidDel="00DA5090">
          <w:rPr>
            <w:rFonts w:cs="Times New Roman"/>
          </w:rPr>
          <w:delText>Command example:</w:delText>
        </w:r>
      </w:del>
    </w:p>
    <w:p w:rsidR="007812D1" w:rsidRPr="00A87816" w:rsidDel="00DA5090" w:rsidRDefault="00E45DBC">
      <w:pPr>
        <w:pStyle w:val="SourceCode"/>
        <w:rPr>
          <w:del w:id="761" w:author="陈定敏" w:date="2023-12-18T13:06:00Z"/>
          <w:rFonts w:cs="Times New Roman"/>
        </w:rPr>
      </w:pPr>
      <w:del w:id="762" w:author="陈定敏" w:date="2023-12-18T13:06:00Z">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"fun"</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"writeBaseStationBaseConfig"</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"baseId"</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DecValTok"/>
            <w:rFonts w:ascii="Times New Roman" w:hAnsi="Times New Roman" w:cs="Times New Roman"/>
          </w:rPr>
          <w:delText>1</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"params"</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"bootVibraton"</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"voteVibraton"</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"led"</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"packetTag"</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w:delText>
        </w:r>
        <w:r w:rsidRPr="00A87816" w:rsidDel="00DA5090">
          <w:rPr>
            <w:rFonts w:cs="Times New Roman"/>
          </w:rPr>
          <w:br/>
        </w:r>
        <w:r w:rsidRPr="00A87816" w:rsidDel="00DA5090">
          <w:rPr>
            <w:rStyle w:val="FunctionTok"/>
            <w:rFonts w:ascii="Times New Roman" w:hAnsi="Times New Roman" w:cs="Times New Roman"/>
          </w:rPr>
          <w:delText>}</w:delText>
        </w:r>
      </w:del>
    </w:p>
    <w:p w:rsidR="007812D1" w:rsidRPr="00A87816" w:rsidDel="00DA5090" w:rsidRDefault="00E45DBC">
      <w:pPr>
        <w:pStyle w:val="FirstParagraph"/>
        <w:rPr>
          <w:del w:id="763" w:author="陈定敏" w:date="2023-12-18T13:06:00Z"/>
          <w:rFonts w:cs="Times New Roman"/>
        </w:rPr>
      </w:pPr>
      <w:del w:id="764" w:author="陈定敏" w:date="2023-12-18T13:06:00Z">
        <w:r w:rsidRPr="00A87816" w:rsidDel="00DA5090">
          <w:rPr>
            <w:rFonts w:cs="Times New Roman"/>
          </w:rPr>
          <w:delText xml:space="preserve">Return </w:delText>
        </w:r>
        <w:r w:rsidRPr="00A87816" w:rsidDel="00DA5090">
          <w:rPr>
            <w:rFonts w:cs="Times New Roman"/>
          </w:rPr>
          <w:br/>
        </w:r>
        <w:r w:rsidR="00333372" w:rsidDel="00DA5090">
          <w:rPr>
            <w:rFonts w:cs="Times New Roman"/>
          </w:rPr>
          <w:delText>R</w:delText>
        </w:r>
        <w:r w:rsidRPr="00A87816" w:rsidDel="00DA5090">
          <w:rPr>
            <w:rFonts w:cs="Times New Roman"/>
          </w:rPr>
          <w:delText xml:space="preserve">eceive: </w:delText>
        </w:r>
        <w:r w:rsidRPr="00A87816" w:rsidDel="00DA5090">
          <w:rPr>
            <w:rFonts w:cs="Times New Roman"/>
          </w:rPr>
          <w:br/>
          <w:delText xml:space="preserve">fun: "baseStationBaseConfig" </w:delText>
        </w:r>
        <w:r w:rsidRPr="00A87816" w:rsidDel="00DA5090">
          <w:rPr>
            <w:rFonts w:cs="Times New Roman"/>
          </w:rPr>
          <w:br/>
          <w:delText>baseId: 1//Base s</w:delText>
        </w:r>
        <w:r w:rsidR="00333372" w:rsidDel="00DA5090">
          <w:rPr>
            <w:rFonts w:cs="Times New Roman"/>
          </w:rPr>
          <w:delText xml:space="preserve">tation ID </w:delText>
        </w:r>
        <w:r w:rsidR="00333372" w:rsidDel="00DA5090">
          <w:rPr>
            <w:rFonts w:cs="Times New Roman"/>
          </w:rPr>
          <w:br/>
          <w:delText xml:space="preserve">infos:{ }//Return </w:delText>
        </w:r>
        <w:r w:rsidRPr="00A87816" w:rsidDel="00DA5090">
          <w:rPr>
            <w:rFonts w:cs="Times New Roman"/>
          </w:rPr>
          <w:delText>the base station</w:delText>
        </w:r>
      </w:del>
    </w:p>
    <w:p w:rsidR="007812D1" w:rsidRPr="00A87816" w:rsidDel="00DA5090" w:rsidRDefault="00E45DBC">
      <w:pPr>
        <w:pStyle w:val="a0"/>
        <w:rPr>
          <w:del w:id="765" w:author="陈定敏" w:date="2023-12-18T13:06:00Z"/>
          <w:rFonts w:cs="Times New Roman"/>
        </w:rPr>
      </w:pPr>
      <w:del w:id="766" w:author="陈定敏" w:date="2023-12-18T13:06:00Z">
        <w:r w:rsidRPr="00A87816" w:rsidDel="00DA5090">
          <w:rPr>
            <w:rFonts w:cs="Times New Roman"/>
          </w:rPr>
          <w:delText>Command example:</w:delText>
        </w:r>
      </w:del>
    </w:p>
    <w:p w:rsidR="007812D1" w:rsidRPr="00A87816" w:rsidDel="00DA5090" w:rsidRDefault="00E45DBC">
      <w:pPr>
        <w:pStyle w:val="SourceCode"/>
        <w:rPr>
          <w:del w:id="767" w:author="陈定敏" w:date="2023-12-18T13:06:00Z"/>
          <w:rFonts w:cs="Times New Roman"/>
        </w:rPr>
      </w:pPr>
      <w:del w:id="768" w:author="陈定敏" w:date="2023-12-18T13:06:00Z">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"fun"</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"baseStationBaseConfig"</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"baseId"</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DecValTok"/>
            <w:rFonts w:ascii="Times New Roman" w:hAnsi="Times New Roman" w:cs="Times New Roman"/>
          </w:rPr>
          <w:delText>1</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"infos"</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"bootVibraton"</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"voteVibraton"</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"led"</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"packetTag"</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w:delText>
        </w:r>
        <w:r w:rsidRPr="00A87816" w:rsidDel="00DA5090">
          <w:rPr>
            <w:rFonts w:cs="Times New Roman"/>
          </w:rPr>
          <w:br/>
        </w:r>
        <w:r w:rsidRPr="00A87816" w:rsidDel="00DA5090">
          <w:rPr>
            <w:rStyle w:val="FunctionTok"/>
            <w:rFonts w:ascii="Times New Roman" w:hAnsi="Times New Roman" w:cs="Times New Roman"/>
          </w:rPr>
          <w:delText>}</w:delText>
        </w:r>
      </w:del>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1056"/>
      </w:tblGrid>
      <w:tr w:rsidR="007812D1" w:rsidRPr="00A87816" w:rsidDel="00DA5090" w:rsidTr="00243372">
        <w:trPr>
          <w:cnfStyle w:val="100000000000" w:firstRow="1" w:lastRow="0" w:firstColumn="0" w:lastColumn="0" w:oddVBand="0" w:evenVBand="0" w:oddHBand="0" w:evenHBand="0" w:firstRowFirstColumn="0" w:firstRowLastColumn="0" w:lastRowFirstColumn="0" w:lastRowLastColumn="0"/>
          <w:tblHeader/>
          <w:del w:id="769" w:author="陈定敏" w:date="2023-12-18T13:06:00Z"/>
        </w:trPr>
        <w:tc>
          <w:tcPr>
            <w:tcW w:w="0" w:type="auto"/>
            <w:tcBorders>
              <w:bottom w:val="none" w:sz="0" w:space="0" w:color="auto"/>
            </w:tcBorders>
          </w:tcPr>
          <w:p w:rsidR="007812D1" w:rsidRPr="00A87816" w:rsidDel="00DA5090" w:rsidRDefault="00E45DBC">
            <w:pPr>
              <w:pStyle w:val="Compact"/>
              <w:rPr>
                <w:del w:id="770" w:author="陈定敏" w:date="2023-12-18T13:06:00Z"/>
                <w:rFonts w:cs="Times New Roman"/>
              </w:rPr>
            </w:pPr>
            <w:del w:id="771" w:author="陈定敏" w:date="2023-12-18T13:06:00Z">
              <w:r w:rsidRPr="00A87816" w:rsidDel="00DA5090">
                <w:rPr>
                  <w:rFonts w:cs="Times New Roman"/>
                  <w:b/>
                  <w:bCs/>
                </w:rPr>
                <w:lastRenderedPageBreak/>
                <w:delText>Base station +</w:delText>
              </w:r>
              <w:r w:rsidR="00480E5B" w:rsidDel="00DA5090">
                <w:rPr>
                  <w:rFonts w:cs="Times New Roman"/>
                  <w:b/>
                  <w:bCs/>
                </w:rPr>
                <w:delText xml:space="preserve"> keypad</w:delText>
              </w:r>
            </w:del>
          </w:p>
        </w:tc>
        <w:tc>
          <w:tcPr>
            <w:tcW w:w="0" w:type="auto"/>
            <w:tcBorders>
              <w:bottom w:val="none" w:sz="0" w:space="0" w:color="auto"/>
            </w:tcBorders>
          </w:tcPr>
          <w:p w:rsidR="007812D1" w:rsidRPr="00A87816" w:rsidDel="00DA5090" w:rsidRDefault="00E45DBC">
            <w:pPr>
              <w:pStyle w:val="Compact"/>
              <w:rPr>
                <w:del w:id="772" w:author="陈定敏" w:date="2023-12-18T13:06:00Z"/>
                <w:rFonts w:cs="Times New Roman"/>
              </w:rPr>
            </w:pPr>
            <w:del w:id="773" w:author="陈定敏" w:date="2023-12-18T13:06:00Z">
              <w:r w:rsidRPr="00A87816" w:rsidDel="00DA5090">
                <w:rPr>
                  <w:rFonts w:cs="Times New Roman"/>
                  <w:b/>
                  <w:bCs/>
                </w:rPr>
                <w:delText>support</w:delText>
              </w:r>
            </w:del>
          </w:p>
        </w:tc>
        <w:tc>
          <w:tcPr>
            <w:tcW w:w="0" w:type="auto"/>
            <w:tcBorders>
              <w:bottom w:val="none" w:sz="0" w:space="0" w:color="auto"/>
            </w:tcBorders>
          </w:tcPr>
          <w:p w:rsidR="007812D1" w:rsidRPr="00A87816" w:rsidDel="00DA5090" w:rsidRDefault="00E45DBC">
            <w:pPr>
              <w:pStyle w:val="Compact"/>
              <w:rPr>
                <w:del w:id="774" w:author="陈定敏" w:date="2023-12-18T13:06:00Z"/>
                <w:rFonts w:cs="Times New Roman"/>
              </w:rPr>
            </w:pPr>
            <w:del w:id="775" w:author="陈定敏" w:date="2023-12-18T13:06:00Z">
              <w:r w:rsidRPr="00A87816" w:rsidDel="00DA5090">
                <w:rPr>
                  <w:rFonts w:cs="Times New Roman"/>
                  <w:b/>
                  <w:bCs/>
                </w:rPr>
                <w:delText>Remark</w:delText>
              </w:r>
            </w:del>
          </w:p>
        </w:tc>
      </w:tr>
      <w:tr w:rsidR="007812D1" w:rsidRPr="00A87816" w:rsidDel="00DA5090" w:rsidTr="00243372">
        <w:trPr>
          <w:del w:id="776" w:author="陈定敏" w:date="2023-12-18T13:06:00Z"/>
        </w:trPr>
        <w:tc>
          <w:tcPr>
            <w:tcW w:w="0" w:type="auto"/>
          </w:tcPr>
          <w:p w:rsidR="007812D1" w:rsidRPr="00A87816" w:rsidDel="00DA5090" w:rsidRDefault="00E45DBC">
            <w:pPr>
              <w:pStyle w:val="Compact"/>
              <w:rPr>
                <w:del w:id="777" w:author="陈定敏" w:date="2023-12-18T13:06:00Z"/>
                <w:rFonts w:cs="Times New Roman"/>
              </w:rPr>
            </w:pPr>
            <w:del w:id="778" w:author="陈定敏" w:date="2023-12-18T13:06:00Z">
              <w:r w:rsidRPr="00A87816" w:rsidDel="00DA5090">
                <w:rPr>
                  <w:rFonts w:cs="Times New Roman"/>
                </w:rPr>
                <w:delText>B200-5.8G+T2</w:delText>
              </w:r>
            </w:del>
          </w:p>
        </w:tc>
        <w:tc>
          <w:tcPr>
            <w:tcW w:w="0" w:type="auto"/>
          </w:tcPr>
          <w:p w:rsidR="007812D1" w:rsidRPr="00A87816" w:rsidDel="00DA5090" w:rsidRDefault="00E45DBC">
            <w:pPr>
              <w:pStyle w:val="Compact"/>
              <w:rPr>
                <w:del w:id="779" w:author="陈定敏" w:date="2023-12-18T13:06:00Z"/>
                <w:rFonts w:cs="Times New Roman"/>
              </w:rPr>
            </w:pPr>
            <w:del w:id="780" w:author="陈定敏" w:date="2023-12-18T13:06:00Z">
              <w:r w:rsidRPr="00A87816" w:rsidDel="00DA5090">
                <w:rPr>
                  <w:rFonts w:cs="Times New Roman"/>
                </w:rPr>
                <w:delText>support</w:delText>
              </w:r>
            </w:del>
          </w:p>
        </w:tc>
        <w:tc>
          <w:tcPr>
            <w:tcW w:w="0" w:type="auto"/>
          </w:tcPr>
          <w:p w:rsidR="007812D1" w:rsidRPr="00A87816" w:rsidDel="00DA5090" w:rsidRDefault="007812D1">
            <w:pPr>
              <w:pStyle w:val="Compact"/>
              <w:rPr>
                <w:del w:id="781" w:author="陈定敏" w:date="2023-12-18T13:06:00Z"/>
                <w:rFonts w:cs="Times New Roman"/>
              </w:rPr>
            </w:pPr>
          </w:p>
        </w:tc>
      </w:tr>
    </w:tbl>
    <w:p w:rsidR="007812D1" w:rsidRPr="00A87816" w:rsidRDefault="00333372" w:rsidP="00C97686">
      <w:pPr>
        <w:pStyle w:val="3"/>
        <w:numPr>
          <w:ilvl w:val="0"/>
          <w:numId w:val="20"/>
        </w:numPr>
      </w:pPr>
      <w:bookmarkStart w:id="782" w:name="_Toc153615977"/>
      <w:bookmarkStart w:id="783" w:name="键盘"/>
      <w:bookmarkEnd w:id="502"/>
      <w:bookmarkEnd w:id="719"/>
      <w:r>
        <w:t>K</w:t>
      </w:r>
      <w:r w:rsidR="00480E5B">
        <w:t>eypa</w:t>
      </w:r>
      <w:r w:rsidR="00E45DBC" w:rsidRPr="00A87816">
        <w:t>d</w:t>
      </w:r>
      <w:bookmarkEnd w:id="782"/>
    </w:p>
    <w:p w:rsidR="007812D1" w:rsidRPr="00A87816" w:rsidRDefault="00E45DBC">
      <w:pPr>
        <w:pStyle w:val="FirstParagraph"/>
        <w:rPr>
          <w:rFonts w:cs="Times New Roman"/>
        </w:rPr>
      </w:pPr>
      <w:r w:rsidRPr="00A87816">
        <w:rPr>
          <w:rFonts w:cs="Times New Roman"/>
        </w:rPr>
        <w:t>The</w:t>
      </w:r>
      <w:r w:rsidR="00480E5B">
        <w:rPr>
          <w:rFonts w:cs="Times New Roman"/>
        </w:rPr>
        <w:t xml:space="preserve"> keypad</w:t>
      </w:r>
      <w:r w:rsidR="00333372">
        <w:rPr>
          <w:rFonts w:cs="Times New Roman"/>
        </w:rPr>
        <w:t xml:space="preserve"> writing</w:t>
      </w:r>
      <w:r w:rsidRPr="00A87816">
        <w:rPr>
          <w:rFonts w:cs="Times New Roman"/>
        </w:rPr>
        <w:t xml:space="preserve"> parameter does not need to specify the</w:t>
      </w:r>
      <w:r w:rsidR="00480E5B">
        <w:rPr>
          <w:rFonts w:cs="Times New Roman"/>
        </w:rPr>
        <w:t xml:space="preserve"> keypad</w:t>
      </w:r>
      <w:r w:rsidR="00333372">
        <w:rPr>
          <w:rFonts w:cs="Times New Roman"/>
        </w:rPr>
        <w:t xml:space="preserve"> SN. Then the writing</w:t>
      </w:r>
      <w:r w:rsidRPr="00A87816">
        <w:rPr>
          <w:rFonts w:cs="Times New Roman"/>
        </w:rPr>
        <w:t xml:space="preserve"> operation will be performed on all online</w:t>
      </w:r>
      <w:r w:rsidR="00480E5B">
        <w:rPr>
          <w:rFonts w:cs="Times New Roman"/>
        </w:rPr>
        <w:t xml:space="preserve"> keypad</w:t>
      </w:r>
      <w:r w:rsidRPr="00A87816">
        <w:rPr>
          <w:rFonts w:cs="Times New Roman"/>
        </w:rPr>
        <w:t>s, but no</w:t>
      </w:r>
      <w:r w:rsidR="00480E5B">
        <w:rPr>
          <w:rFonts w:cs="Times New Roman"/>
        </w:rPr>
        <w:t xml:space="preserve"> keypad</w:t>
      </w:r>
      <w:r w:rsidRPr="00A87816">
        <w:rPr>
          <w:rFonts w:cs="Times New Roman"/>
        </w:rPr>
        <w:t xml:space="preserve"> status will be returned. If you need to specify the</w:t>
      </w:r>
      <w:r w:rsidR="00480E5B">
        <w:rPr>
          <w:rFonts w:cs="Times New Roman"/>
        </w:rPr>
        <w:t xml:space="preserve"> keypad</w:t>
      </w:r>
      <w:r w:rsidRPr="00A87816">
        <w:rPr>
          <w:rFonts w:cs="Times New Roman"/>
        </w:rPr>
        <w:t xml:space="preserve"> information to </w:t>
      </w:r>
      <w:r w:rsidR="00333372">
        <w:rPr>
          <w:rFonts w:cs="Times New Roman"/>
        </w:rPr>
        <w:t>send</w:t>
      </w:r>
      <w:r w:rsidRPr="00A87816">
        <w:rPr>
          <w:rFonts w:cs="Times New Roman"/>
        </w:rPr>
        <w:t>, you need to specify the</w:t>
      </w:r>
      <w:r w:rsidR="00480E5B">
        <w:rPr>
          <w:rFonts w:cs="Times New Roman"/>
        </w:rPr>
        <w:t xml:space="preserve"> keypad</w:t>
      </w:r>
      <w:r w:rsidRPr="00A87816">
        <w:rPr>
          <w:rFonts w:cs="Times New Roman"/>
        </w:rPr>
        <w:t xml:space="preserve"> SN and </w:t>
      </w:r>
      <w:r w:rsidR="00333372">
        <w:rPr>
          <w:rFonts w:cs="Times New Roman"/>
        </w:rPr>
        <w:t xml:space="preserve">it will </w:t>
      </w:r>
      <w:r w:rsidRPr="00A87816">
        <w:rPr>
          <w:rFonts w:cs="Times New Roman"/>
        </w:rPr>
        <w:t>return all</w:t>
      </w:r>
      <w:r w:rsidR="00480E5B">
        <w:rPr>
          <w:rFonts w:cs="Times New Roman"/>
        </w:rPr>
        <w:t xml:space="preserve"> keypad</w:t>
      </w:r>
      <w:r w:rsidRPr="00A87816">
        <w:rPr>
          <w:rFonts w:cs="Times New Roman"/>
        </w:rPr>
        <w:t xml:space="preserve"> status.</w:t>
      </w:r>
    </w:p>
    <w:p w:rsidR="007812D1" w:rsidRPr="00A87816" w:rsidRDefault="00E45DBC">
      <w:pPr>
        <w:pStyle w:val="a0"/>
        <w:rPr>
          <w:rFonts w:cs="Times New Roman"/>
        </w:rPr>
      </w:pPr>
      <w:r w:rsidRPr="00A87816">
        <w:rPr>
          <w:rFonts w:cs="Times New Roman"/>
        </w:rPr>
        <w:t>Note: If a keySN in a specified</w:t>
      </w:r>
      <w:r w:rsidR="00480E5B">
        <w:rPr>
          <w:rFonts w:cs="Times New Roman"/>
        </w:rPr>
        <w:t xml:space="preserve"> keypad</w:t>
      </w:r>
      <w:r w:rsidRPr="00A87816">
        <w:rPr>
          <w:rFonts w:cs="Times New Roman"/>
        </w:rPr>
        <w:t xml:space="preserve"> command is empty, the command will be executed without specifying a</w:t>
      </w:r>
      <w:r w:rsidR="00480E5B">
        <w:rPr>
          <w:rFonts w:cs="Times New Roman"/>
        </w:rPr>
        <w:t xml:space="preserve"> keypad</w:t>
      </w:r>
      <w:r w:rsidRPr="00A87816">
        <w:rPr>
          <w:rFonts w:cs="Times New Roman"/>
        </w:rPr>
        <w:t>.</w:t>
      </w:r>
    </w:p>
    <w:p w:rsidR="007812D1" w:rsidRPr="00A87816" w:rsidDel="00DA5090" w:rsidRDefault="00480E5B" w:rsidP="00BF4B64">
      <w:pPr>
        <w:pStyle w:val="4"/>
        <w:numPr>
          <w:ilvl w:val="0"/>
          <w:numId w:val="96"/>
        </w:numPr>
        <w:rPr>
          <w:del w:id="784" w:author="陈定敏" w:date="2023-12-18T13:07:00Z"/>
        </w:rPr>
      </w:pPr>
      <w:bookmarkStart w:id="785" w:name="键盘外设只写"/>
      <w:del w:id="786" w:author="陈定敏" w:date="2023-12-18T13:07:00Z">
        <w:r w:rsidDel="00DA5090">
          <w:delText xml:space="preserve">Keypad </w:delText>
        </w:r>
        <w:r w:rsidR="00E45DBC" w:rsidRPr="00A87816" w:rsidDel="00DA5090">
          <w:delText>peripheral (write only)</w:delText>
        </w:r>
      </w:del>
    </w:p>
    <w:p w:rsidR="007812D1" w:rsidRPr="00A87816" w:rsidDel="00DA5090" w:rsidRDefault="00E45DBC">
      <w:pPr>
        <w:pStyle w:val="FirstParagraph"/>
        <w:rPr>
          <w:del w:id="787" w:author="陈定敏" w:date="2023-12-18T13:07:00Z"/>
          <w:rFonts w:cs="Times New Roman"/>
        </w:rPr>
      </w:pPr>
      <w:del w:id="788" w:author="陈定敏" w:date="2023-12-18T13:07:00Z">
        <w:r w:rsidRPr="00A87816" w:rsidDel="00DA5090">
          <w:rPr>
            <w:rFonts w:cs="Times New Roman"/>
          </w:rPr>
          <w:delText>Write</w:delText>
        </w:r>
      </w:del>
    </w:p>
    <w:p w:rsidR="007812D1" w:rsidRPr="00A87816" w:rsidDel="00DA5090" w:rsidRDefault="00E45DBC">
      <w:pPr>
        <w:pStyle w:val="a0"/>
        <w:rPr>
          <w:del w:id="789" w:author="陈定敏" w:date="2023-12-18T13:07:00Z"/>
          <w:rFonts w:cs="Times New Roman"/>
        </w:rPr>
      </w:pPr>
      <w:del w:id="790" w:author="陈定敏" w:date="2023-12-18T13:07:00Z">
        <w:r w:rsidRPr="00A87816" w:rsidDel="00DA5090">
          <w:rPr>
            <w:rFonts w:cs="Times New Roman"/>
          </w:rPr>
          <w:delText>fun: "writeKeypadDevice" //Write</w:delText>
        </w:r>
        <w:r w:rsidR="00480E5B" w:rsidDel="00DA5090">
          <w:rPr>
            <w:rFonts w:cs="Times New Roman"/>
          </w:rPr>
          <w:delText xml:space="preserve"> keypad</w:delText>
        </w:r>
        <w:r w:rsidRPr="00A87816" w:rsidDel="00DA5090">
          <w:rPr>
            <w:rFonts w:cs="Times New Roman"/>
          </w:rPr>
          <w:delText xml:space="preserve"> peripherals, composed of LED lights, buzzers, and motors </w:delText>
        </w:r>
        <w:r w:rsidRPr="00A87816" w:rsidDel="00DA5090">
          <w:rPr>
            <w:rFonts w:cs="Times New Roman"/>
          </w:rPr>
          <w:br/>
          <w:delText>params: {} //</w:delText>
        </w:r>
      </w:del>
    </w:p>
    <w:p w:rsidR="007812D1" w:rsidRPr="00A87816" w:rsidDel="00DA5090" w:rsidRDefault="00E45DBC">
      <w:pPr>
        <w:pStyle w:val="a0"/>
        <w:rPr>
          <w:del w:id="791" w:author="陈定敏" w:date="2023-12-18T13:07:00Z"/>
          <w:rFonts w:cs="Times New Roman"/>
        </w:rPr>
      </w:pPr>
      <w:del w:id="792" w:author="陈定敏" w:date="2023-12-18T13:07:00Z">
        <w:r w:rsidRPr="00A87816" w:rsidDel="00DA5090">
          <w:rPr>
            <w:rFonts w:cs="Times New Roman"/>
          </w:rPr>
          <w:delText>Array object, the default value in the object is an empty string, and the peripheral fields of various types (led, beep, motor) are not set, indicating that the class is not set.</w:delText>
        </w:r>
      </w:del>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629"/>
        <w:gridCol w:w="2918"/>
        <w:gridCol w:w="4309"/>
      </w:tblGrid>
      <w:tr w:rsidR="007812D1" w:rsidRPr="00A87816" w:rsidDel="00DA5090" w:rsidTr="00243372">
        <w:trPr>
          <w:cnfStyle w:val="100000000000" w:firstRow="1" w:lastRow="0" w:firstColumn="0" w:lastColumn="0" w:oddVBand="0" w:evenVBand="0" w:oddHBand="0" w:evenHBand="0" w:firstRowFirstColumn="0" w:firstRowLastColumn="0" w:lastRowFirstColumn="0" w:lastRowLastColumn="0"/>
          <w:tblHeader/>
          <w:del w:id="793" w:author="陈定敏" w:date="2023-12-18T13:07:00Z"/>
        </w:trPr>
        <w:tc>
          <w:tcPr>
            <w:tcW w:w="0" w:type="auto"/>
            <w:tcBorders>
              <w:bottom w:val="none" w:sz="0" w:space="0" w:color="auto"/>
            </w:tcBorders>
          </w:tcPr>
          <w:p w:rsidR="007812D1" w:rsidRPr="00A87816" w:rsidDel="00DA5090" w:rsidRDefault="00E45DBC">
            <w:pPr>
              <w:pStyle w:val="Compact"/>
              <w:rPr>
                <w:del w:id="794" w:author="陈定敏" w:date="2023-12-18T13:07:00Z"/>
                <w:rFonts w:cs="Times New Roman"/>
              </w:rPr>
            </w:pPr>
            <w:del w:id="795" w:author="陈定敏" w:date="2023-12-18T13:07:00Z">
              <w:r w:rsidRPr="00A87816" w:rsidDel="00DA5090">
                <w:rPr>
                  <w:rFonts w:cs="Times New Roman"/>
                  <w:b/>
                  <w:bCs/>
                </w:rPr>
                <w:delText>Json field</w:delText>
              </w:r>
            </w:del>
          </w:p>
        </w:tc>
        <w:tc>
          <w:tcPr>
            <w:tcW w:w="0" w:type="auto"/>
            <w:tcBorders>
              <w:bottom w:val="none" w:sz="0" w:space="0" w:color="auto"/>
            </w:tcBorders>
          </w:tcPr>
          <w:p w:rsidR="007812D1" w:rsidRPr="00A87816" w:rsidDel="00DA5090" w:rsidRDefault="00E45DBC">
            <w:pPr>
              <w:pStyle w:val="Compact"/>
              <w:rPr>
                <w:del w:id="796" w:author="陈定敏" w:date="2023-12-18T13:07:00Z"/>
                <w:rFonts w:cs="Times New Roman"/>
              </w:rPr>
            </w:pPr>
            <w:del w:id="797" w:author="陈定敏" w:date="2023-12-18T13:07:00Z">
              <w:r w:rsidRPr="00A87816" w:rsidDel="00DA5090">
                <w:rPr>
                  <w:rFonts w:cs="Times New Roman"/>
                  <w:b/>
                  <w:bCs/>
                </w:rPr>
                <w:delText>Field meaning</w:delText>
              </w:r>
            </w:del>
          </w:p>
        </w:tc>
        <w:tc>
          <w:tcPr>
            <w:tcW w:w="0" w:type="auto"/>
            <w:tcBorders>
              <w:bottom w:val="none" w:sz="0" w:space="0" w:color="auto"/>
            </w:tcBorders>
          </w:tcPr>
          <w:p w:rsidR="007812D1" w:rsidRPr="00A87816" w:rsidDel="00DA5090" w:rsidRDefault="00E45DBC">
            <w:pPr>
              <w:pStyle w:val="Compact"/>
              <w:rPr>
                <w:del w:id="798" w:author="陈定敏" w:date="2023-12-18T13:07:00Z"/>
                <w:rFonts w:cs="Times New Roman"/>
              </w:rPr>
            </w:pPr>
            <w:del w:id="799" w:author="陈定敏" w:date="2023-12-18T13:07:00Z">
              <w:r w:rsidRPr="00A87816" w:rsidDel="00DA5090">
                <w:rPr>
                  <w:rFonts w:cs="Times New Roman"/>
                  <w:b/>
                  <w:bCs/>
                </w:rPr>
                <w:delText>Assignment and meaning</w:delText>
              </w:r>
            </w:del>
          </w:p>
        </w:tc>
      </w:tr>
      <w:tr w:rsidR="007812D1" w:rsidRPr="00A87816" w:rsidDel="00DA5090" w:rsidTr="00243372">
        <w:trPr>
          <w:del w:id="800" w:author="陈定敏" w:date="2023-12-18T13:07:00Z"/>
        </w:trPr>
        <w:tc>
          <w:tcPr>
            <w:tcW w:w="0" w:type="auto"/>
          </w:tcPr>
          <w:p w:rsidR="007812D1" w:rsidRPr="00A87816" w:rsidDel="00DA5090" w:rsidRDefault="00E45DBC">
            <w:pPr>
              <w:pStyle w:val="Compact"/>
              <w:rPr>
                <w:del w:id="801" w:author="陈定敏" w:date="2023-12-18T13:07:00Z"/>
                <w:rFonts w:cs="Times New Roman"/>
              </w:rPr>
            </w:pPr>
            <w:del w:id="802" w:author="陈定敏" w:date="2023-12-18T13:07:00Z">
              <w:r w:rsidRPr="00A87816" w:rsidDel="00DA5090">
                <w:rPr>
                  <w:rFonts w:cs="Times New Roman"/>
                </w:rPr>
                <w:delText>keySn</w:delText>
              </w:r>
            </w:del>
          </w:p>
        </w:tc>
        <w:tc>
          <w:tcPr>
            <w:tcW w:w="0" w:type="auto"/>
          </w:tcPr>
          <w:p w:rsidR="007812D1" w:rsidRPr="00A87816" w:rsidDel="00DA5090" w:rsidRDefault="00480E5B">
            <w:pPr>
              <w:pStyle w:val="Compact"/>
              <w:rPr>
                <w:del w:id="803" w:author="陈定敏" w:date="2023-12-18T13:07:00Z"/>
                <w:rFonts w:cs="Times New Roman"/>
              </w:rPr>
            </w:pPr>
            <w:del w:id="804" w:author="陈定敏" w:date="2023-12-18T13:07:00Z">
              <w:r w:rsidDel="00DA5090">
                <w:rPr>
                  <w:rFonts w:cs="Times New Roman"/>
                </w:rPr>
                <w:delText>KeypadSN</w:delText>
              </w:r>
            </w:del>
          </w:p>
        </w:tc>
        <w:tc>
          <w:tcPr>
            <w:tcW w:w="0" w:type="auto"/>
          </w:tcPr>
          <w:p w:rsidR="007812D1" w:rsidRPr="00A87816" w:rsidDel="00DA5090" w:rsidRDefault="00E45DBC">
            <w:pPr>
              <w:pStyle w:val="Compact"/>
              <w:rPr>
                <w:del w:id="805" w:author="陈定敏" w:date="2023-12-18T13:07:00Z"/>
                <w:rFonts w:cs="Times New Roman"/>
              </w:rPr>
            </w:pPr>
            <w:del w:id="806" w:author="陈定敏" w:date="2023-12-18T13:07:00Z">
              <w:r w:rsidRPr="00A87816" w:rsidDel="00DA5090">
                <w:rPr>
                  <w:rFonts w:cs="Times New Roman"/>
                </w:rPr>
                <w:delText>Empty string for all online</w:delText>
              </w:r>
              <w:r w:rsidR="00480E5B" w:rsidDel="00DA5090">
                <w:rPr>
                  <w:rFonts w:cs="Times New Roman"/>
                </w:rPr>
                <w:delText xml:space="preserve"> keypad</w:delText>
              </w:r>
              <w:r w:rsidRPr="00A87816" w:rsidDel="00DA5090">
                <w:rPr>
                  <w:rFonts w:cs="Times New Roman"/>
                </w:rPr>
                <w:delText>s</w:delText>
              </w:r>
            </w:del>
          </w:p>
        </w:tc>
      </w:tr>
      <w:tr w:rsidR="007812D1" w:rsidRPr="00A87816" w:rsidDel="00DA5090" w:rsidTr="00243372">
        <w:trPr>
          <w:del w:id="807" w:author="陈定敏" w:date="2023-12-18T13:07:00Z"/>
        </w:trPr>
        <w:tc>
          <w:tcPr>
            <w:tcW w:w="0" w:type="auto"/>
          </w:tcPr>
          <w:p w:rsidR="007812D1" w:rsidRPr="00A87816" w:rsidDel="00DA5090" w:rsidRDefault="00E45DBC">
            <w:pPr>
              <w:pStyle w:val="Compact"/>
              <w:rPr>
                <w:del w:id="808" w:author="陈定敏" w:date="2023-12-18T13:07:00Z"/>
                <w:rFonts w:cs="Times New Roman"/>
              </w:rPr>
            </w:pPr>
            <w:del w:id="809" w:author="陈定敏" w:date="2023-12-18T13:07:00Z">
              <w:r w:rsidRPr="00A87816" w:rsidDel="00DA5090">
                <w:rPr>
                  <w:rFonts w:cs="Times New Roman"/>
                </w:rPr>
                <w:delText>ledTimes</w:delText>
              </w:r>
            </w:del>
          </w:p>
        </w:tc>
        <w:tc>
          <w:tcPr>
            <w:tcW w:w="0" w:type="auto"/>
          </w:tcPr>
          <w:p w:rsidR="007812D1" w:rsidRPr="00A87816" w:rsidDel="00DA5090" w:rsidRDefault="00E45DBC">
            <w:pPr>
              <w:pStyle w:val="Compact"/>
              <w:rPr>
                <w:del w:id="810" w:author="陈定敏" w:date="2023-12-18T13:07:00Z"/>
                <w:rFonts w:cs="Times New Roman"/>
              </w:rPr>
            </w:pPr>
            <w:del w:id="811" w:author="陈定敏" w:date="2023-12-18T13:07:00Z">
              <w:r w:rsidRPr="00A87816" w:rsidDel="00DA5090">
                <w:rPr>
                  <w:rFonts w:cs="Times New Roman"/>
                </w:rPr>
                <w:delText>Led light flash times</w:delText>
              </w:r>
            </w:del>
          </w:p>
        </w:tc>
        <w:tc>
          <w:tcPr>
            <w:tcW w:w="0" w:type="auto"/>
          </w:tcPr>
          <w:p w:rsidR="007812D1" w:rsidRPr="00A87816" w:rsidDel="00DA5090" w:rsidRDefault="00E45DBC">
            <w:pPr>
              <w:pStyle w:val="Compact"/>
              <w:rPr>
                <w:del w:id="812" w:author="陈定敏" w:date="2023-12-18T13:07:00Z"/>
                <w:rFonts w:cs="Times New Roman"/>
              </w:rPr>
            </w:pPr>
            <w:del w:id="813" w:author="陈定敏" w:date="2023-12-18T13:07:00Z">
              <w:r w:rsidRPr="00A87816" w:rsidDel="00DA5090">
                <w:rPr>
                  <w:rFonts w:cs="Times New Roman"/>
                </w:rPr>
                <w:delText>0~255 (0 means off immediately, 255 means always on)</w:delText>
              </w:r>
            </w:del>
          </w:p>
        </w:tc>
      </w:tr>
      <w:tr w:rsidR="007812D1" w:rsidRPr="00A87816" w:rsidDel="00DA5090" w:rsidTr="00243372">
        <w:trPr>
          <w:del w:id="814" w:author="陈定敏" w:date="2023-12-18T13:07:00Z"/>
        </w:trPr>
        <w:tc>
          <w:tcPr>
            <w:tcW w:w="0" w:type="auto"/>
          </w:tcPr>
          <w:p w:rsidR="007812D1" w:rsidRPr="00A87816" w:rsidDel="00DA5090" w:rsidRDefault="00E45DBC">
            <w:pPr>
              <w:pStyle w:val="Compact"/>
              <w:rPr>
                <w:del w:id="815" w:author="陈定敏" w:date="2023-12-18T13:07:00Z"/>
                <w:rFonts w:cs="Times New Roman"/>
              </w:rPr>
            </w:pPr>
            <w:del w:id="816" w:author="陈定敏" w:date="2023-12-18T13:07:00Z">
              <w:r w:rsidRPr="00A87816" w:rsidDel="00DA5090">
                <w:rPr>
                  <w:rFonts w:cs="Times New Roman"/>
                </w:rPr>
                <w:delText>ledOnTime</w:delText>
              </w:r>
            </w:del>
          </w:p>
        </w:tc>
        <w:tc>
          <w:tcPr>
            <w:tcW w:w="0" w:type="auto"/>
          </w:tcPr>
          <w:p w:rsidR="007812D1" w:rsidRPr="00A87816" w:rsidDel="00DA5090" w:rsidRDefault="00E45DBC">
            <w:pPr>
              <w:pStyle w:val="Compact"/>
              <w:rPr>
                <w:del w:id="817" w:author="陈定敏" w:date="2023-12-18T13:07:00Z"/>
                <w:rFonts w:cs="Times New Roman"/>
              </w:rPr>
            </w:pPr>
            <w:del w:id="818" w:author="陈定敏" w:date="2023-12-18T13:07:00Z">
              <w:r w:rsidRPr="00A87816" w:rsidDel="00DA5090">
                <w:rPr>
                  <w:rFonts w:cs="Times New Roman"/>
                </w:rPr>
                <w:delText>The time the LED light is turned on each time</w:delText>
              </w:r>
            </w:del>
          </w:p>
        </w:tc>
        <w:tc>
          <w:tcPr>
            <w:tcW w:w="0" w:type="auto"/>
          </w:tcPr>
          <w:p w:rsidR="007812D1" w:rsidRPr="00A87816" w:rsidDel="00DA5090" w:rsidRDefault="00E45DBC">
            <w:pPr>
              <w:pStyle w:val="Compact"/>
              <w:rPr>
                <w:del w:id="819" w:author="陈定敏" w:date="2023-12-18T13:07:00Z"/>
                <w:rFonts w:cs="Times New Roman"/>
              </w:rPr>
            </w:pPr>
            <w:del w:id="820" w:author="陈定敏" w:date="2023-12-18T13:07:00Z">
              <w:r w:rsidRPr="00A87816" w:rsidDel="00DA5090">
                <w:rPr>
                  <w:rFonts w:cs="Times New Roman"/>
                </w:rPr>
                <w:delText>0~255 (unit 0.1s)</w:delText>
              </w:r>
            </w:del>
          </w:p>
        </w:tc>
      </w:tr>
      <w:tr w:rsidR="007812D1" w:rsidRPr="00A87816" w:rsidDel="00DA5090" w:rsidTr="00243372">
        <w:trPr>
          <w:del w:id="821" w:author="陈定敏" w:date="2023-12-18T13:07:00Z"/>
        </w:trPr>
        <w:tc>
          <w:tcPr>
            <w:tcW w:w="0" w:type="auto"/>
          </w:tcPr>
          <w:p w:rsidR="007812D1" w:rsidRPr="00A87816" w:rsidDel="00DA5090" w:rsidRDefault="00E45DBC">
            <w:pPr>
              <w:pStyle w:val="Compact"/>
              <w:rPr>
                <w:del w:id="822" w:author="陈定敏" w:date="2023-12-18T13:07:00Z"/>
                <w:rFonts w:cs="Times New Roman"/>
              </w:rPr>
            </w:pPr>
            <w:del w:id="823" w:author="陈定敏" w:date="2023-12-18T13:07:00Z">
              <w:r w:rsidRPr="00A87816" w:rsidDel="00DA5090">
                <w:rPr>
                  <w:rFonts w:cs="Times New Roman"/>
                </w:rPr>
                <w:delText>ledOffTime</w:delText>
              </w:r>
            </w:del>
          </w:p>
        </w:tc>
        <w:tc>
          <w:tcPr>
            <w:tcW w:w="0" w:type="auto"/>
          </w:tcPr>
          <w:p w:rsidR="007812D1" w:rsidRPr="00A87816" w:rsidDel="00DA5090" w:rsidRDefault="00E45DBC">
            <w:pPr>
              <w:pStyle w:val="Compact"/>
              <w:rPr>
                <w:del w:id="824" w:author="陈定敏" w:date="2023-12-18T13:07:00Z"/>
                <w:rFonts w:cs="Times New Roman"/>
              </w:rPr>
            </w:pPr>
            <w:del w:id="825" w:author="陈定敏" w:date="2023-12-18T13:07:00Z">
              <w:r w:rsidRPr="00A87816" w:rsidDel="00DA5090">
                <w:rPr>
                  <w:rFonts w:cs="Times New Roman"/>
                </w:rPr>
                <w:delText>The time the LED light turns off each time</w:delText>
              </w:r>
            </w:del>
          </w:p>
        </w:tc>
        <w:tc>
          <w:tcPr>
            <w:tcW w:w="0" w:type="auto"/>
          </w:tcPr>
          <w:p w:rsidR="007812D1" w:rsidRPr="00A87816" w:rsidDel="00DA5090" w:rsidRDefault="00E45DBC">
            <w:pPr>
              <w:pStyle w:val="Compact"/>
              <w:rPr>
                <w:del w:id="826" w:author="陈定敏" w:date="2023-12-18T13:07:00Z"/>
                <w:rFonts w:cs="Times New Roman"/>
              </w:rPr>
            </w:pPr>
            <w:del w:id="827" w:author="陈定敏" w:date="2023-12-18T13:07:00Z">
              <w:r w:rsidRPr="00A87816" w:rsidDel="00DA5090">
                <w:rPr>
                  <w:rFonts w:cs="Times New Roman"/>
                </w:rPr>
                <w:delText>0~255 (unit: 0.1s, 0 means continuous light)</w:delText>
              </w:r>
            </w:del>
          </w:p>
        </w:tc>
      </w:tr>
      <w:tr w:rsidR="007812D1" w:rsidRPr="00A87816" w:rsidDel="00DA5090" w:rsidTr="00243372">
        <w:trPr>
          <w:del w:id="828" w:author="陈定敏" w:date="2023-12-18T13:07:00Z"/>
        </w:trPr>
        <w:tc>
          <w:tcPr>
            <w:tcW w:w="0" w:type="auto"/>
          </w:tcPr>
          <w:p w:rsidR="007812D1" w:rsidRPr="00A87816" w:rsidDel="00DA5090" w:rsidRDefault="00E45DBC">
            <w:pPr>
              <w:pStyle w:val="Compact"/>
              <w:rPr>
                <w:del w:id="829" w:author="陈定敏" w:date="2023-12-18T13:07:00Z"/>
                <w:rFonts w:cs="Times New Roman"/>
              </w:rPr>
            </w:pPr>
            <w:del w:id="830" w:author="陈定敏" w:date="2023-12-18T13:07:00Z">
              <w:r w:rsidRPr="00A87816" w:rsidDel="00DA5090">
                <w:rPr>
                  <w:rFonts w:cs="Times New Roman"/>
                </w:rPr>
                <w:delText>ledColorR</w:delText>
              </w:r>
            </w:del>
          </w:p>
        </w:tc>
        <w:tc>
          <w:tcPr>
            <w:tcW w:w="0" w:type="auto"/>
          </w:tcPr>
          <w:p w:rsidR="007812D1" w:rsidRPr="00A87816" w:rsidDel="00DA5090" w:rsidRDefault="00E45DBC">
            <w:pPr>
              <w:pStyle w:val="Compact"/>
              <w:rPr>
                <w:del w:id="831" w:author="陈定敏" w:date="2023-12-18T13:07:00Z"/>
                <w:rFonts w:cs="Times New Roman"/>
              </w:rPr>
            </w:pPr>
            <w:del w:id="832" w:author="陈定敏" w:date="2023-12-18T13:07:00Z">
              <w:r w:rsidRPr="00A87816" w:rsidDel="00DA5090">
                <w:rPr>
                  <w:rFonts w:cs="Times New Roman"/>
                </w:rPr>
                <w:delText>LED light color, red value</w:delText>
              </w:r>
            </w:del>
          </w:p>
        </w:tc>
        <w:tc>
          <w:tcPr>
            <w:tcW w:w="0" w:type="auto"/>
          </w:tcPr>
          <w:p w:rsidR="007812D1" w:rsidRPr="00A87816" w:rsidDel="00DA5090" w:rsidRDefault="00E45DBC">
            <w:pPr>
              <w:pStyle w:val="Compact"/>
              <w:rPr>
                <w:del w:id="833" w:author="陈定敏" w:date="2023-12-18T13:07:00Z"/>
                <w:rFonts w:cs="Times New Roman"/>
              </w:rPr>
            </w:pPr>
            <w:del w:id="834" w:author="陈定敏" w:date="2023-12-18T13:07:00Z">
              <w:r w:rsidRPr="00A87816" w:rsidDel="00DA5090">
                <w:rPr>
                  <w:rFonts w:cs="Times New Roman"/>
                </w:rPr>
                <w:delText>0~255 (currently only supports 0 off and 1 on, &gt;1 is also considered</w:delText>
              </w:r>
              <w:r w:rsidR="00245B4D" w:rsidDel="00DA5090">
                <w:rPr>
                  <w:rFonts w:cs="Times New Roman"/>
                </w:rPr>
                <w:delText xml:space="preserve"> as</w:delText>
              </w:r>
              <w:r w:rsidRPr="00A87816" w:rsidDel="00DA5090">
                <w:rPr>
                  <w:rFonts w:cs="Times New Roman"/>
                </w:rPr>
                <w:delText xml:space="preserve"> 1)</w:delText>
              </w:r>
            </w:del>
          </w:p>
        </w:tc>
      </w:tr>
      <w:tr w:rsidR="007812D1" w:rsidRPr="00A87816" w:rsidDel="00DA5090" w:rsidTr="00243372">
        <w:trPr>
          <w:del w:id="835" w:author="陈定敏" w:date="2023-12-18T13:07:00Z"/>
        </w:trPr>
        <w:tc>
          <w:tcPr>
            <w:tcW w:w="0" w:type="auto"/>
          </w:tcPr>
          <w:p w:rsidR="007812D1" w:rsidRPr="00A87816" w:rsidDel="00DA5090" w:rsidRDefault="00E45DBC">
            <w:pPr>
              <w:pStyle w:val="Compact"/>
              <w:rPr>
                <w:del w:id="836" w:author="陈定敏" w:date="2023-12-18T13:07:00Z"/>
                <w:rFonts w:cs="Times New Roman"/>
              </w:rPr>
            </w:pPr>
            <w:del w:id="837" w:author="陈定敏" w:date="2023-12-18T13:07:00Z">
              <w:r w:rsidRPr="00A87816" w:rsidDel="00DA5090">
                <w:rPr>
                  <w:rFonts w:cs="Times New Roman"/>
                </w:rPr>
                <w:delText>ledColorG</w:delText>
              </w:r>
            </w:del>
          </w:p>
        </w:tc>
        <w:tc>
          <w:tcPr>
            <w:tcW w:w="0" w:type="auto"/>
          </w:tcPr>
          <w:p w:rsidR="007812D1" w:rsidRPr="00A87816" w:rsidDel="00DA5090" w:rsidRDefault="00E45DBC">
            <w:pPr>
              <w:pStyle w:val="Compact"/>
              <w:rPr>
                <w:del w:id="838" w:author="陈定敏" w:date="2023-12-18T13:07:00Z"/>
                <w:rFonts w:cs="Times New Roman"/>
              </w:rPr>
            </w:pPr>
            <w:del w:id="839" w:author="陈定敏" w:date="2023-12-18T13:07:00Z">
              <w:r w:rsidRPr="00A87816" w:rsidDel="00DA5090">
                <w:rPr>
                  <w:rFonts w:cs="Times New Roman"/>
                </w:rPr>
                <w:delText>LED light color, green value</w:delText>
              </w:r>
            </w:del>
          </w:p>
        </w:tc>
        <w:tc>
          <w:tcPr>
            <w:tcW w:w="0" w:type="auto"/>
          </w:tcPr>
          <w:p w:rsidR="007812D1" w:rsidRPr="00A87816" w:rsidDel="00DA5090" w:rsidRDefault="00E45DBC">
            <w:pPr>
              <w:pStyle w:val="Compact"/>
              <w:rPr>
                <w:del w:id="840" w:author="陈定敏" w:date="2023-12-18T13:07:00Z"/>
                <w:rFonts w:cs="Times New Roman"/>
              </w:rPr>
            </w:pPr>
            <w:del w:id="841" w:author="陈定敏" w:date="2023-12-18T13:07:00Z">
              <w:r w:rsidRPr="00A87816" w:rsidDel="00DA5090">
                <w:rPr>
                  <w:rFonts w:cs="Times New Roman"/>
                </w:rPr>
                <w:delText xml:space="preserve">0~255 (currently only supports 0 off and 1 on, &gt;1 is also considered </w:delText>
              </w:r>
              <w:r w:rsidR="00245B4D" w:rsidDel="00DA5090">
                <w:rPr>
                  <w:rFonts w:cs="Times New Roman"/>
                </w:rPr>
                <w:delText xml:space="preserve">as </w:delText>
              </w:r>
              <w:r w:rsidRPr="00A87816" w:rsidDel="00DA5090">
                <w:rPr>
                  <w:rFonts w:cs="Times New Roman"/>
                </w:rPr>
                <w:delText>1)</w:delText>
              </w:r>
            </w:del>
          </w:p>
        </w:tc>
      </w:tr>
      <w:tr w:rsidR="007812D1" w:rsidRPr="00A87816" w:rsidDel="00DA5090" w:rsidTr="00243372">
        <w:trPr>
          <w:del w:id="842" w:author="陈定敏" w:date="2023-12-18T13:07:00Z"/>
        </w:trPr>
        <w:tc>
          <w:tcPr>
            <w:tcW w:w="0" w:type="auto"/>
          </w:tcPr>
          <w:p w:rsidR="007812D1" w:rsidRPr="00A87816" w:rsidDel="00DA5090" w:rsidRDefault="00E45DBC">
            <w:pPr>
              <w:pStyle w:val="Compact"/>
              <w:rPr>
                <w:del w:id="843" w:author="陈定敏" w:date="2023-12-18T13:07:00Z"/>
                <w:rFonts w:cs="Times New Roman"/>
              </w:rPr>
            </w:pPr>
            <w:del w:id="844" w:author="陈定敏" w:date="2023-12-18T13:07:00Z">
              <w:r w:rsidRPr="00A87816" w:rsidDel="00DA5090">
                <w:rPr>
                  <w:rFonts w:cs="Times New Roman"/>
                </w:rPr>
                <w:delText>ledColorB</w:delText>
              </w:r>
            </w:del>
          </w:p>
        </w:tc>
        <w:tc>
          <w:tcPr>
            <w:tcW w:w="0" w:type="auto"/>
          </w:tcPr>
          <w:p w:rsidR="007812D1" w:rsidRPr="00A87816" w:rsidDel="00DA5090" w:rsidRDefault="00E45DBC">
            <w:pPr>
              <w:pStyle w:val="Compact"/>
              <w:rPr>
                <w:del w:id="845" w:author="陈定敏" w:date="2023-12-18T13:07:00Z"/>
                <w:rFonts w:cs="Times New Roman"/>
              </w:rPr>
            </w:pPr>
            <w:del w:id="846" w:author="陈定敏" w:date="2023-12-18T13:07:00Z">
              <w:r w:rsidRPr="00A87816" w:rsidDel="00DA5090">
                <w:rPr>
                  <w:rFonts w:cs="Times New Roman"/>
                </w:rPr>
                <w:delText>Led light color, blue value</w:delText>
              </w:r>
            </w:del>
          </w:p>
        </w:tc>
        <w:tc>
          <w:tcPr>
            <w:tcW w:w="0" w:type="auto"/>
          </w:tcPr>
          <w:p w:rsidR="007812D1" w:rsidRPr="00A87816" w:rsidDel="00DA5090" w:rsidRDefault="00E45DBC">
            <w:pPr>
              <w:pStyle w:val="Compact"/>
              <w:rPr>
                <w:del w:id="847" w:author="陈定敏" w:date="2023-12-18T13:07:00Z"/>
                <w:rFonts w:cs="Times New Roman"/>
              </w:rPr>
            </w:pPr>
            <w:del w:id="848" w:author="陈定敏" w:date="2023-12-18T13:07:00Z">
              <w:r w:rsidRPr="00A87816" w:rsidDel="00DA5090">
                <w:rPr>
                  <w:rFonts w:cs="Times New Roman"/>
                </w:rPr>
                <w:delText>0~255 (currently only supports 0 off and 1 on, &gt;1 is also considered</w:delText>
              </w:r>
              <w:r w:rsidR="00245B4D" w:rsidDel="00DA5090">
                <w:rPr>
                  <w:rFonts w:cs="Times New Roman"/>
                </w:rPr>
                <w:delText xml:space="preserve"> as</w:delText>
              </w:r>
              <w:r w:rsidRPr="00A87816" w:rsidDel="00DA5090">
                <w:rPr>
                  <w:rFonts w:cs="Times New Roman"/>
                </w:rPr>
                <w:delText xml:space="preserve"> 1)</w:delText>
              </w:r>
            </w:del>
          </w:p>
        </w:tc>
      </w:tr>
      <w:tr w:rsidR="007812D1" w:rsidRPr="00A87816" w:rsidDel="00DA5090" w:rsidTr="00243372">
        <w:trPr>
          <w:del w:id="849" w:author="陈定敏" w:date="2023-12-18T13:07:00Z"/>
        </w:trPr>
        <w:tc>
          <w:tcPr>
            <w:tcW w:w="0" w:type="auto"/>
          </w:tcPr>
          <w:p w:rsidR="007812D1" w:rsidRPr="00A87816" w:rsidDel="00DA5090" w:rsidRDefault="00E45DBC">
            <w:pPr>
              <w:pStyle w:val="Compact"/>
              <w:rPr>
                <w:del w:id="850" w:author="陈定敏" w:date="2023-12-18T13:07:00Z"/>
                <w:rFonts w:cs="Times New Roman"/>
              </w:rPr>
            </w:pPr>
            <w:del w:id="851" w:author="陈定敏" w:date="2023-12-18T13:07:00Z">
              <w:r w:rsidRPr="00A87816" w:rsidDel="00DA5090">
                <w:rPr>
                  <w:rFonts w:cs="Times New Roman"/>
                </w:rPr>
                <w:delText>beepTimes</w:delText>
              </w:r>
            </w:del>
          </w:p>
        </w:tc>
        <w:tc>
          <w:tcPr>
            <w:tcW w:w="0" w:type="auto"/>
          </w:tcPr>
          <w:p w:rsidR="007812D1" w:rsidRPr="00A87816" w:rsidDel="00DA5090" w:rsidRDefault="00E45DBC">
            <w:pPr>
              <w:pStyle w:val="Compact"/>
              <w:rPr>
                <w:del w:id="852" w:author="陈定敏" w:date="2023-12-18T13:07:00Z"/>
                <w:rFonts w:cs="Times New Roman"/>
              </w:rPr>
            </w:pPr>
            <w:del w:id="853" w:author="陈定敏" w:date="2023-12-18T13:07:00Z">
              <w:r w:rsidRPr="00A87816" w:rsidDel="00DA5090">
                <w:rPr>
                  <w:rFonts w:cs="Times New Roman"/>
                </w:rPr>
                <w:delText>Number of buzzer sounds</w:delText>
              </w:r>
            </w:del>
          </w:p>
        </w:tc>
        <w:tc>
          <w:tcPr>
            <w:tcW w:w="0" w:type="auto"/>
          </w:tcPr>
          <w:p w:rsidR="007812D1" w:rsidRPr="00A87816" w:rsidDel="00DA5090" w:rsidRDefault="00E45DBC">
            <w:pPr>
              <w:pStyle w:val="Compact"/>
              <w:rPr>
                <w:del w:id="854" w:author="陈定敏" w:date="2023-12-18T13:07:00Z"/>
                <w:rFonts w:cs="Times New Roman"/>
              </w:rPr>
            </w:pPr>
            <w:del w:id="855" w:author="陈定敏" w:date="2023-12-18T13:07:00Z">
              <w:r w:rsidRPr="00A87816" w:rsidDel="00DA5090">
                <w:rPr>
                  <w:rFonts w:cs="Times New Roman"/>
                </w:rPr>
                <w:delText>0~255 (0 means immediate beep, 255 means long beep)</w:delText>
              </w:r>
            </w:del>
          </w:p>
        </w:tc>
      </w:tr>
      <w:tr w:rsidR="007812D1" w:rsidRPr="00A87816" w:rsidDel="00DA5090" w:rsidTr="00243372">
        <w:trPr>
          <w:del w:id="856" w:author="陈定敏" w:date="2023-12-18T13:07:00Z"/>
        </w:trPr>
        <w:tc>
          <w:tcPr>
            <w:tcW w:w="0" w:type="auto"/>
          </w:tcPr>
          <w:p w:rsidR="007812D1" w:rsidRPr="00A87816" w:rsidDel="00DA5090" w:rsidRDefault="00E45DBC">
            <w:pPr>
              <w:pStyle w:val="Compact"/>
              <w:rPr>
                <w:del w:id="857" w:author="陈定敏" w:date="2023-12-18T13:07:00Z"/>
                <w:rFonts w:cs="Times New Roman"/>
              </w:rPr>
            </w:pPr>
            <w:del w:id="858" w:author="陈定敏" w:date="2023-12-18T13:07:00Z">
              <w:r w:rsidRPr="00A87816" w:rsidDel="00DA5090">
                <w:rPr>
                  <w:rFonts w:cs="Times New Roman"/>
                </w:rPr>
                <w:delText>beepOnTime</w:delText>
              </w:r>
            </w:del>
          </w:p>
        </w:tc>
        <w:tc>
          <w:tcPr>
            <w:tcW w:w="0" w:type="auto"/>
          </w:tcPr>
          <w:p w:rsidR="007812D1" w:rsidRPr="00A87816" w:rsidDel="00DA5090" w:rsidRDefault="00E45DBC">
            <w:pPr>
              <w:pStyle w:val="Compact"/>
              <w:rPr>
                <w:del w:id="859" w:author="陈定敏" w:date="2023-12-18T13:07:00Z"/>
                <w:rFonts w:cs="Times New Roman"/>
              </w:rPr>
            </w:pPr>
            <w:del w:id="860" w:author="陈定敏" w:date="2023-12-18T13:07:00Z">
              <w:r w:rsidRPr="00A87816" w:rsidDel="00DA5090">
                <w:rPr>
                  <w:rFonts w:cs="Times New Roman"/>
                </w:rPr>
                <w:delText>The time the buzzer is turned on each time</w:delText>
              </w:r>
            </w:del>
          </w:p>
        </w:tc>
        <w:tc>
          <w:tcPr>
            <w:tcW w:w="0" w:type="auto"/>
          </w:tcPr>
          <w:p w:rsidR="007812D1" w:rsidRPr="00A87816" w:rsidDel="00DA5090" w:rsidRDefault="00E45DBC">
            <w:pPr>
              <w:pStyle w:val="Compact"/>
              <w:rPr>
                <w:del w:id="861" w:author="陈定敏" w:date="2023-12-18T13:07:00Z"/>
                <w:rFonts w:cs="Times New Roman"/>
              </w:rPr>
            </w:pPr>
            <w:del w:id="862" w:author="陈定敏" w:date="2023-12-18T13:07:00Z">
              <w:r w:rsidRPr="00A87816" w:rsidDel="00DA5090">
                <w:rPr>
                  <w:rFonts w:cs="Times New Roman"/>
                </w:rPr>
                <w:delText>0~255 (unit 0.1s)</w:delText>
              </w:r>
            </w:del>
          </w:p>
        </w:tc>
      </w:tr>
      <w:tr w:rsidR="007812D1" w:rsidRPr="00A87816" w:rsidDel="00DA5090" w:rsidTr="00243372">
        <w:trPr>
          <w:del w:id="863" w:author="陈定敏" w:date="2023-12-18T13:07:00Z"/>
        </w:trPr>
        <w:tc>
          <w:tcPr>
            <w:tcW w:w="0" w:type="auto"/>
          </w:tcPr>
          <w:p w:rsidR="007812D1" w:rsidRPr="00A87816" w:rsidDel="00DA5090" w:rsidRDefault="00E45DBC">
            <w:pPr>
              <w:pStyle w:val="Compact"/>
              <w:rPr>
                <w:del w:id="864" w:author="陈定敏" w:date="2023-12-18T13:07:00Z"/>
                <w:rFonts w:cs="Times New Roman"/>
              </w:rPr>
            </w:pPr>
            <w:del w:id="865" w:author="陈定敏" w:date="2023-12-18T13:07:00Z">
              <w:r w:rsidRPr="00A87816" w:rsidDel="00DA5090">
                <w:rPr>
                  <w:rFonts w:cs="Times New Roman"/>
                </w:rPr>
                <w:delText>beepOffTime</w:delText>
              </w:r>
            </w:del>
          </w:p>
        </w:tc>
        <w:tc>
          <w:tcPr>
            <w:tcW w:w="0" w:type="auto"/>
          </w:tcPr>
          <w:p w:rsidR="007812D1" w:rsidRPr="00A87816" w:rsidDel="00DA5090" w:rsidRDefault="00E45DBC">
            <w:pPr>
              <w:pStyle w:val="Compact"/>
              <w:rPr>
                <w:del w:id="866" w:author="陈定敏" w:date="2023-12-18T13:07:00Z"/>
                <w:rFonts w:cs="Times New Roman"/>
              </w:rPr>
            </w:pPr>
            <w:del w:id="867" w:author="陈定敏" w:date="2023-12-18T13:07:00Z">
              <w:r w:rsidRPr="00A87816" w:rsidDel="00DA5090">
                <w:rPr>
                  <w:rFonts w:cs="Times New Roman"/>
                </w:rPr>
                <w:delText>Buzzer off time each time</w:delText>
              </w:r>
            </w:del>
          </w:p>
        </w:tc>
        <w:tc>
          <w:tcPr>
            <w:tcW w:w="0" w:type="auto"/>
          </w:tcPr>
          <w:p w:rsidR="007812D1" w:rsidRPr="00A87816" w:rsidDel="00DA5090" w:rsidRDefault="00E45DBC">
            <w:pPr>
              <w:pStyle w:val="Compact"/>
              <w:rPr>
                <w:del w:id="868" w:author="陈定敏" w:date="2023-12-18T13:07:00Z"/>
                <w:rFonts w:cs="Times New Roman"/>
              </w:rPr>
            </w:pPr>
            <w:del w:id="869" w:author="陈定敏" w:date="2023-12-18T13:07:00Z">
              <w:r w:rsidRPr="00A87816" w:rsidDel="00DA5090">
                <w:rPr>
                  <w:rFonts w:cs="Times New Roman"/>
                </w:rPr>
                <w:delText>0~255 (unit: 0.1s, 0 means continuous beeping)</w:delText>
              </w:r>
            </w:del>
          </w:p>
        </w:tc>
      </w:tr>
      <w:tr w:rsidR="007812D1" w:rsidRPr="00A87816" w:rsidDel="00DA5090" w:rsidTr="00243372">
        <w:trPr>
          <w:del w:id="870" w:author="陈定敏" w:date="2023-12-18T13:07:00Z"/>
        </w:trPr>
        <w:tc>
          <w:tcPr>
            <w:tcW w:w="0" w:type="auto"/>
          </w:tcPr>
          <w:p w:rsidR="007812D1" w:rsidRPr="00A87816" w:rsidDel="00DA5090" w:rsidRDefault="00E45DBC">
            <w:pPr>
              <w:pStyle w:val="Compact"/>
              <w:rPr>
                <w:del w:id="871" w:author="陈定敏" w:date="2023-12-18T13:07:00Z"/>
                <w:rFonts w:cs="Times New Roman"/>
              </w:rPr>
            </w:pPr>
            <w:del w:id="872" w:author="陈定敏" w:date="2023-12-18T13:07:00Z">
              <w:r w:rsidRPr="00A87816" w:rsidDel="00DA5090">
                <w:rPr>
                  <w:rFonts w:cs="Times New Roman"/>
                </w:rPr>
                <w:delText>motorTimes</w:delText>
              </w:r>
            </w:del>
          </w:p>
        </w:tc>
        <w:tc>
          <w:tcPr>
            <w:tcW w:w="0" w:type="auto"/>
          </w:tcPr>
          <w:p w:rsidR="007812D1" w:rsidRPr="00A87816" w:rsidDel="00DA5090" w:rsidRDefault="00E45DBC">
            <w:pPr>
              <w:pStyle w:val="Compact"/>
              <w:rPr>
                <w:del w:id="873" w:author="陈定敏" w:date="2023-12-18T13:07:00Z"/>
                <w:rFonts w:cs="Times New Roman"/>
              </w:rPr>
            </w:pPr>
            <w:del w:id="874" w:author="陈定敏" w:date="2023-12-18T13:07:00Z">
              <w:r w:rsidRPr="00A87816" w:rsidDel="00DA5090">
                <w:rPr>
                  <w:rFonts w:cs="Times New Roman"/>
                </w:rPr>
                <w:delText>Motor vibration times</w:delText>
              </w:r>
            </w:del>
          </w:p>
        </w:tc>
        <w:tc>
          <w:tcPr>
            <w:tcW w:w="0" w:type="auto"/>
          </w:tcPr>
          <w:p w:rsidR="007812D1" w:rsidRPr="00A87816" w:rsidDel="00DA5090" w:rsidRDefault="00E45DBC">
            <w:pPr>
              <w:pStyle w:val="Compact"/>
              <w:rPr>
                <w:del w:id="875" w:author="陈定敏" w:date="2023-12-18T13:07:00Z"/>
                <w:rFonts w:cs="Times New Roman"/>
              </w:rPr>
            </w:pPr>
            <w:del w:id="876" w:author="陈定敏" w:date="2023-12-18T13:07:00Z">
              <w:r w:rsidRPr="00A87816" w:rsidDel="00DA5090">
                <w:rPr>
                  <w:rFonts w:cs="Times New Roman"/>
                </w:rPr>
                <w:delText>0~255</w:delText>
              </w:r>
            </w:del>
          </w:p>
        </w:tc>
      </w:tr>
      <w:tr w:rsidR="007812D1" w:rsidRPr="00A87816" w:rsidDel="00DA5090" w:rsidTr="00243372">
        <w:trPr>
          <w:del w:id="877" w:author="陈定敏" w:date="2023-12-18T13:07:00Z"/>
        </w:trPr>
        <w:tc>
          <w:tcPr>
            <w:tcW w:w="0" w:type="auto"/>
          </w:tcPr>
          <w:p w:rsidR="007812D1" w:rsidRPr="00A87816" w:rsidDel="00DA5090" w:rsidRDefault="00E45DBC">
            <w:pPr>
              <w:pStyle w:val="Compact"/>
              <w:rPr>
                <w:del w:id="878" w:author="陈定敏" w:date="2023-12-18T13:07:00Z"/>
                <w:rFonts w:cs="Times New Roman"/>
              </w:rPr>
            </w:pPr>
            <w:del w:id="879" w:author="陈定敏" w:date="2023-12-18T13:07:00Z">
              <w:r w:rsidRPr="00A87816" w:rsidDel="00DA5090">
                <w:rPr>
                  <w:rFonts w:cs="Times New Roman"/>
                </w:rPr>
                <w:lastRenderedPageBreak/>
                <w:delText>motorOnTime</w:delText>
              </w:r>
            </w:del>
          </w:p>
        </w:tc>
        <w:tc>
          <w:tcPr>
            <w:tcW w:w="0" w:type="auto"/>
          </w:tcPr>
          <w:p w:rsidR="007812D1" w:rsidRPr="00A87816" w:rsidDel="00DA5090" w:rsidRDefault="00E45DBC">
            <w:pPr>
              <w:pStyle w:val="Compact"/>
              <w:rPr>
                <w:del w:id="880" w:author="陈定敏" w:date="2023-12-18T13:07:00Z"/>
                <w:rFonts w:cs="Times New Roman"/>
              </w:rPr>
            </w:pPr>
            <w:del w:id="881" w:author="陈定敏" w:date="2023-12-18T13:07:00Z">
              <w:r w:rsidRPr="00A87816" w:rsidDel="00DA5090">
                <w:rPr>
                  <w:rFonts w:cs="Times New Roman"/>
                </w:rPr>
                <w:delText>The time the motor is turned on each time</w:delText>
              </w:r>
            </w:del>
          </w:p>
        </w:tc>
        <w:tc>
          <w:tcPr>
            <w:tcW w:w="0" w:type="auto"/>
          </w:tcPr>
          <w:p w:rsidR="007812D1" w:rsidRPr="00A87816" w:rsidDel="00DA5090" w:rsidRDefault="00E45DBC">
            <w:pPr>
              <w:pStyle w:val="Compact"/>
              <w:rPr>
                <w:del w:id="882" w:author="陈定敏" w:date="2023-12-18T13:07:00Z"/>
                <w:rFonts w:cs="Times New Roman"/>
              </w:rPr>
            </w:pPr>
            <w:del w:id="883" w:author="陈定敏" w:date="2023-12-18T13:07:00Z">
              <w:r w:rsidRPr="00A87816" w:rsidDel="00DA5090">
                <w:rPr>
                  <w:rFonts w:cs="Times New Roman"/>
                </w:rPr>
                <w:delText>0~255 (unit 0.1s)</w:delText>
              </w:r>
            </w:del>
          </w:p>
        </w:tc>
      </w:tr>
      <w:tr w:rsidR="007812D1" w:rsidRPr="00A87816" w:rsidDel="00DA5090" w:rsidTr="00243372">
        <w:trPr>
          <w:del w:id="884" w:author="陈定敏" w:date="2023-12-18T13:07:00Z"/>
        </w:trPr>
        <w:tc>
          <w:tcPr>
            <w:tcW w:w="0" w:type="auto"/>
          </w:tcPr>
          <w:p w:rsidR="007812D1" w:rsidRPr="00A87816" w:rsidDel="00DA5090" w:rsidRDefault="00E45DBC">
            <w:pPr>
              <w:pStyle w:val="Compact"/>
              <w:rPr>
                <w:del w:id="885" w:author="陈定敏" w:date="2023-12-18T13:07:00Z"/>
                <w:rFonts w:cs="Times New Roman"/>
              </w:rPr>
            </w:pPr>
            <w:del w:id="886" w:author="陈定敏" w:date="2023-12-18T13:07:00Z">
              <w:r w:rsidRPr="00A87816" w:rsidDel="00DA5090">
                <w:rPr>
                  <w:rFonts w:cs="Times New Roman"/>
                </w:rPr>
                <w:delText>motorOffTime</w:delText>
              </w:r>
            </w:del>
          </w:p>
        </w:tc>
        <w:tc>
          <w:tcPr>
            <w:tcW w:w="0" w:type="auto"/>
          </w:tcPr>
          <w:p w:rsidR="007812D1" w:rsidRPr="00A87816" w:rsidDel="00DA5090" w:rsidRDefault="00E45DBC">
            <w:pPr>
              <w:pStyle w:val="Compact"/>
              <w:rPr>
                <w:del w:id="887" w:author="陈定敏" w:date="2023-12-18T13:07:00Z"/>
                <w:rFonts w:cs="Times New Roman"/>
              </w:rPr>
            </w:pPr>
            <w:del w:id="888" w:author="陈定敏" w:date="2023-12-18T13:07:00Z">
              <w:r w:rsidRPr="00A87816" w:rsidDel="00DA5090">
                <w:rPr>
                  <w:rFonts w:cs="Times New Roman"/>
                </w:rPr>
                <w:delText>Motor off time each time</w:delText>
              </w:r>
            </w:del>
          </w:p>
        </w:tc>
        <w:tc>
          <w:tcPr>
            <w:tcW w:w="0" w:type="auto"/>
          </w:tcPr>
          <w:p w:rsidR="007812D1" w:rsidRPr="00A87816" w:rsidDel="00DA5090" w:rsidRDefault="00E45DBC">
            <w:pPr>
              <w:pStyle w:val="Compact"/>
              <w:rPr>
                <w:del w:id="889" w:author="陈定敏" w:date="2023-12-18T13:07:00Z"/>
                <w:rFonts w:cs="Times New Roman"/>
              </w:rPr>
            </w:pPr>
            <w:del w:id="890" w:author="陈定敏" w:date="2023-12-18T13:07:00Z">
              <w:r w:rsidRPr="00A87816" w:rsidDel="00DA5090">
                <w:rPr>
                  <w:rFonts w:cs="Times New Roman"/>
                </w:rPr>
                <w:delText>0~255 (unit: 0.1s, 0 means continuous vibration)</w:delText>
              </w:r>
            </w:del>
          </w:p>
        </w:tc>
      </w:tr>
    </w:tbl>
    <w:p w:rsidR="007812D1" w:rsidRPr="00A87816" w:rsidDel="00DA5090" w:rsidRDefault="00E45DBC">
      <w:pPr>
        <w:pStyle w:val="a0"/>
        <w:rPr>
          <w:del w:id="891" w:author="陈定敏" w:date="2023-12-18T13:07:00Z"/>
          <w:rFonts w:cs="Times New Roman"/>
        </w:rPr>
      </w:pPr>
      <w:del w:id="892" w:author="陈定敏" w:date="2023-12-18T13:07:00Z">
        <w:r w:rsidRPr="00A87816" w:rsidDel="00DA5090">
          <w:rPr>
            <w:rFonts w:cs="Times New Roman"/>
          </w:rPr>
          <w:delText>Command example:</w:delText>
        </w:r>
      </w:del>
    </w:p>
    <w:p w:rsidR="007812D1" w:rsidRPr="00A87816" w:rsidDel="00DA5090" w:rsidRDefault="00E45DBC">
      <w:pPr>
        <w:pStyle w:val="a0"/>
        <w:rPr>
          <w:del w:id="893" w:author="陈定敏" w:date="2023-12-18T13:07:00Z"/>
          <w:rFonts w:cs="Times New Roman"/>
        </w:rPr>
      </w:pPr>
      <w:del w:id="894" w:author="陈定敏" w:date="2023-12-18T13:07:00Z">
        <w:r w:rsidRPr="00A87816" w:rsidDel="00DA5090">
          <w:rPr>
            <w:rFonts w:cs="Times New Roman"/>
          </w:rPr>
          <w:delText>All</w:delText>
        </w:r>
        <w:r w:rsidR="00480E5B" w:rsidDel="00DA5090">
          <w:rPr>
            <w:rFonts w:cs="Times New Roman"/>
          </w:rPr>
          <w:delText xml:space="preserve"> keypad</w:delText>
        </w:r>
        <w:r w:rsidRPr="00A87816" w:rsidDel="00DA5090">
          <w:rPr>
            <w:rFonts w:cs="Times New Roman"/>
          </w:rPr>
          <w:delText>s</w:delText>
        </w:r>
      </w:del>
    </w:p>
    <w:p w:rsidR="007812D1" w:rsidRPr="00A87816" w:rsidDel="00DA5090" w:rsidRDefault="00E45DBC">
      <w:pPr>
        <w:pStyle w:val="SourceCode"/>
        <w:rPr>
          <w:del w:id="895" w:author="陈定敏" w:date="2023-12-18T13:07:00Z"/>
          <w:rFonts w:cs="Times New Roman"/>
        </w:rPr>
      </w:pPr>
      <w:del w:id="896" w:author="陈定敏" w:date="2023-12-18T13:07:00Z">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"fun"</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"writeKeypadDevice"</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"baseId"</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DecValTok"/>
            <w:rFonts w:ascii="Times New Roman" w:hAnsi="Times New Roman" w:cs="Times New Roman"/>
          </w:rPr>
          <w:delText>1</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"params"</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"ledTimes"</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"3"</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"ledOnTime"</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"ledOffTime"</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"ledColorR"</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"ledColorG"</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"ledColorB"</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"beepTimes"</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"3"</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"beepOnTime"</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"beepOffTime"</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"motorTimes"</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"3"</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"motorOnTime"</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"2"</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"motorOffTime"</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"packetTag"</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w:delText>
        </w:r>
        <w:r w:rsidRPr="00A87816" w:rsidDel="00DA5090">
          <w:rPr>
            <w:rFonts w:cs="Times New Roman"/>
          </w:rPr>
          <w:br/>
        </w:r>
        <w:r w:rsidRPr="00A87816" w:rsidDel="00DA5090">
          <w:rPr>
            <w:rStyle w:val="FunctionTok"/>
            <w:rFonts w:ascii="Times New Roman" w:hAnsi="Times New Roman" w:cs="Times New Roman"/>
          </w:rPr>
          <w:delText>}</w:delText>
        </w:r>
      </w:del>
    </w:p>
    <w:p w:rsidR="007812D1" w:rsidRPr="00A87816" w:rsidDel="00DA5090" w:rsidRDefault="00245B4D">
      <w:pPr>
        <w:pStyle w:val="FirstParagraph"/>
        <w:rPr>
          <w:del w:id="897" w:author="陈定敏" w:date="2023-12-18T13:07:00Z"/>
          <w:rFonts w:cs="Times New Roman"/>
        </w:rPr>
      </w:pPr>
      <w:del w:id="898" w:author="陈定敏" w:date="2023-12-18T13:07:00Z">
        <w:r w:rsidDel="00DA5090">
          <w:rPr>
            <w:rFonts w:cs="Times New Roman"/>
          </w:rPr>
          <w:delText>R</w:delText>
        </w:r>
        <w:r w:rsidR="00E45DBC" w:rsidRPr="00A87816" w:rsidDel="00DA5090">
          <w:rPr>
            <w:rFonts w:cs="Times New Roman"/>
          </w:rPr>
          <w:delText>eturn</w:delText>
        </w:r>
      </w:del>
    </w:p>
    <w:p w:rsidR="007812D1" w:rsidRPr="00A87816" w:rsidDel="00DA5090" w:rsidRDefault="00E45DBC">
      <w:pPr>
        <w:pStyle w:val="a0"/>
        <w:rPr>
          <w:del w:id="899" w:author="陈定敏" w:date="2023-12-18T13:07:00Z"/>
          <w:rFonts w:cs="Times New Roman"/>
        </w:rPr>
      </w:pPr>
      <w:del w:id="900" w:author="陈定敏" w:date="2023-12-18T13:07:00Z">
        <w:r w:rsidRPr="00A87816" w:rsidDel="00DA5090">
          <w:rPr>
            <w:rFonts w:cs="Times New Roman"/>
          </w:rPr>
          <w:delText xml:space="preserve">fun: "writeKeypadDevice" </w:delText>
        </w:r>
        <w:r w:rsidRPr="00A87816" w:rsidDel="00DA5090">
          <w:rPr>
            <w:rFonts w:cs="Times New Roman"/>
          </w:rPr>
          <w:br/>
          <w:delText>infos:{"state":"OK"}//Return status, success is OK</w:delText>
        </w:r>
      </w:del>
    </w:p>
    <w:p w:rsidR="007812D1" w:rsidRPr="00A87816" w:rsidDel="00DA5090" w:rsidRDefault="00E45DBC">
      <w:pPr>
        <w:pStyle w:val="a0"/>
        <w:rPr>
          <w:del w:id="901" w:author="陈定敏" w:date="2023-12-18T13:07:00Z"/>
          <w:rFonts w:cs="Times New Roman"/>
        </w:rPr>
      </w:pPr>
      <w:del w:id="902" w:author="陈定敏" w:date="2023-12-18T13:07:00Z">
        <w:r w:rsidRPr="00A87816" w:rsidDel="00DA5090">
          <w:rPr>
            <w:rFonts w:cs="Times New Roman"/>
          </w:rPr>
          <w:delText>Command example:</w:delText>
        </w:r>
      </w:del>
    </w:p>
    <w:p w:rsidR="007812D1" w:rsidRPr="00A87816" w:rsidDel="00DA5090" w:rsidRDefault="00E45DBC">
      <w:pPr>
        <w:pStyle w:val="SourceCode"/>
        <w:rPr>
          <w:del w:id="903" w:author="陈定敏" w:date="2023-12-18T13:07:00Z"/>
          <w:rFonts w:cs="Times New Roman"/>
        </w:rPr>
      </w:pPr>
      <w:del w:id="904" w:author="陈定敏" w:date="2023-12-18T13:07:00Z">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 xml:space="preserve">"fun" </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 xml:space="preserve">"writeKeypadDevice"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 xml:space="preserve">"baseId" </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DecValTok"/>
            <w:rFonts w:ascii="Times New Roman" w:hAnsi="Times New Roman" w:cs="Times New Roman"/>
          </w:rPr>
          <w:delText xml:space="preserve">0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 xml:space="preserve">"infos" </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 xml:space="preserve">"keySn" </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 xml:space="preserve">"0000000000"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 xml:space="preserve">"state" </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"OK"</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 xml:space="preserve">"packetTag" </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 xml:space="preserve">"1" </w:delText>
        </w:r>
        <w:r w:rsidRPr="00A87816" w:rsidDel="00DA5090">
          <w:rPr>
            <w:rFonts w:cs="Times New Roman"/>
          </w:rPr>
          <w:br/>
        </w:r>
        <w:r w:rsidRPr="00A87816" w:rsidDel="00DA5090">
          <w:rPr>
            <w:rStyle w:val="FunctionTok"/>
            <w:rFonts w:ascii="Times New Roman" w:hAnsi="Times New Roman" w:cs="Times New Roman"/>
          </w:rPr>
          <w:delText>}</w:delText>
        </w:r>
      </w:del>
    </w:p>
    <w:p w:rsidR="007812D1" w:rsidRPr="00A87816" w:rsidDel="00DA5090" w:rsidRDefault="00E45DBC">
      <w:pPr>
        <w:pStyle w:val="FirstParagraph"/>
        <w:rPr>
          <w:del w:id="905" w:author="陈定敏" w:date="2023-12-18T13:07:00Z"/>
          <w:rFonts w:cs="Times New Roman"/>
        </w:rPr>
      </w:pPr>
      <w:del w:id="906" w:author="陈定敏" w:date="2023-12-18T13:07:00Z">
        <w:r w:rsidRPr="00A87816" w:rsidDel="00DA5090">
          <w:rPr>
            <w:rFonts w:cs="Times New Roman"/>
          </w:rPr>
          <w:delText>Specify</w:delText>
        </w:r>
        <w:r w:rsidR="00480E5B" w:rsidDel="00DA5090">
          <w:rPr>
            <w:rFonts w:cs="Times New Roman"/>
          </w:rPr>
          <w:delText xml:space="preserve"> keypad</w:delText>
        </w:r>
      </w:del>
    </w:p>
    <w:p w:rsidR="007812D1" w:rsidRPr="00A87816" w:rsidDel="00DA5090" w:rsidRDefault="00E45DBC">
      <w:pPr>
        <w:pStyle w:val="SourceCode"/>
        <w:rPr>
          <w:del w:id="907" w:author="陈定敏" w:date="2023-12-18T13:07:00Z"/>
          <w:rFonts w:cs="Times New Roman"/>
        </w:rPr>
      </w:pPr>
      <w:del w:id="908" w:author="陈定敏" w:date="2023-12-18T13:07:00Z">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"fun"</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"writeKeypadDevice"</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lastRenderedPageBreak/>
          <w:delText xml:space="preserve"> </w:delText>
        </w:r>
        <w:r w:rsidRPr="00A87816" w:rsidDel="00DA5090">
          <w:rPr>
            <w:rStyle w:val="DataTypeTok"/>
            <w:rFonts w:ascii="Times New Roman" w:hAnsi="Times New Roman" w:cs="Times New Roman"/>
          </w:rPr>
          <w:delText>"keySnList"</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OtherTok"/>
            <w:rFonts w:ascii="Times New Roman" w:hAnsi="Times New Roman" w:cs="Times New Roman"/>
          </w:rPr>
          <w:delText>[</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"keySn"</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"0007899478"</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Style w:val="OtherTok"/>
            <w:rFonts w:ascii="Times New Roman" w:hAnsi="Times New Roman" w:cs="Times New Roman"/>
          </w:rPr>
          <w:delText>]</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"params"</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"ledTimes"</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"3"</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"ledOnTime"</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"ledOffTime"</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"ledColorR"</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"ledColorG"</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"ledColorB"</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"beepTimes"</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"3"</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"beepOnTime"</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"beepOffTime"</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"motorTimes"</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"3"</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"motorOnTime"</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"2"</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"motorOffTime"</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"packetTag"</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w:delText>
        </w:r>
        <w:r w:rsidRPr="00A87816" w:rsidDel="00DA5090">
          <w:rPr>
            <w:rFonts w:cs="Times New Roman"/>
          </w:rPr>
          <w:br/>
        </w:r>
        <w:r w:rsidRPr="00A87816" w:rsidDel="00DA5090">
          <w:rPr>
            <w:rStyle w:val="FunctionTok"/>
            <w:rFonts w:ascii="Times New Roman" w:hAnsi="Times New Roman" w:cs="Times New Roman"/>
          </w:rPr>
          <w:delText>}</w:delText>
        </w:r>
      </w:del>
    </w:p>
    <w:p w:rsidR="007812D1" w:rsidRPr="00A87816" w:rsidDel="00DA5090" w:rsidRDefault="00245B4D">
      <w:pPr>
        <w:pStyle w:val="FirstParagraph"/>
        <w:rPr>
          <w:del w:id="909" w:author="陈定敏" w:date="2023-12-18T13:07:00Z"/>
          <w:rFonts w:cs="Times New Roman"/>
        </w:rPr>
      </w:pPr>
      <w:del w:id="910" w:author="陈定敏" w:date="2023-12-18T13:07:00Z">
        <w:r w:rsidDel="00DA5090">
          <w:rPr>
            <w:rFonts w:cs="Times New Roman"/>
          </w:rPr>
          <w:delText>R</w:delText>
        </w:r>
        <w:r w:rsidR="00E45DBC" w:rsidRPr="00A87816" w:rsidDel="00DA5090">
          <w:rPr>
            <w:rFonts w:cs="Times New Roman"/>
          </w:rPr>
          <w:delText>eturn</w:delText>
        </w:r>
      </w:del>
    </w:p>
    <w:p w:rsidR="007812D1" w:rsidRPr="00A87816" w:rsidDel="00DA5090" w:rsidRDefault="00E45DBC">
      <w:pPr>
        <w:pStyle w:val="a0"/>
        <w:rPr>
          <w:del w:id="911" w:author="陈定敏" w:date="2023-12-18T13:07:00Z"/>
          <w:rFonts w:cs="Times New Roman"/>
        </w:rPr>
      </w:pPr>
      <w:del w:id="912" w:author="陈定敏" w:date="2023-12-18T13:07:00Z">
        <w:r w:rsidRPr="00A87816" w:rsidDel="00DA5090">
          <w:rPr>
            <w:rFonts w:cs="Times New Roman"/>
          </w:rPr>
          <w:delText xml:space="preserve">fun: "writeKeypadDevice" </w:delText>
        </w:r>
        <w:r w:rsidRPr="00A87816" w:rsidDel="00DA5090">
          <w:rPr>
            <w:rFonts w:cs="Times New Roman"/>
          </w:rPr>
          <w:br/>
          <w:delText>infos:{}//Array object, same as sent</w:delText>
        </w:r>
      </w:del>
    </w:p>
    <w:p w:rsidR="007812D1" w:rsidRPr="00A87816" w:rsidDel="00DA5090" w:rsidRDefault="00E45DBC">
      <w:pPr>
        <w:pStyle w:val="a0"/>
        <w:rPr>
          <w:del w:id="913" w:author="陈定敏" w:date="2023-12-18T13:07:00Z"/>
          <w:rFonts w:cs="Times New Roman"/>
        </w:rPr>
      </w:pPr>
      <w:del w:id="914" w:author="陈定敏" w:date="2023-12-18T13:07:00Z">
        <w:r w:rsidRPr="00A87816" w:rsidDel="00DA5090">
          <w:rPr>
            <w:rFonts w:cs="Times New Roman"/>
          </w:rPr>
          <w:delText>Command example:</w:delText>
        </w:r>
      </w:del>
    </w:p>
    <w:p w:rsidR="007812D1" w:rsidRPr="00A87816" w:rsidDel="00DA5090" w:rsidRDefault="00E45DBC">
      <w:pPr>
        <w:pStyle w:val="SourceCode"/>
        <w:rPr>
          <w:del w:id="915" w:author="陈定敏" w:date="2023-12-18T13:07:00Z"/>
          <w:rFonts w:cs="Times New Roman"/>
        </w:rPr>
      </w:pPr>
      <w:del w:id="916" w:author="陈定敏" w:date="2023-12-18T13:07:00Z">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"baseId"</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DecValTok"/>
            <w:rFonts w:ascii="Times New Roman" w:hAnsi="Times New Roman" w:cs="Times New Roman"/>
          </w:rPr>
          <w:delText>3</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"fun"</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"writeKeypadDevice"</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"infos"</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"keySn"</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"0007899478"</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"state"</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"OK"</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FunctionTok"/>
            <w:rFonts w:ascii="Times New Roman" w:hAnsi="Times New Roman" w:cs="Times New Roman"/>
          </w:rPr>
          <w:delText>},</w:delText>
        </w:r>
        <w:r w:rsidRPr="00A87816" w:rsidDel="00DA5090">
          <w:rPr>
            <w:rFonts w:cs="Times New Roman"/>
          </w:rPr>
          <w:br/>
        </w:r>
        <w:r w:rsidRPr="00A87816" w:rsidDel="00DA5090">
          <w:rPr>
            <w:rStyle w:val="NormalTok"/>
            <w:rFonts w:ascii="Times New Roman" w:hAnsi="Times New Roman" w:cs="Times New Roman"/>
          </w:rPr>
          <w:delText xml:space="preserve"> </w:delText>
        </w:r>
        <w:r w:rsidRPr="00A87816" w:rsidDel="00DA5090">
          <w:rPr>
            <w:rStyle w:val="DataTypeTok"/>
            <w:rFonts w:ascii="Times New Roman" w:hAnsi="Times New Roman" w:cs="Times New Roman"/>
          </w:rPr>
          <w:delText>"packetTag"</w:delText>
        </w:r>
        <w:r w:rsidRPr="00A87816" w:rsidDel="00DA5090">
          <w:rPr>
            <w:rStyle w:val="FunctionTok"/>
            <w:rFonts w:ascii="Times New Roman" w:hAnsi="Times New Roman" w:cs="Times New Roman"/>
          </w:rPr>
          <w:delText>:</w:delText>
        </w:r>
        <w:r w:rsidRPr="00A87816" w:rsidDel="00DA5090">
          <w:rPr>
            <w:rStyle w:val="NormalTok"/>
            <w:rFonts w:ascii="Times New Roman" w:hAnsi="Times New Roman" w:cs="Times New Roman"/>
          </w:rPr>
          <w:delText xml:space="preserve"> </w:delText>
        </w:r>
        <w:r w:rsidRPr="00A87816" w:rsidDel="00DA5090">
          <w:rPr>
            <w:rStyle w:val="StringTok"/>
            <w:rFonts w:ascii="Times New Roman" w:hAnsi="Times New Roman" w:cs="Times New Roman"/>
          </w:rPr>
          <w:delText>"1"</w:delText>
        </w:r>
        <w:r w:rsidRPr="00A87816" w:rsidDel="00DA5090">
          <w:rPr>
            <w:rFonts w:cs="Times New Roman"/>
          </w:rPr>
          <w:br/>
        </w:r>
        <w:r w:rsidRPr="00A87816" w:rsidDel="00DA5090">
          <w:rPr>
            <w:rStyle w:val="FunctionTok"/>
            <w:rFonts w:ascii="Times New Roman" w:hAnsi="Times New Roman" w:cs="Times New Roman"/>
          </w:rPr>
          <w:delText>}</w:delText>
        </w:r>
      </w:del>
    </w:p>
    <w:p w:rsidR="007812D1" w:rsidRPr="00A87816" w:rsidDel="00DA5090" w:rsidRDefault="0068282F">
      <w:pPr>
        <w:pStyle w:val="FirstParagraph"/>
        <w:rPr>
          <w:del w:id="917" w:author="陈定敏" w:date="2023-12-18T13:07:00Z"/>
          <w:rFonts w:cs="Times New Roman"/>
        </w:rPr>
      </w:pPr>
      <w:del w:id="918" w:author="陈定敏" w:date="2023-12-18T13:07:00Z">
        <w:r w:rsidDel="00DA5090">
          <w:rPr>
            <w:rFonts w:cs="Times New Roman"/>
          </w:rPr>
          <w:delText>Support Device Description</w:delText>
        </w:r>
      </w:del>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3655"/>
      </w:tblGrid>
      <w:tr w:rsidR="007812D1" w:rsidRPr="00A87816" w:rsidDel="00DA5090" w:rsidTr="00243372">
        <w:trPr>
          <w:cnfStyle w:val="100000000000" w:firstRow="1" w:lastRow="0" w:firstColumn="0" w:lastColumn="0" w:oddVBand="0" w:evenVBand="0" w:oddHBand="0" w:evenHBand="0" w:firstRowFirstColumn="0" w:firstRowLastColumn="0" w:lastRowFirstColumn="0" w:lastRowLastColumn="0"/>
          <w:tblHeader/>
          <w:del w:id="919" w:author="陈定敏" w:date="2023-12-18T13:07:00Z"/>
        </w:trPr>
        <w:tc>
          <w:tcPr>
            <w:tcW w:w="0" w:type="auto"/>
            <w:tcBorders>
              <w:bottom w:val="none" w:sz="0" w:space="0" w:color="auto"/>
            </w:tcBorders>
          </w:tcPr>
          <w:p w:rsidR="007812D1" w:rsidRPr="00A87816" w:rsidDel="00DA5090" w:rsidRDefault="00E45DBC">
            <w:pPr>
              <w:pStyle w:val="Compact"/>
              <w:rPr>
                <w:del w:id="920" w:author="陈定敏" w:date="2023-12-18T13:07:00Z"/>
                <w:rFonts w:cs="Times New Roman"/>
              </w:rPr>
            </w:pPr>
            <w:del w:id="921" w:author="陈定敏" w:date="2023-12-18T13:07:00Z">
              <w:r w:rsidRPr="00A87816" w:rsidDel="00DA5090">
                <w:rPr>
                  <w:rFonts w:cs="Times New Roman"/>
                  <w:b/>
                  <w:bCs/>
                </w:rPr>
                <w:delText>Base station +</w:delText>
              </w:r>
              <w:r w:rsidR="00480E5B" w:rsidDel="00DA5090">
                <w:rPr>
                  <w:rFonts w:cs="Times New Roman"/>
                  <w:b/>
                  <w:bCs/>
                </w:rPr>
                <w:delText xml:space="preserve"> keypad</w:delText>
              </w:r>
            </w:del>
          </w:p>
        </w:tc>
        <w:tc>
          <w:tcPr>
            <w:tcW w:w="0" w:type="auto"/>
            <w:tcBorders>
              <w:bottom w:val="none" w:sz="0" w:space="0" w:color="auto"/>
            </w:tcBorders>
          </w:tcPr>
          <w:p w:rsidR="007812D1" w:rsidRPr="00A87816" w:rsidDel="00DA5090" w:rsidRDefault="00E45DBC">
            <w:pPr>
              <w:pStyle w:val="Compact"/>
              <w:rPr>
                <w:del w:id="922" w:author="陈定敏" w:date="2023-12-18T13:07:00Z"/>
                <w:rFonts w:cs="Times New Roman"/>
              </w:rPr>
            </w:pPr>
            <w:del w:id="923" w:author="陈定敏" w:date="2023-12-18T13:07:00Z">
              <w:r w:rsidRPr="00A87816" w:rsidDel="00DA5090">
                <w:rPr>
                  <w:rFonts w:cs="Times New Roman"/>
                  <w:b/>
                  <w:bCs/>
                </w:rPr>
                <w:delText>support</w:delText>
              </w:r>
            </w:del>
          </w:p>
        </w:tc>
        <w:tc>
          <w:tcPr>
            <w:tcW w:w="0" w:type="auto"/>
            <w:tcBorders>
              <w:bottom w:val="none" w:sz="0" w:space="0" w:color="auto"/>
            </w:tcBorders>
          </w:tcPr>
          <w:p w:rsidR="007812D1" w:rsidRPr="00A87816" w:rsidDel="00DA5090" w:rsidRDefault="00E45DBC">
            <w:pPr>
              <w:pStyle w:val="Compact"/>
              <w:rPr>
                <w:del w:id="924" w:author="陈定敏" w:date="2023-12-18T13:07:00Z"/>
                <w:rFonts w:cs="Times New Roman"/>
              </w:rPr>
            </w:pPr>
            <w:del w:id="925" w:author="陈定敏" w:date="2023-12-18T13:07:00Z">
              <w:r w:rsidRPr="00A87816" w:rsidDel="00DA5090">
                <w:rPr>
                  <w:rFonts w:cs="Times New Roman"/>
                  <w:b/>
                  <w:bCs/>
                </w:rPr>
                <w:delText>Remark</w:delText>
              </w:r>
            </w:del>
          </w:p>
        </w:tc>
      </w:tr>
      <w:tr w:rsidR="007812D1" w:rsidRPr="00A87816" w:rsidDel="00DA5090" w:rsidTr="00243372">
        <w:trPr>
          <w:del w:id="926" w:author="陈定敏" w:date="2023-12-18T13:07:00Z"/>
        </w:trPr>
        <w:tc>
          <w:tcPr>
            <w:tcW w:w="0" w:type="auto"/>
          </w:tcPr>
          <w:p w:rsidR="007812D1" w:rsidRPr="00A87816" w:rsidDel="00DA5090" w:rsidRDefault="00E45DBC">
            <w:pPr>
              <w:pStyle w:val="Compact"/>
              <w:rPr>
                <w:del w:id="927" w:author="陈定敏" w:date="2023-12-18T13:07:00Z"/>
                <w:rFonts w:cs="Times New Roman"/>
              </w:rPr>
            </w:pPr>
            <w:del w:id="928" w:author="陈定敏" w:date="2023-12-18T13:07:00Z">
              <w:r w:rsidRPr="00A87816" w:rsidDel="00DA5090">
                <w:rPr>
                  <w:rFonts w:cs="Times New Roman"/>
                </w:rPr>
                <w:delText>B200-5.8G+T2</w:delText>
              </w:r>
            </w:del>
          </w:p>
        </w:tc>
        <w:tc>
          <w:tcPr>
            <w:tcW w:w="0" w:type="auto"/>
          </w:tcPr>
          <w:p w:rsidR="007812D1" w:rsidRPr="00A87816" w:rsidDel="00DA5090" w:rsidRDefault="00E45DBC">
            <w:pPr>
              <w:pStyle w:val="Compact"/>
              <w:rPr>
                <w:del w:id="929" w:author="陈定敏" w:date="2023-12-18T13:07:00Z"/>
                <w:rFonts w:cs="Times New Roman"/>
              </w:rPr>
            </w:pPr>
            <w:del w:id="930" w:author="陈定敏" w:date="2023-12-18T13:07:00Z">
              <w:r w:rsidRPr="00A87816" w:rsidDel="00DA5090">
                <w:rPr>
                  <w:rFonts w:cs="Times New Roman"/>
                </w:rPr>
                <w:delText>support</w:delText>
              </w:r>
            </w:del>
          </w:p>
        </w:tc>
        <w:tc>
          <w:tcPr>
            <w:tcW w:w="0" w:type="auto"/>
          </w:tcPr>
          <w:p w:rsidR="007812D1" w:rsidRPr="00A87816" w:rsidDel="00DA5090" w:rsidRDefault="00E45DBC">
            <w:pPr>
              <w:pStyle w:val="Compact"/>
              <w:rPr>
                <w:del w:id="931" w:author="陈定敏" w:date="2023-12-18T13:07:00Z"/>
                <w:rFonts w:cs="Times New Roman"/>
              </w:rPr>
            </w:pPr>
            <w:del w:id="932" w:author="陈定敏" w:date="2023-12-18T13:07:00Z">
              <w:r w:rsidRPr="00A87816" w:rsidDel="00DA5090">
                <w:rPr>
                  <w:rFonts w:cs="Times New Roman"/>
                </w:rPr>
                <w:delText>Some buzzer parameters are invalid</w:delText>
              </w:r>
            </w:del>
          </w:p>
        </w:tc>
      </w:tr>
    </w:tbl>
    <w:p w:rsidR="007812D1" w:rsidRPr="00A87816" w:rsidRDefault="00480E5B" w:rsidP="00BF4B64">
      <w:pPr>
        <w:pStyle w:val="4"/>
        <w:numPr>
          <w:ilvl w:val="0"/>
          <w:numId w:val="97"/>
        </w:numPr>
      </w:pPr>
      <w:bookmarkStart w:id="933" w:name="键盘反馈参数"/>
      <w:bookmarkEnd w:id="785"/>
      <w:r>
        <w:t xml:space="preserve">Keypad </w:t>
      </w:r>
      <w:r w:rsidR="00E45DBC" w:rsidRPr="00A87816">
        <w:t>feedback parameters</w:t>
      </w:r>
    </w:p>
    <w:p w:rsidR="007812D1" w:rsidRPr="00A87816" w:rsidRDefault="00E45DBC">
      <w:pPr>
        <w:pStyle w:val="FirstParagraph"/>
        <w:rPr>
          <w:rFonts w:cs="Times New Roman"/>
        </w:rPr>
      </w:pPr>
      <w:r w:rsidRPr="00A87816">
        <w:rPr>
          <w:rFonts w:cs="Times New Roman"/>
        </w:rPr>
        <w:t xml:space="preserve">Read </w:t>
      </w:r>
      <w:r w:rsidRPr="00A87816">
        <w:rPr>
          <w:rFonts w:cs="Times New Roman"/>
        </w:rPr>
        <w:br/>
      </w:r>
      <w:r w:rsidR="00245B4D">
        <w:rPr>
          <w:rFonts w:cs="Times New Roman"/>
        </w:rPr>
        <w:t>S</w:t>
      </w:r>
      <w:r w:rsidRPr="00A87816">
        <w:rPr>
          <w:rFonts w:cs="Times New Roman"/>
        </w:rPr>
        <w:t xml:space="preserve">end: </w:t>
      </w:r>
      <w:r w:rsidRPr="00A87816">
        <w:rPr>
          <w:rFonts w:cs="Times New Roman"/>
        </w:rPr>
        <w:br/>
        <w:t>fun: "readKeypadFeedbackMode" //Read</w:t>
      </w:r>
      <w:r w:rsidR="00480E5B">
        <w:rPr>
          <w:rFonts w:cs="Times New Roman"/>
        </w:rPr>
        <w:t xml:space="preserve"> keypad</w:t>
      </w:r>
      <w:r w:rsidRPr="00A87816">
        <w:rPr>
          <w:rFonts w:cs="Times New Roman"/>
        </w:rPr>
        <w:t xml:space="preserve"> feedback mode parameter </w:t>
      </w:r>
      <w:r w:rsidRPr="00A87816">
        <w:rPr>
          <w:rFonts w:cs="Times New Roman"/>
        </w:rPr>
        <w:br/>
        <w:t xml:space="preserve">baseId: 0//0~32 (the command does not send baseID, the default is 0, which means reading all base stations) </w:t>
      </w:r>
      <w:r w:rsidRPr="00A87816">
        <w:rPr>
          <w:rFonts w:cs="Times New Roman"/>
        </w:rPr>
        <w:br/>
        <w:t>params: {}//Not required when reading</w:t>
      </w:r>
    </w:p>
    <w:p w:rsidR="007812D1" w:rsidRPr="00A87816" w:rsidRDefault="00E45DBC">
      <w:pPr>
        <w:pStyle w:val="a0"/>
        <w:rPr>
          <w:rFonts w:cs="Times New Roman"/>
        </w:rPr>
      </w:pPr>
      <w:r w:rsidRPr="00A87816">
        <w:rPr>
          <w:rFonts w:cs="Times New Roman"/>
        </w:rPr>
        <w:lastRenderedPageBreak/>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"readKeypadFeedbackMode"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Write</w:t>
      </w:r>
    </w:p>
    <w:p w:rsidR="007812D1" w:rsidRPr="00A87816" w:rsidRDefault="00E45DBC">
      <w:pPr>
        <w:pStyle w:val="a0"/>
        <w:rPr>
          <w:rFonts w:cs="Times New Roman"/>
        </w:rPr>
      </w:pPr>
      <w:r w:rsidRPr="00A87816">
        <w:rPr>
          <w:rFonts w:cs="Times New Roman"/>
        </w:rPr>
        <w:t xml:space="preserve">Send: </w:t>
      </w:r>
      <w:r w:rsidRPr="00A87816">
        <w:rPr>
          <w:rFonts w:cs="Times New Roman"/>
        </w:rPr>
        <w:br/>
        <w:t>fun: "writeKeypadFeedbackMode" //Write</w:t>
      </w:r>
      <w:r w:rsidR="00480E5B">
        <w:rPr>
          <w:rFonts w:cs="Times New Roman"/>
        </w:rPr>
        <w:t xml:space="preserve"> keypad</w:t>
      </w:r>
      <w:r w:rsidRPr="00A87816">
        <w:rPr>
          <w:rFonts w:cs="Times New Roman"/>
        </w:rPr>
        <w:t xml:space="preserve"> feedback mode parameters </w:t>
      </w:r>
      <w:r w:rsidRPr="00A87816">
        <w:rPr>
          <w:rFonts w:cs="Times New Roman"/>
        </w:rPr>
        <w:br/>
        <w:t xml:space="preserve">baseId: 1//1~32 (base station must be specified) </w:t>
      </w:r>
      <w:r w:rsidRPr="00A87816">
        <w:rPr>
          <w:rFonts w:cs="Times New Roman"/>
        </w:rPr>
        <w:br/>
        <w:t>params: {"mode":"1", "value":"4"}//</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83"/>
        <w:gridCol w:w="3665"/>
        <w:gridCol w:w="4008"/>
      </w:tblGrid>
      <w:tr w:rsidR="007812D1" w:rsidRPr="00A87816" w:rsidTr="00243372">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mode</w:t>
            </w:r>
          </w:p>
        </w:tc>
        <w:tc>
          <w:tcPr>
            <w:tcW w:w="0" w:type="auto"/>
          </w:tcPr>
          <w:p w:rsidR="007812D1" w:rsidRPr="00A87816" w:rsidRDefault="00E45DBC">
            <w:pPr>
              <w:pStyle w:val="Compact"/>
              <w:rPr>
                <w:rFonts w:cs="Times New Roman"/>
              </w:rPr>
            </w:pPr>
            <w:r w:rsidRPr="00A87816">
              <w:rPr>
                <w:rFonts w:cs="Times New Roman"/>
              </w:rPr>
              <w:t>feedback mode</w:t>
            </w:r>
          </w:p>
        </w:tc>
        <w:tc>
          <w:tcPr>
            <w:tcW w:w="0" w:type="auto"/>
          </w:tcPr>
          <w:p w:rsidR="007812D1" w:rsidRPr="00A87816" w:rsidRDefault="00E45DBC">
            <w:pPr>
              <w:pStyle w:val="Compact"/>
              <w:rPr>
                <w:rFonts w:cs="Times New Roman"/>
              </w:rPr>
            </w:pPr>
            <w:r w:rsidRPr="00A87816">
              <w:rPr>
                <w:rFonts w:cs="Times New Roman"/>
              </w:rPr>
              <w:t xml:space="preserve">0: Not enabled (default 0 is not enabled) </w:t>
            </w:r>
            <w:r w:rsidRPr="00A87816">
              <w:rPr>
                <w:rFonts w:cs="Times New Roman"/>
              </w:rPr>
              <w:br/>
              <w:t>1: Universal key code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value</w:t>
            </w:r>
          </w:p>
        </w:tc>
        <w:tc>
          <w:tcPr>
            <w:tcW w:w="0" w:type="auto"/>
          </w:tcPr>
          <w:p w:rsidR="007812D1" w:rsidRPr="00A87816" w:rsidRDefault="00E45DBC">
            <w:pPr>
              <w:pStyle w:val="Compact"/>
              <w:rPr>
                <w:rFonts w:cs="Times New Roman"/>
              </w:rPr>
            </w:pPr>
            <w:r w:rsidRPr="00A87816">
              <w:rPr>
                <w:rFonts w:cs="Times New Roman"/>
              </w:rPr>
              <w:t>Feedback maximum effective button</w:t>
            </w:r>
          </w:p>
        </w:tc>
        <w:tc>
          <w:tcPr>
            <w:tcW w:w="0" w:type="auto"/>
          </w:tcPr>
          <w:p w:rsidR="007812D1" w:rsidRPr="00A87816" w:rsidRDefault="00E45DBC">
            <w:pPr>
              <w:pStyle w:val="Compact"/>
              <w:rPr>
                <w:rFonts w:cs="Times New Roman"/>
              </w:rPr>
            </w:pPr>
            <w:r w:rsidRPr="00A87816">
              <w:rPr>
                <w:rFonts w:cs="Times New Roman"/>
              </w:rPr>
              <w:t>1~10</w:t>
            </w:r>
          </w:p>
        </w:tc>
      </w:tr>
    </w:tbl>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"writeKeypadFeedbackMode"</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proofErr w:type="gramStart"/>
      <w:r w:rsidRPr="00A87816">
        <w:rPr>
          <w:rStyle w:val="NormalTok"/>
          <w:rFonts w:ascii="Times New Roman" w:hAnsi="Times New Roman" w:cs="Times New Roman"/>
        </w:rPr>
        <w:t xml:space="preserve"> </w:t>
      </w:r>
      <w:proofErr w:type="gramEnd"/>
      <w:r w:rsidRPr="00A87816">
        <w:rPr>
          <w:rStyle w:val="NormalTok"/>
          <w:rFonts w:ascii="Times New Roman" w:hAnsi="Times New Roman" w:cs="Times New Roman"/>
        </w:rPr>
        <w:t xml:space="preserve"> </w:t>
      </w:r>
      <w:r w:rsidRPr="00A87816">
        <w:rPr>
          <w:rStyle w:val="DataTypeTok"/>
          <w:rFonts w:ascii="Times New Roman" w:hAnsi="Times New Roman" w:cs="Times New Roman"/>
        </w:rPr>
        <w:t>"mode"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"value"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FunctionTok"/>
          <w:rFonts w:ascii="Times New Roman" w:hAnsi="Times New Roman" w:cs="Times New Roman"/>
        </w:rPr>
        <w:t>}</w:t>
      </w:r>
    </w:p>
    <w:p w:rsidR="007812D1" w:rsidRPr="00A87816" w:rsidRDefault="00245B4D">
      <w:pPr>
        <w:pStyle w:val="FirstParagraph"/>
        <w:rPr>
          <w:rFonts w:cs="Times New Roman"/>
          <w:lang w:eastAsia="zh-CN"/>
        </w:rPr>
      </w:pPr>
      <w:r>
        <w:rPr>
          <w:rFonts w:cs="Times New Roman" w:hint="eastAsia"/>
          <w:lang w:eastAsia="zh-CN"/>
        </w:rPr>
        <w:t>R</w:t>
      </w:r>
      <w:r>
        <w:rPr>
          <w:rFonts w:cs="Times New Roman"/>
          <w:lang w:eastAsia="zh-CN"/>
        </w:rPr>
        <w:t>eturn</w:t>
      </w:r>
    </w:p>
    <w:p w:rsidR="007812D1" w:rsidRPr="00A87816" w:rsidRDefault="00E45DBC">
      <w:pPr>
        <w:pStyle w:val="a0"/>
        <w:rPr>
          <w:rFonts w:cs="Times New Roman"/>
        </w:rPr>
      </w:pPr>
      <w:r w:rsidRPr="00A87816">
        <w:rPr>
          <w:rFonts w:cs="Times New Roman"/>
        </w:rPr>
        <w:t xml:space="preserve">Receive: </w:t>
      </w:r>
      <w:r w:rsidRPr="00A87816">
        <w:rPr>
          <w:rFonts w:cs="Times New Roman"/>
        </w:rPr>
        <w:br/>
        <w:t xml:space="preserve">fun: "keypadFeedbackMode" </w:t>
      </w:r>
      <w:r w:rsidRPr="00A87816">
        <w:rPr>
          <w:rFonts w:cs="Times New Roman"/>
        </w:rPr>
        <w:br/>
        <w:t xml:space="preserve">baseId: 1//Base station ID </w:t>
      </w:r>
      <w:r w:rsidRPr="00A87816">
        <w:rPr>
          <w:rFonts w:cs="Times New Roman"/>
        </w:rPr>
        <w:br/>
      </w:r>
      <w:proofErr w:type="gramStart"/>
      <w:r w:rsidRPr="00A87816">
        <w:rPr>
          <w:rFonts w:cs="Times New Roman"/>
        </w:rPr>
        <w:t>infos:</w:t>
      </w:r>
      <w:proofErr w:type="gramEnd"/>
      <w:r w:rsidRPr="00A87816">
        <w:rPr>
          <w:rFonts w:cs="Times New Roman"/>
        </w:rPr>
        <w:t>{ "mode":"1", "value":"4"}//Return the</w:t>
      </w:r>
      <w:r w:rsidR="00480E5B">
        <w:rPr>
          <w:rFonts w:cs="Times New Roman"/>
        </w:rPr>
        <w:t xml:space="preserve"> keypad</w:t>
      </w:r>
      <w:r w:rsidRPr="00A87816">
        <w:rPr>
          <w:rFonts w:cs="Times New Roman"/>
        </w:rPr>
        <w:t xml:space="preserve"> feedback mode parameter value</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83"/>
        <w:gridCol w:w="3665"/>
        <w:gridCol w:w="4008"/>
      </w:tblGrid>
      <w:tr w:rsidR="007812D1" w:rsidRPr="00A87816" w:rsidTr="00243372">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mode</w:t>
            </w:r>
          </w:p>
        </w:tc>
        <w:tc>
          <w:tcPr>
            <w:tcW w:w="0" w:type="auto"/>
          </w:tcPr>
          <w:p w:rsidR="007812D1" w:rsidRPr="00A87816" w:rsidRDefault="00E45DBC">
            <w:pPr>
              <w:pStyle w:val="Compact"/>
              <w:rPr>
                <w:rFonts w:cs="Times New Roman"/>
              </w:rPr>
            </w:pPr>
            <w:r w:rsidRPr="00A87816">
              <w:rPr>
                <w:rFonts w:cs="Times New Roman"/>
              </w:rPr>
              <w:t>feedback mode</w:t>
            </w:r>
          </w:p>
        </w:tc>
        <w:tc>
          <w:tcPr>
            <w:tcW w:w="0" w:type="auto"/>
          </w:tcPr>
          <w:p w:rsidR="007812D1" w:rsidRPr="00A87816" w:rsidRDefault="00E45DBC">
            <w:pPr>
              <w:pStyle w:val="Compact"/>
              <w:rPr>
                <w:rFonts w:cs="Times New Roman"/>
              </w:rPr>
            </w:pPr>
            <w:r w:rsidRPr="00A87816">
              <w:rPr>
                <w:rFonts w:cs="Times New Roman"/>
              </w:rPr>
              <w:t xml:space="preserve">0: Not enabled (default 0 is not enabled) </w:t>
            </w:r>
            <w:r w:rsidRPr="00A87816">
              <w:rPr>
                <w:rFonts w:cs="Times New Roman"/>
              </w:rPr>
              <w:br/>
              <w:t>1: Universal key code, not displayed</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value</w:t>
            </w:r>
          </w:p>
        </w:tc>
        <w:tc>
          <w:tcPr>
            <w:tcW w:w="0" w:type="auto"/>
          </w:tcPr>
          <w:p w:rsidR="007812D1" w:rsidRPr="00A87816" w:rsidRDefault="00E45DBC">
            <w:pPr>
              <w:pStyle w:val="Compact"/>
              <w:rPr>
                <w:rFonts w:cs="Times New Roman"/>
              </w:rPr>
            </w:pPr>
            <w:r w:rsidRPr="00A87816">
              <w:rPr>
                <w:rFonts w:cs="Times New Roman"/>
              </w:rPr>
              <w:t>Feedback maximum effective button</w:t>
            </w:r>
          </w:p>
        </w:tc>
        <w:tc>
          <w:tcPr>
            <w:tcW w:w="0" w:type="auto"/>
          </w:tcPr>
          <w:p w:rsidR="007812D1" w:rsidRPr="00A87816" w:rsidRDefault="00E45DBC">
            <w:pPr>
              <w:pStyle w:val="Compact"/>
              <w:rPr>
                <w:rFonts w:cs="Times New Roman"/>
              </w:rPr>
            </w:pPr>
            <w:r w:rsidRPr="00A87816">
              <w:rPr>
                <w:rFonts w:cs="Times New Roman"/>
              </w:rPr>
              <w:t>1~10</w:t>
            </w:r>
          </w:p>
        </w:tc>
      </w:tr>
    </w:tbl>
    <w:p w:rsidR="007812D1" w:rsidRPr="00A87816" w:rsidRDefault="00E45DBC">
      <w:pPr>
        <w:pStyle w:val="a0"/>
        <w:rPr>
          <w:rFonts w:cs="Times New Roman"/>
        </w:rPr>
      </w:pPr>
      <w:r w:rsidRPr="00A87816">
        <w:rPr>
          <w:rFonts w:cs="Times New Roman"/>
        </w:rPr>
        <w:lastRenderedPageBreak/>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"keypadFeedbackMode"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"mode"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"value"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"4"</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68282F">
      <w:pPr>
        <w:pStyle w:val="FirstParagraph"/>
        <w:rPr>
          <w:rFonts w:cs="Times New Roman"/>
        </w:rPr>
      </w:pPr>
      <w:r>
        <w:rPr>
          <w:rFonts w:cs="Times New Roman"/>
        </w:rPr>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1056"/>
      </w:tblGrid>
      <w:tr w:rsidR="007812D1" w:rsidRPr="00A87816" w:rsidTr="00243372">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Base station +</w:t>
            </w:r>
            <w:r w:rsidR="00480E5B">
              <w:rPr>
                <w:rFonts w:cs="Times New Roman"/>
                <w:b/>
                <w:bCs/>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Remark</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B100-2.4G+S6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B200-2.4G+S6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bl>
    <w:p w:rsidR="007812D1" w:rsidRPr="00A87816" w:rsidRDefault="00E45DBC" w:rsidP="00BF4B64">
      <w:pPr>
        <w:pStyle w:val="4"/>
        <w:numPr>
          <w:ilvl w:val="0"/>
          <w:numId w:val="98"/>
        </w:numPr>
      </w:pPr>
      <w:bookmarkStart w:id="934" w:name="键盘即时反馈主动上报"/>
      <w:bookmarkEnd w:id="933"/>
      <w:r w:rsidRPr="00A87816">
        <w:t>Instant</w:t>
      </w:r>
      <w:r w:rsidR="00480E5B">
        <w:t xml:space="preserve"> keypad</w:t>
      </w:r>
      <w:r w:rsidRPr="00A87816">
        <w:t xml:space="preserve"> feedback [active reporting]</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"immediateFeedback" </w:t>
      </w:r>
      <w:r w:rsidRPr="00A87816">
        <w:rPr>
          <w:rFonts w:cs="Times New Roman"/>
        </w:rPr>
        <w:br/>
        <w:t xml:space="preserve">baseId: 1//Base station ID </w:t>
      </w:r>
      <w:r w:rsidRPr="00A87816">
        <w:rPr>
          <w:rFonts w:cs="Times New Roman"/>
        </w:rPr>
        <w:br/>
        <w:t>infos:{ "keySn":"2307269906", "keyValue":"A"}//Return</w:t>
      </w:r>
      <w:r w:rsidR="00480E5B">
        <w:rPr>
          <w:rFonts w:cs="Times New Roman"/>
        </w:rPr>
        <w:t xml:space="preserve"> keypad</w:t>
      </w:r>
      <w:r w:rsidRPr="00A87816">
        <w:rPr>
          <w:rFonts w:cs="Times New Roman"/>
        </w:rPr>
        <w:t xml:space="preserve"> feedback mode parameter value</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"immediateFeedback"</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"infos"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proofErr w:type="gramStart"/>
      <w:r w:rsidRPr="00A87816">
        <w:rPr>
          <w:rStyle w:val="NormalTok"/>
          <w:rFonts w:ascii="Times New Roman" w:hAnsi="Times New Roman" w:cs="Times New Roman"/>
        </w:rPr>
        <w:t xml:space="preserve"> </w:t>
      </w:r>
      <w:proofErr w:type="gramEnd"/>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"keySn"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"2307269906"</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"keyValue"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"A"</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"0"</w:t>
      </w:r>
      <w:r w:rsidRPr="00A87816">
        <w:rPr>
          <w:rFonts w:cs="Times New Roman"/>
        </w:rPr>
        <w:br/>
      </w:r>
      <w:r w:rsidRPr="00A87816">
        <w:rPr>
          <w:rStyle w:val="FunctionTok"/>
          <w:rFonts w:ascii="Times New Roman" w:hAnsi="Times New Roman" w:cs="Times New Roman"/>
        </w:rPr>
        <w:t>}</w:t>
      </w:r>
    </w:p>
    <w:p w:rsidR="007812D1" w:rsidRPr="00A87816" w:rsidRDefault="0068282F">
      <w:pPr>
        <w:pStyle w:val="FirstParagraph"/>
        <w:rPr>
          <w:rFonts w:cs="Times New Roman"/>
        </w:rPr>
      </w:pPr>
      <w:r>
        <w:rPr>
          <w:rFonts w:cs="Times New Roman"/>
        </w:rPr>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1056"/>
      </w:tblGrid>
      <w:tr w:rsidR="007812D1" w:rsidRPr="00A87816" w:rsidTr="00243372">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Base station +</w:t>
            </w:r>
            <w:r w:rsidR="00480E5B">
              <w:rPr>
                <w:rFonts w:cs="Times New Roman"/>
                <w:b/>
                <w:bCs/>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Remark</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B100-2.4G+S6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B200-2.4G+S6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bl>
    <w:p w:rsidR="007812D1" w:rsidRPr="00A87816" w:rsidRDefault="00480E5B" w:rsidP="00BF4B64">
      <w:pPr>
        <w:pStyle w:val="4"/>
        <w:numPr>
          <w:ilvl w:val="0"/>
          <w:numId w:val="99"/>
        </w:numPr>
      </w:pPr>
      <w:bookmarkStart w:id="935" w:name="键盘上线通知上报"/>
      <w:bookmarkEnd w:id="934"/>
      <w:r>
        <w:t xml:space="preserve">Keypad </w:t>
      </w:r>
      <w:r w:rsidR="00E45DBC" w:rsidRPr="00A87816">
        <w:t>online notification [report]</w:t>
      </w:r>
    </w:p>
    <w:p w:rsidR="007812D1" w:rsidRPr="00A87816" w:rsidRDefault="00E45DBC">
      <w:pPr>
        <w:pStyle w:val="FirstParagraph"/>
        <w:rPr>
          <w:rFonts w:cs="Times New Roman"/>
        </w:rPr>
      </w:pPr>
      <w:r w:rsidRPr="00A87816">
        <w:rPr>
          <w:rFonts w:cs="Times New Roman"/>
        </w:rPr>
        <w:t>After the S6</w:t>
      </w:r>
      <w:r w:rsidR="00480E5B">
        <w:rPr>
          <w:rFonts w:cs="Times New Roman"/>
        </w:rPr>
        <w:t xml:space="preserve"> keypad</w:t>
      </w:r>
      <w:r w:rsidRPr="00A87816">
        <w:rPr>
          <w:rFonts w:cs="Times New Roman"/>
        </w:rPr>
        <w:t xml:space="preserve"> goes online, the</w:t>
      </w:r>
      <w:r w:rsidR="00480E5B">
        <w:rPr>
          <w:rFonts w:cs="Times New Roman"/>
        </w:rPr>
        <w:t xml:space="preserve"> keypad</w:t>
      </w:r>
      <w:r w:rsidRPr="00A87816">
        <w:rPr>
          <w:rFonts w:cs="Times New Roman"/>
        </w:rPr>
        <w:t xml:space="preserve"> SN information is reported. </w:t>
      </w:r>
      <w:r w:rsidRPr="00A87816">
        <w:rPr>
          <w:rFonts w:cs="Times New Roman"/>
        </w:rPr>
        <w:br/>
        <w:t xml:space="preserve">Receive: </w:t>
      </w:r>
      <w:r w:rsidRPr="00A87816">
        <w:rPr>
          <w:rFonts w:cs="Times New Roman"/>
        </w:rPr>
        <w:br/>
        <w:t xml:space="preserve">fun: "keyboardOnlineOne" </w:t>
      </w:r>
      <w:r w:rsidRPr="00A87816">
        <w:rPr>
          <w:rFonts w:cs="Times New Roman"/>
        </w:rPr>
        <w:br/>
      </w:r>
      <w:r w:rsidRPr="00A87816">
        <w:rPr>
          <w:rFonts w:cs="Times New Roman"/>
        </w:rPr>
        <w:lastRenderedPageBreak/>
        <w:t xml:space="preserve">baseId: 1//Base station ID </w:t>
      </w:r>
      <w:r w:rsidRPr="00A87816">
        <w:rPr>
          <w:rFonts w:cs="Times New Roman"/>
        </w:rPr>
        <w:br/>
      </w:r>
      <w:proofErr w:type="gramStart"/>
      <w:r w:rsidRPr="00A87816">
        <w:rPr>
          <w:rFonts w:cs="Times New Roman"/>
        </w:rPr>
        <w:t>infos:</w:t>
      </w:r>
      <w:proofErr w:type="gramEnd"/>
      <w:r w:rsidRPr="00A87816">
        <w:rPr>
          <w:rFonts w:cs="Times New Roman"/>
        </w:rPr>
        <w:t>{ "keySn": "1479824643"}//Return</w:t>
      </w:r>
      <w:r w:rsidR="00480E5B">
        <w:rPr>
          <w:rFonts w:cs="Times New Roman"/>
        </w:rPr>
        <w:t xml:space="preserve"> keypad</w:t>
      </w:r>
      <w:r w:rsidRPr="00A87816">
        <w:rPr>
          <w:rFonts w:cs="Times New Roman"/>
        </w:rPr>
        <w:t xml:space="preserve"> feedback mode parameter value</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97"/>
        <w:gridCol w:w="1677"/>
        <w:gridCol w:w="2804"/>
      </w:tblGrid>
      <w:tr w:rsidR="007812D1" w:rsidRPr="00A87816" w:rsidTr="00243372">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keySn</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Sn</w:t>
            </w:r>
          </w:p>
        </w:tc>
        <w:tc>
          <w:tcPr>
            <w:tcW w:w="0" w:type="auto"/>
          </w:tcPr>
          <w:p w:rsidR="007812D1" w:rsidRPr="00A87816" w:rsidRDefault="007812D1">
            <w:pPr>
              <w:pStyle w:val="Compact"/>
              <w:rPr>
                <w:rFonts w:cs="Times New Roman"/>
              </w:rPr>
            </w:pPr>
          </w:p>
        </w:tc>
      </w:tr>
    </w:tbl>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"keyboardOnlineOne"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"keySn"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"1479824643"</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"0" </w:t>
      </w:r>
      <w:r w:rsidRPr="00A87816">
        <w:rPr>
          <w:rFonts w:cs="Times New Roman"/>
        </w:rPr>
        <w:br/>
      </w:r>
      <w:r w:rsidRPr="00A87816">
        <w:rPr>
          <w:rStyle w:val="FunctionTok"/>
          <w:rFonts w:ascii="Times New Roman" w:hAnsi="Times New Roman" w:cs="Times New Roman"/>
        </w:rPr>
        <w:t>}</w:t>
      </w:r>
    </w:p>
    <w:p w:rsidR="007812D1" w:rsidRPr="00A87816" w:rsidRDefault="0068282F">
      <w:pPr>
        <w:pStyle w:val="FirstParagraph"/>
        <w:rPr>
          <w:rFonts w:cs="Times New Roman"/>
        </w:rPr>
      </w:pPr>
      <w:r>
        <w:rPr>
          <w:rFonts w:cs="Times New Roman"/>
        </w:rPr>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1056"/>
      </w:tblGrid>
      <w:tr w:rsidR="007812D1" w:rsidRPr="00A87816" w:rsidTr="00243372">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Base station +</w:t>
            </w:r>
            <w:r w:rsidR="00480E5B">
              <w:rPr>
                <w:rFonts w:cs="Times New Roman"/>
                <w:b/>
                <w:bCs/>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Remark</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B200-2.4G+S6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bl>
    <w:p w:rsidR="007812D1" w:rsidRPr="00A87816" w:rsidRDefault="00480E5B" w:rsidP="00BF4B64">
      <w:pPr>
        <w:pStyle w:val="4"/>
        <w:numPr>
          <w:ilvl w:val="0"/>
          <w:numId w:val="100"/>
        </w:numPr>
      </w:pPr>
      <w:bookmarkStart w:id="936" w:name="键盘心跳反馈上报"/>
      <w:bookmarkEnd w:id="935"/>
      <w:r>
        <w:t xml:space="preserve">Keypad </w:t>
      </w:r>
      <w:r w:rsidR="00E45DBC" w:rsidRPr="00A87816">
        <w:t>heartbeat feedback [report]</w:t>
      </w:r>
    </w:p>
    <w:p w:rsidR="007812D1" w:rsidRPr="00A87816" w:rsidRDefault="00E45DBC">
      <w:pPr>
        <w:pStyle w:val="FirstParagraph"/>
        <w:rPr>
          <w:rFonts w:cs="Times New Roman"/>
        </w:rPr>
      </w:pPr>
      <w:r w:rsidRPr="00A87816">
        <w:rPr>
          <w:rFonts w:cs="Times New Roman"/>
        </w:rPr>
        <w:t xml:space="preserve">Receive: </w:t>
      </w:r>
      <w:r w:rsidRPr="00A87816">
        <w:rPr>
          <w:rFonts w:cs="Times New Roman"/>
        </w:rPr>
        <w:br/>
        <w:t xml:space="preserve">fun: "KeyboardHeartbeat" </w:t>
      </w:r>
      <w:r w:rsidRPr="00A87816">
        <w:rPr>
          <w:rFonts w:cs="Times New Roman"/>
        </w:rPr>
        <w:br/>
        <w:t xml:space="preserve">baseId: 1//Base station ID </w:t>
      </w:r>
      <w:r w:rsidRPr="00A87816">
        <w:rPr>
          <w:rFonts w:cs="Times New Roman"/>
        </w:rPr>
        <w:br/>
      </w:r>
      <w:proofErr w:type="gramStart"/>
      <w:r w:rsidRPr="00A87816">
        <w:rPr>
          <w:rFonts w:cs="Times New Roman"/>
        </w:rPr>
        <w:t>infos:</w:t>
      </w:r>
      <w:proofErr w:type="gramEnd"/>
      <w:r w:rsidRPr="00A87816">
        <w:rPr>
          <w:rFonts w:cs="Times New Roman"/>
        </w:rPr>
        <w:t>{ "hModel": "67","keySn":"1479824643","keyValue":"0","ver":"1.0.0" ,"volt":"50"}//Return</w:t>
      </w:r>
      <w:r w:rsidR="00480E5B">
        <w:rPr>
          <w:rFonts w:cs="Times New Roman"/>
        </w:rPr>
        <w:t xml:space="preserve"> keypad</w:t>
      </w:r>
      <w:r w:rsidRPr="00A87816">
        <w:rPr>
          <w:rFonts w:cs="Times New Roman"/>
        </w:rPr>
        <w:t xml:space="preserve"> feedback mode parameter value</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97"/>
        <w:gridCol w:w="1689"/>
        <w:gridCol w:w="3482"/>
      </w:tblGrid>
      <w:tr w:rsidR="007812D1" w:rsidRPr="00A87816" w:rsidTr="00243372">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hModel</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model</w:t>
            </w:r>
          </w:p>
        </w:tc>
        <w:tc>
          <w:tcPr>
            <w:tcW w:w="0" w:type="auto"/>
          </w:tcPr>
          <w:p w:rsidR="007812D1" w:rsidRPr="00A87816" w:rsidRDefault="00E45DBC">
            <w:pPr>
              <w:pStyle w:val="Compact"/>
              <w:rPr>
                <w:rFonts w:cs="Times New Roman"/>
              </w:rPr>
            </w:pPr>
            <w:r w:rsidRPr="00A87816">
              <w:rPr>
                <w:rFonts w:cs="Times New Roman"/>
              </w:rPr>
              <w:t xml:space="preserve">75: T2-5.8G </w:t>
            </w:r>
            <w:r w:rsidRPr="00A87816">
              <w:rPr>
                <w:rFonts w:cs="Times New Roman"/>
              </w:rPr>
              <w:br/>
              <w:t>67: S6-2.4G</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keySn</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Sn</w:t>
            </w:r>
          </w:p>
        </w:tc>
        <w:tc>
          <w:tcPr>
            <w:tcW w:w="0" w:type="auto"/>
          </w:tcPr>
          <w:p w:rsidR="007812D1" w:rsidRPr="00A87816" w:rsidRDefault="007812D1">
            <w:pPr>
              <w:pStyle w:val="Compact"/>
              <w:rPr>
                <w:rFonts w:cs="Times New Roman"/>
              </w:rPr>
            </w:pP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keyVer</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version</w:t>
            </w:r>
          </w:p>
        </w:tc>
        <w:tc>
          <w:tcPr>
            <w:tcW w:w="0" w:type="auto"/>
          </w:tcPr>
          <w:p w:rsidR="007812D1" w:rsidRPr="00A87816" w:rsidRDefault="007812D1">
            <w:pPr>
              <w:pStyle w:val="Compact"/>
              <w:rPr>
                <w:rFonts w:cs="Times New Roman"/>
              </w:rPr>
            </w:pP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Volt</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battery</w:t>
            </w:r>
          </w:p>
        </w:tc>
        <w:tc>
          <w:tcPr>
            <w:tcW w:w="0" w:type="auto"/>
          </w:tcPr>
          <w:p w:rsidR="007812D1" w:rsidRPr="00A87816" w:rsidRDefault="00E45DBC">
            <w:pPr>
              <w:pStyle w:val="Compact"/>
              <w:rPr>
                <w:rFonts w:cs="Times New Roman"/>
              </w:rPr>
            </w:pPr>
            <w:r w:rsidRPr="00A87816">
              <w:rPr>
                <w:rFonts w:cs="Times New Roman"/>
              </w:rPr>
              <w:t>T2 percentage value, S6 is invalid</w:t>
            </w:r>
          </w:p>
        </w:tc>
      </w:tr>
    </w:tbl>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"KeyboardHeartbeat"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"infos"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proofErr w:type="gramStart"/>
      <w:r w:rsidRPr="00A87816">
        <w:rPr>
          <w:rStyle w:val="NormalTok"/>
          <w:rFonts w:ascii="Times New Roman" w:hAnsi="Times New Roman" w:cs="Times New Roman"/>
        </w:rPr>
        <w:t xml:space="preserve"> </w:t>
      </w:r>
      <w:proofErr w:type="gramEnd"/>
      <w:r w:rsidRPr="00A87816">
        <w:rPr>
          <w:rStyle w:val="NormalTok"/>
          <w:rFonts w:ascii="Times New Roman" w:hAnsi="Times New Roman" w:cs="Times New Roman"/>
        </w:rPr>
        <w:t xml:space="preserve"> </w:t>
      </w:r>
      <w:r w:rsidRPr="00A87816">
        <w:rPr>
          <w:rStyle w:val="DataTypeTok"/>
          <w:rFonts w:ascii="Times New Roman" w:hAnsi="Times New Roman" w:cs="Times New Roman"/>
        </w:rPr>
        <w:t>"hModel"</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"67"</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"keySn"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"1479824643"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"keyValue"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"ver"</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"1.0.0"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lastRenderedPageBreak/>
        <w:t xml:space="preserve">  </w:t>
      </w:r>
      <w:r w:rsidRPr="00A87816">
        <w:rPr>
          <w:rStyle w:val="DataTypeTok"/>
          <w:rFonts w:ascii="Times New Roman" w:hAnsi="Times New Roman" w:cs="Times New Roman"/>
        </w:rPr>
        <w:t>"volt"</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"50"</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"0"</w:t>
      </w:r>
      <w:r w:rsidRPr="00A87816">
        <w:rPr>
          <w:rFonts w:cs="Times New Roman"/>
        </w:rPr>
        <w:br/>
      </w:r>
      <w:r w:rsidRPr="00A87816">
        <w:rPr>
          <w:rStyle w:val="FunctionTok"/>
          <w:rFonts w:ascii="Times New Roman" w:hAnsi="Times New Roman" w:cs="Times New Roman"/>
        </w:rPr>
        <w:t>}</w:t>
      </w:r>
    </w:p>
    <w:p w:rsidR="007812D1" w:rsidRPr="00A87816" w:rsidRDefault="0068282F">
      <w:pPr>
        <w:pStyle w:val="FirstParagraph"/>
        <w:rPr>
          <w:rFonts w:cs="Times New Roman"/>
        </w:rPr>
      </w:pPr>
      <w:r>
        <w:rPr>
          <w:rFonts w:cs="Times New Roman"/>
        </w:rPr>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Change w:id="937" w:author="陈定敏" w:date="2023-12-18T13:08:00Z">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PrChange>
      </w:tblPr>
      <w:tblGrid>
        <w:gridCol w:w="2093"/>
        <w:gridCol w:w="850"/>
        <w:gridCol w:w="5913"/>
        <w:tblGridChange w:id="938">
          <w:tblGrid>
            <w:gridCol w:w="1625"/>
            <w:gridCol w:w="1017"/>
            <w:gridCol w:w="6214"/>
          </w:tblGrid>
        </w:tblGridChange>
      </w:tblGrid>
      <w:tr w:rsidR="007812D1" w:rsidRPr="00A87816" w:rsidTr="008B1C7E">
        <w:trPr>
          <w:cnfStyle w:val="100000000000" w:firstRow="1" w:lastRow="0" w:firstColumn="0" w:lastColumn="0" w:oddVBand="0" w:evenVBand="0" w:oddHBand="0" w:evenHBand="0" w:firstRowFirstColumn="0" w:firstRowLastColumn="0" w:lastRowFirstColumn="0" w:lastRowLastColumn="0"/>
          <w:tblHeader/>
          <w:trPrChange w:id="939" w:author="陈定敏" w:date="2023-12-18T13:08:00Z">
            <w:trPr>
              <w:tblHeader/>
            </w:trPr>
          </w:trPrChange>
        </w:trPr>
        <w:tc>
          <w:tcPr>
            <w:tcW w:w="2093" w:type="dxa"/>
            <w:tcBorders>
              <w:bottom w:val="none" w:sz="0" w:space="0" w:color="auto"/>
            </w:tcBorders>
            <w:tcPrChange w:id="940" w:author="陈定敏" w:date="2023-12-18T13:08:00Z">
              <w:tcPr>
                <w:tcW w:w="0" w:type="auto"/>
                <w:tcBorders>
                  <w:bottom w:val="none" w:sz="0" w:space="0" w:color="auto"/>
                </w:tcBorders>
              </w:tcPr>
            </w:tcPrChange>
          </w:tcPr>
          <w:p w:rsidR="007812D1" w:rsidRPr="00A87816" w:rsidRDefault="00E45DBC">
            <w:pPr>
              <w:pStyle w:val="Compact"/>
              <w:cnfStyle w:val="100000000000" w:firstRow="1" w:lastRow="0" w:firstColumn="0" w:lastColumn="0" w:oddVBand="0" w:evenVBand="0" w:oddHBand="0" w:evenHBand="0" w:firstRowFirstColumn="0" w:firstRowLastColumn="0" w:lastRowFirstColumn="0" w:lastRowLastColumn="0"/>
              <w:rPr>
                <w:rFonts w:cs="Times New Roman"/>
              </w:rPr>
            </w:pPr>
            <w:r w:rsidRPr="00A87816">
              <w:rPr>
                <w:rFonts w:cs="Times New Roman"/>
                <w:b/>
                <w:bCs/>
              </w:rPr>
              <w:t>Base station +</w:t>
            </w:r>
            <w:r w:rsidR="00480E5B">
              <w:rPr>
                <w:rFonts w:cs="Times New Roman"/>
                <w:b/>
                <w:bCs/>
              </w:rPr>
              <w:t xml:space="preserve"> keypad</w:t>
            </w:r>
          </w:p>
        </w:tc>
        <w:tc>
          <w:tcPr>
            <w:tcW w:w="850" w:type="dxa"/>
            <w:tcBorders>
              <w:bottom w:val="none" w:sz="0" w:space="0" w:color="auto"/>
            </w:tcBorders>
            <w:tcPrChange w:id="941" w:author="陈定敏" w:date="2023-12-18T13:08:00Z">
              <w:tcPr>
                <w:tcW w:w="0" w:type="auto"/>
                <w:tcBorders>
                  <w:bottom w:val="none" w:sz="0" w:space="0" w:color="auto"/>
                </w:tcBorders>
              </w:tcPr>
            </w:tcPrChange>
          </w:tcPr>
          <w:p w:rsidR="007812D1" w:rsidRPr="00A87816" w:rsidRDefault="00E45DBC">
            <w:pPr>
              <w:pStyle w:val="Compact"/>
              <w:cnfStyle w:val="100000000000" w:firstRow="1" w:lastRow="0" w:firstColumn="0" w:lastColumn="0" w:oddVBand="0" w:evenVBand="0" w:oddHBand="0" w:evenHBand="0" w:firstRowFirstColumn="0" w:firstRowLastColumn="0" w:lastRowFirstColumn="0" w:lastRowLastColumn="0"/>
              <w:rPr>
                <w:rFonts w:cs="Times New Roman"/>
              </w:rPr>
            </w:pPr>
            <w:r w:rsidRPr="00A87816">
              <w:rPr>
                <w:rFonts w:cs="Times New Roman"/>
                <w:b/>
                <w:bCs/>
              </w:rPr>
              <w:t>support</w:t>
            </w:r>
          </w:p>
        </w:tc>
        <w:tc>
          <w:tcPr>
            <w:tcW w:w="5913" w:type="dxa"/>
            <w:tcBorders>
              <w:bottom w:val="none" w:sz="0" w:space="0" w:color="auto"/>
            </w:tcBorders>
            <w:tcPrChange w:id="942" w:author="陈定敏" w:date="2023-12-18T13:08:00Z">
              <w:tcPr>
                <w:tcW w:w="0" w:type="auto"/>
                <w:tcBorders>
                  <w:bottom w:val="none" w:sz="0" w:space="0" w:color="auto"/>
                </w:tcBorders>
              </w:tcPr>
            </w:tcPrChange>
          </w:tcPr>
          <w:p w:rsidR="007812D1" w:rsidRPr="00A87816" w:rsidRDefault="00E45DBC">
            <w:pPr>
              <w:pStyle w:val="Compact"/>
              <w:cnfStyle w:val="100000000000" w:firstRow="1" w:lastRow="0" w:firstColumn="0" w:lastColumn="0" w:oddVBand="0" w:evenVBand="0" w:oddHBand="0" w:evenHBand="0" w:firstRowFirstColumn="0" w:firstRowLastColumn="0" w:lastRowFirstColumn="0" w:lastRowLastColumn="0"/>
              <w:rPr>
                <w:rFonts w:cs="Times New Roman"/>
              </w:rPr>
            </w:pPr>
            <w:r w:rsidRPr="00A87816">
              <w:rPr>
                <w:rFonts w:cs="Times New Roman"/>
                <w:b/>
                <w:bCs/>
              </w:rPr>
              <w:t>Remark</w:t>
            </w:r>
          </w:p>
        </w:tc>
      </w:tr>
      <w:tr w:rsidR="007812D1" w:rsidRPr="00A87816" w:rsidTr="008B1C7E">
        <w:tc>
          <w:tcPr>
            <w:tcW w:w="2093" w:type="dxa"/>
            <w:tcPrChange w:id="943" w:author="陈定敏" w:date="2023-12-18T13:08:00Z">
              <w:tcPr>
                <w:tcW w:w="0" w:type="auto"/>
              </w:tcPr>
            </w:tcPrChange>
          </w:tcPr>
          <w:p w:rsidR="007812D1" w:rsidRPr="00A87816" w:rsidRDefault="00E45DBC">
            <w:pPr>
              <w:pStyle w:val="Compact"/>
              <w:rPr>
                <w:rFonts w:cs="Times New Roman"/>
              </w:rPr>
            </w:pPr>
            <w:r w:rsidRPr="00A87816">
              <w:rPr>
                <w:rFonts w:cs="Times New Roman"/>
              </w:rPr>
              <w:t>B100-2.4G+S6</w:t>
            </w:r>
          </w:p>
        </w:tc>
        <w:tc>
          <w:tcPr>
            <w:tcW w:w="850" w:type="dxa"/>
            <w:tcPrChange w:id="944" w:author="陈定敏" w:date="2023-12-18T13:08:00Z">
              <w:tcPr>
                <w:tcW w:w="0" w:type="auto"/>
              </w:tcPr>
            </w:tcPrChange>
          </w:tcPr>
          <w:p w:rsidR="007812D1" w:rsidRPr="00A87816" w:rsidRDefault="00E45DBC">
            <w:pPr>
              <w:pStyle w:val="Compact"/>
              <w:rPr>
                <w:rFonts w:cs="Times New Roman"/>
              </w:rPr>
            </w:pPr>
            <w:r w:rsidRPr="00A87816">
              <w:rPr>
                <w:rFonts w:cs="Times New Roman"/>
              </w:rPr>
              <w:t>support</w:t>
            </w:r>
          </w:p>
        </w:tc>
        <w:tc>
          <w:tcPr>
            <w:tcW w:w="5913" w:type="dxa"/>
            <w:tcPrChange w:id="945" w:author="陈定敏" w:date="2023-12-18T13:08:00Z">
              <w:tcPr>
                <w:tcW w:w="0" w:type="auto"/>
              </w:tcPr>
            </w:tcPrChange>
          </w:tcPr>
          <w:p w:rsidR="007812D1" w:rsidRPr="00A87816" w:rsidRDefault="00245B4D" w:rsidP="00245B4D">
            <w:pPr>
              <w:pStyle w:val="Compact"/>
              <w:rPr>
                <w:rFonts w:cs="Times New Roman"/>
              </w:rPr>
            </w:pPr>
            <w:r>
              <w:rPr>
                <w:rFonts w:cs="Times New Roman"/>
              </w:rPr>
              <w:t>It</w:t>
            </w:r>
            <w:r w:rsidR="00E45DBC" w:rsidRPr="00A87816">
              <w:rPr>
                <w:rFonts w:cs="Times New Roman"/>
              </w:rPr>
              <w:t xml:space="preserve"> wi</w:t>
            </w:r>
            <w:r>
              <w:rPr>
                <w:rFonts w:cs="Times New Roman"/>
              </w:rPr>
              <w:t>ll give feedback when there is</w:t>
            </w:r>
            <w:r w:rsidR="00E45DBC" w:rsidRPr="00A87816">
              <w:rPr>
                <w:rFonts w:cs="Times New Roman"/>
              </w:rPr>
              <w:t xml:space="preserve"> heartbeat</w:t>
            </w:r>
            <w:r>
              <w:rPr>
                <w:rFonts w:cs="Times New Roman"/>
              </w:rPr>
              <w:t xml:space="preserve"> configured in factory. It</w:t>
            </w:r>
            <w:r w:rsidRPr="00A87816">
              <w:rPr>
                <w:rFonts w:cs="Times New Roman"/>
              </w:rPr>
              <w:t xml:space="preserve"> wi</w:t>
            </w:r>
            <w:r>
              <w:rPr>
                <w:rFonts w:cs="Times New Roman"/>
              </w:rPr>
              <w:t>ll not give feedback when there is no</w:t>
            </w:r>
            <w:r w:rsidRPr="00A87816">
              <w:rPr>
                <w:rFonts w:cs="Times New Roman"/>
              </w:rPr>
              <w:t xml:space="preserve"> heartbeat</w:t>
            </w:r>
            <w:r>
              <w:rPr>
                <w:rFonts w:cs="Times New Roman"/>
              </w:rPr>
              <w:t xml:space="preserve"> configured in factory.</w:t>
            </w:r>
          </w:p>
        </w:tc>
      </w:tr>
      <w:tr w:rsidR="007812D1" w:rsidRPr="00A87816" w:rsidTr="008B1C7E">
        <w:tc>
          <w:tcPr>
            <w:tcW w:w="2093" w:type="dxa"/>
            <w:tcPrChange w:id="946" w:author="陈定敏" w:date="2023-12-18T13:08:00Z">
              <w:tcPr>
                <w:tcW w:w="0" w:type="auto"/>
              </w:tcPr>
            </w:tcPrChange>
          </w:tcPr>
          <w:p w:rsidR="007812D1" w:rsidRPr="00A87816" w:rsidRDefault="00E45DBC">
            <w:pPr>
              <w:pStyle w:val="Compact"/>
              <w:rPr>
                <w:rFonts w:cs="Times New Roman"/>
              </w:rPr>
            </w:pPr>
            <w:r w:rsidRPr="00A87816">
              <w:rPr>
                <w:rFonts w:cs="Times New Roman"/>
              </w:rPr>
              <w:t>B200-2.4G+S6</w:t>
            </w:r>
          </w:p>
        </w:tc>
        <w:tc>
          <w:tcPr>
            <w:tcW w:w="850" w:type="dxa"/>
            <w:tcPrChange w:id="947" w:author="陈定敏" w:date="2023-12-18T13:08:00Z">
              <w:tcPr>
                <w:tcW w:w="0" w:type="auto"/>
              </w:tcPr>
            </w:tcPrChange>
          </w:tcPr>
          <w:p w:rsidR="007812D1" w:rsidRPr="00A87816" w:rsidRDefault="00E45DBC">
            <w:pPr>
              <w:pStyle w:val="Compact"/>
              <w:rPr>
                <w:rFonts w:cs="Times New Roman"/>
              </w:rPr>
            </w:pPr>
            <w:r w:rsidRPr="00A87816">
              <w:rPr>
                <w:rFonts w:cs="Times New Roman"/>
              </w:rPr>
              <w:t>support</w:t>
            </w:r>
          </w:p>
        </w:tc>
        <w:tc>
          <w:tcPr>
            <w:tcW w:w="5913" w:type="dxa"/>
            <w:tcPrChange w:id="948" w:author="陈定敏" w:date="2023-12-18T13:08:00Z">
              <w:tcPr>
                <w:tcW w:w="0" w:type="auto"/>
              </w:tcPr>
            </w:tcPrChange>
          </w:tcPr>
          <w:p w:rsidR="007812D1" w:rsidRPr="00A87816" w:rsidRDefault="00C96FED">
            <w:pPr>
              <w:pStyle w:val="Compact"/>
              <w:rPr>
                <w:rFonts w:cs="Times New Roman"/>
              </w:rPr>
            </w:pPr>
            <w:r w:rsidRPr="00C96FED">
              <w:rPr>
                <w:rFonts w:cs="Times New Roman"/>
              </w:rPr>
              <w:t>It will give feedback when there is heartbeat configured in factory. It will not give feedback when there is no heartbeat configured in factory.</w:t>
            </w:r>
          </w:p>
        </w:tc>
      </w:tr>
    </w:tbl>
    <w:p w:rsidR="007812D1" w:rsidRPr="00A87816" w:rsidRDefault="007812D1">
      <w:pPr>
        <w:pStyle w:val="a0"/>
        <w:rPr>
          <w:rFonts w:cs="Times New Roman"/>
        </w:rPr>
      </w:pPr>
    </w:p>
    <w:p w:rsidR="007812D1" w:rsidRPr="00A87816" w:rsidRDefault="00E45DBC" w:rsidP="00BF4B64">
      <w:pPr>
        <w:pStyle w:val="4"/>
        <w:numPr>
          <w:ilvl w:val="0"/>
          <w:numId w:val="101"/>
        </w:numPr>
      </w:pPr>
      <w:bookmarkStart w:id="949" w:name="遥控键盘关机"/>
      <w:bookmarkEnd w:id="936"/>
      <w:r w:rsidRPr="00A87816">
        <w:t>Remote control</w:t>
      </w:r>
      <w:r w:rsidR="00480E5B">
        <w:t xml:space="preserve"> </w:t>
      </w:r>
      <w:r w:rsidR="00C96FED">
        <w:t xml:space="preserve">of </w:t>
      </w:r>
      <w:r w:rsidR="00480E5B">
        <w:t>keypad</w:t>
      </w:r>
      <w:r w:rsidRPr="00A87816">
        <w:t xml:space="preserve"> shutdown</w:t>
      </w:r>
    </w:p>
    <w:p w:rsidR="007812D1" w:rsidRPr="00A87816" w:rsidRDefault="00E45DBC">
      <w:pPr>
        <w:pStyle w:val="FirstParagraph"/>
        <w:rPr>
          <w:rFonts w:cs="Times New Roman"/>
        </w:rPr>
      </w:pPr>
      <w:r w:rsidRPr="00A87816">
        <w:rPr>
          <w:rFonts w:cs="Times New Roman"/>
        </w:rPr>
        <w:t xml:space="preserve">Write </w:t>
      </w:r>
      <w:r w:rsidRPr="00A87816">
        <w:rPr>
          <w:rFonts w:cs="Times New Roman"/>
        </w:rPr>
        <w:br/>
      </w:r>
      <w:r w:rsidR="00C96FED">
        <w:rPr>
          <w:rFonts w:cs="Times New Roman"/>
        </w:rPr>
        <w:t>S</w:t>
      </w:r>
      <w:r w:rsidRPr="00A87816">
        <w:rPr>
          <w:rFonts w:cs="Times New Roman"/>
        </w:rPr>
        <w:t xml:space="preserve">end: </w:t>
      </w:r>
      <w:r w:rsidRPr="00A87816">
        <w:rPr>
          <w:rFonts w:cs="Times New Roman"/>
        </w:rPr>
        <w:br/>
        <w:t>fun: "remoteKeyShutdown" //Remote</w:t>
      </w:r>
      <w:r w:rsidR="00480E5B">
        <w:rPr>
          <w:rFonts w:cs="Times New Roman"/>
        </w:rPr>
        <w:t xml:space="preserve"> </w:t>
      </w:r>
      <w:r w:rsidR="00C96FED" w:rsidRPr="00C96FED">
        <w:rPr>
          <w:rFonts w:cs="Times New Roman"/>
        </w:rPr>
        <w:t>control of keypad shutdown</w:t>
      </w:r>
      <w:r w:rsidRPr="00A87816">
        <w:rPr>
          <w:rFonts w:cs="Times New Roman"/>
        </w:rPr>
        <w:t xml:space="preserve"> </w:t>
      </w:r>
      <w:r w:rsidRPr="00A87816">
        <w:rPr>
          <w:rFonts w:cs="Times New Roman"/>
        </w:rPr>
        <w:br/>
        <w:t xml:space="preserve">params: {}// </w:t>
      </w:r>
      <w:r w:rsidRPr="00A87816">
        <w:rPr>
          <w:rFonts w:cs="Times New Roman"/>
        </w:rPr>
        <w:b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"remoteKeyShutdown"</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proofErr w:type="gramStart"/>
      <w:r w:rsidRPr="00A87816">
        <w:rPr>
          <w:rStyle w:val="NormalTok"/>
          <w:rFonts w:ascii="Times New Roman" w:hAnsi="Times New Roman" w:cs="Times New Roman"/>
        </w:rPr>
        <w:t xml:space="preserve"> </w:t>
      </w:r>
      <w:proofErr w:type="gramEnd"/>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"keySn"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"1837454011"</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 xml:space="preserve">Return </w:t>
      </w:r>
      <w:r w:rsidRPr="00A87816">
        <w:rPr>
          <w:rFonts w:cs="Times New Roman"/>
        </w:rPr>
        <w:br/>
      </w:r>
      <w:r w:rsidR="00C96FED">
        <w:rPr>
          <w:rFonts w:cs="Times New Roman"/>
        </w:rPr>
        <w:t>R</w:t>
      </w:r>
      <w:r w:rsidRPr="00A87816">
        <w:rPr>
          <w:rFonts w:cs="Times New Roman"/>
        </w:rPr>
        <w:t xml:space="preserve">eceive: </w:t>
      </w:r>
      <w:r w:rsidRPr="00A87816">
        <w:rPr>
          <w:rFonts w:cs="Times New Roman"/>
        </w:rPr>
        <w:br/>
        <w:t xml:space="preserve">fun: "remoteKeyShutdown" </w:t>
      </w:r>
      <w:r w:rsidRPr="00A87816">
        <w:rPr>
          <w:rFonts w:cs="Times New Roman"/>
        </w:rPr>
        <w:br/>
        <w:t xml:space="preserve">baseId: 1//base station ID </w:t>
      </w:r>
      <w:r w:rsidRPr="00A87816">
        <w:rPr>
          <w:rFonts w:cs="Times New Roman"/>
        </w:rPr>
        <w:br/>
      </w:r>
      <w:proofErr w:type="gramStart"/>
      <w:r w:rsidRPr="00A87816">
        <w:rPr>
          <w:rFonts w:cs="Times New Roman"/>
        </w:rPr>
        <w:t>infos:</w:t>
      </w:r>
      <w:proofErr w:type="gramEnd"/>
      <w:r w:rsidRPr="00A87816">
        <w:rPr>
          <w:rFonts w:cs="Times New Roman"/>
        </w:rPr>
        <w:t>{"keySn":"1837454011","state":"OK"}//</w:t>
      </w:r>
      <w:r w:rsidR="00C96FED" w:rsidRPr="00C96FED">
        <w:t xml:space="preserve"> </w:t>
      </w:r>
      <w:r w:rsidR="00C96FED" w:rsidRPr="00C96FED">
        <w:rPr>
          <w:rFonts w:cs="Times New Roman"/>
        </w:rPr>
        <w:t>Remote control of keypad shutdown</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"remoteKeyShutdown"</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"infos"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proofErr w:type="gramStart"/>
      <w:r w:rsidRPr="00A87816">
        <w:rPr>
          <w:rStyle w:val="NormalTok"/>
          <w:rFonts w:ascii="Times New Roman" w:hAnsi="Times New Roman" w:cs="Times New Roman"/>
        </w:rPr>
        <w:t xml:space="preserve"> </w:t>
      </w:r>
      <w:proofErr w:type="gramEnd"/>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"keySn"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"1837454011"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"state"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lastRenderedPageBreak/>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FunctionTok"/>
          <w:rFonts w:ascii="Times New Roman" w:hAnsi="Times New Roman" w:cs="Times New Roman"/>
        </w:rPr>
        <w:t>}</w:t>
      </w:r>
    </w:p>
    <w:p w:rsidR="007812D1" w:rsidRPr="00A87816" w:rsidRDefault="0068282F">
      <w:pPr>
        <w:pStyle w:val="FirstParagraph"/>
        <w:rPr>
          <w:rFonts w:cs="Times New Roman"/>
        </w:rPr>
      </w:pPr>
      <w:r>
        <w:rPr>
          <w:rFonts w:cs="Times New Roman"/>
        </w:rPr>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1056"/>
      </w:tblGrid>
      <w:tr w:rsidR="007812D1" w:rsidRPr="00A87816" w:rsidTr="00243372">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Base station +</w:t>
            </w:r>
            <w:r w:rsidR="00480E5B">
              <w:rPr>
                <w:rFonts w:cs="Times New Roman"/>
                <w:b/>
                <w:bCs/>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Remark</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B100-2.4G+S6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B200-2.4G+S6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r w:rsidR="007812D1" w:rsidRPr="00A87816" w:rsidTr="00243372">
        <w:tc>
          <w:tcPr>
            <w:tcW w:w="0" w:type="auto"/>
          </w:tcPr>
          <w:p w:rsidR="007812D1" w:rsidRPr="00A87816" w:rsidRDefault="00E45DBC">
            <w:pPr>
              <w:pStyle w:val="Compact"/>
              <w:rPr>
                <w:rFonts w:cs="Times New Roman"/>
              </w:rPr>
            </w:pPr>
            <w:del w:id="950" w:author="陈定敏" w:date="2023-12-18T13:08:00Z">
              <w:r w:rsidRPr="00A87816" w:rsidDel="008B1C7E">
                <w:rPr>
                  <w:rFonts w:cs="Times New Roman"/>
                </w:rPr>
                <w:delText>B200-5.8G+T2</w:delText>
              </w:r>
            </w:del>
          </w:p>
        </w:tc>
        <w:tc>
          <w:tcPr>
            <w:tcW w:w="0" w:type="auto"/>
          </w:tcPr>
          <w:p w:rsidR="007812D1" w:rsidRPr="00A87816" w:rsidRDefault="00E45DBC">
            <w:pPr>
              <w:pStyle w:val="Compact"/>
              <w:rPr>
                <w:rFonts w:cs="Times New Roman"/>
              </w:rPr>
            </w:pPr>
            <w:del w:id="951" w:author="陈定敏" w:date="2023-12-18T13:08:00Z">
              <w:r w:rsidRPr="00A87816" w:rsidDel="008B1C7E">
                <w:rPr>
                  <w:rFonts w:cs="Times New Roman"/>
                </w:rPr>
                <w:delText>support</w:delText>
              </w:r>
            </w:del>
          </w:p>
        </w:tc>
        <w:tc>
          <w:tcPr>
            <w:tcW w:w="0" w:type="auto"/>
          </w:tcPr>
          <w:p w:rsidR="007812D1" w:rsidRPr="00A87816" w:rsidRDefault="007812D1">
            <w:pPr>
              <w:pStyle w:val="Compact"/>
              <w:rPr>
                <w:rFonts w:cs="Times New Roman"/>
              </w:rPr>
            </w:pPr>
          </w:p>
        </w:tc>
      </w:tr>
    </w:tbl>
    <w:p w:rsidR="007812D1" w:rsidRPr="00A87816" w:rsidRDefault="00480E5B" w:rsidP="00BF4B64">
      <w:pPr>
        <w:pStyle w:val="4"/>
        <w:numPr>
          <w:ilvl w:val="0"/>
          <w:numId w:val="102"/>
        </w:numPr>
      </w:pPr>
      <w:bookmarkStart w:id="952" w:name="键盘短消息"/>
      <w:bookmarkEnd w:id="949"/>
      <w:r>
        <w:t xml:space="preserve">Keypad </w:t>
      </w:r>
      <w:r w:rsidR="00E45DBC" w:rsidRPr="00A87816">
        <w:t>short message</w:t>
      </w:r>
    </w:p>
    <w:p w:rsidR="007812D1" w:rsidRPr="00A87816" w:rsidRDefault="00E45DBC">
      <w:pPr>
        <w:pStyle w:val="FirstParagraph"/>
        <w:rPr>
          <w:rFonts w:cs="Times New Roman"/>
        </w:rPr>
      </w:pPr>
      <w:r w:rsidRPr="00A87816">
        <w:rPr>
          <w:rFonts w:cs="Times New Roman"/>
        </w:rPr>
        <w:t xml:space="preserve">Write </w:t>
      </w:r>
      <w:r w:rsidRPr="00A87816">
        <w:rPr>
          <w:rFonts w:cs="Times New Roman"/>
        </w:rPr>
        <w:br/>
        <w:t>fun: "writeKeyMessage" //Write</w:t>
      </w:r>
      <w:r w:rsidR="00480E5B">
        <w:rPr>
          <w:rFonts w:cs="Times New Roman"/>
        </w:rPr>
        <w:t xml:space="preserve"> keypad</w:t>
      </w:r>
      <w:r w:rsidRPr="00A87816">
        <w:rPr>
          <w:rFonts w:cs="Times New Roman"/>
        </w:rPr>
        <w:t xml:space="preserve"> short message </w:t>
      </w:r>
      <w:r w:rsidRPr="00A87816">
        <w:rPr>
          <w:rFonts w:cs="Times New Roman"/>
        </w:rPr>
        <w:br/>
        <w:t>params: {} //Array object, the default value in the object is the empty string</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36"/>
        <w:gridCol w:w="2199"/>
        <w:gridCol w:w="5521"/>
      </w:tblGrid>
      <w:tr w:rsidR="007812D1" w:rsidRPr="00A87816" w:rsidTr="00243372">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keySn</w:t>
            </w:r>
          </w:p>
        </w:tc>
        <w:tc>
          <w:tcPr>
            <w:tcW w:w="0" w:type="auto"/>
          </w:tcPr>
          <w:p w:rsidR="007812D1" w:rsidRPr="00A87816" w:rsidRDefault="00480E5B">
            <w:pPr>
              <w:pStyle w:val="Compact"/>
              <w:rPr>
                <w:rFonts w:cs="Times New Roman"/>
              </w:rPr>
            </w:pPr>
            <w:r>
              <w:rPr>
                <w:rFonts w:cs="Times New Roman"/>
              </w:rPr>
              <w:t>KeypadSN</w:t>
            </w:r>
          </w:p>
        </w:tc>
        <w:tc>
          <w:tcPr>
            <w:tcW w:w="0" w:type="auto"/>
          </w:tcPr>
          <w:p w:rsidR="007812D1" w:rsidRPr="00A87816" w:rsidRDefault="00E45DBC">
            <w:pPr>
              <w:pStyle w:val="Compact"/>
              <w:rPr>
                <w:rFonts w:cs="Times New Roman"/>
              </w:rPr>
            </w:pPr>
            <w:r w:rsidRPr="00A87816">
              <w:rPr>
                <w:rFonts w:cs="Times New Roman"/>
              </w:rPr>
              <w:t>Empty string for all online</w:t>
            </w:r>
            <w:r w:rsidR="00480E5B">
              <w:rPr>
                <w:rFonts w:cs="Times New Roman"/>
              </w:rPr>
              <w:t xml:space="preserve"> keypad</w:t>
            </w:r>
            <w:r w:rsidRPr="00A87816">
              <w:rPr>
                <w:rFonts w:cs="Times New Roman"/>
              </w:rPr>
              <w:t>s</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txt</w:t>
            </w:r>
          </w:p>
        </w:tc>
        <w:tc>
          <w:tcPr>
            <w:tcW w:w="0" w:type="auto"/>
          </w:tcPr>
          <w:p w:rsidR="007812D1" w:rsidRPr="00A87816" w:rsidRDefault="00E45DBC">
            <w:pPr>
              <w:pStyle w:val="Compact"/>
              <w:rPr>
                <w:rFonts w:cs="Times New Roman"/>
              </w:rPr>
            </w:pPr>
            <w:r w:rsidRPr="00A87816">
              <w:rPr>
                <w:rFonts w:cs="Times New Roman"/>
              </w:rPr>
              <w:t>Short message content</w:t>
            </w:r>
          </w:p>
        </w:tc>
        <w:tc>
          <w:tcPr>
            <w:tcW w:w="0" w:type="auto"/>
          </w:tcPr>
          <w:p w:rsidR="007812D1" w:rsidRPr="00A87816" w:rsidRDefault="00E45DBC">
            <w:pPr>
              <w:pStyle w:val="Compact"/>
              <w:rPr>
                <w:rFonts w:cs="Times New Roman"/>
              </w:rPr>
            </w:pPr>
            <w:r w:rsidRPr="00A87816">
              <w:rPr>
                <w:rFonts w:cs="Times New Roman"/>
              </w:rPr>
              <w:t>The maximum string length is 40 bytes [20 Chinese characters]</w:t>
            </w:r>
          </w:p>
        </w:tc>
      </w:tr>
    </w:tbl>
    <w:p w:rsidR="007812D1" w:rsidRPr="00A87816" w:rsidRDefault="00E45DBC">
      <w:pPr>
        <w:pStyle w:val="a0"/>
        <w:rPr>
          <w:rFonts w:cs="Times New Roman"/>
        </w:rPr>
      </w:pPr>
      <w:r w:rsidRPr="00A87816">
        <w:rPr>
          <w:rFonts w:cs="Times New Roman"/>
        </w:rPr>
        <w:t>Command example:</w:t>
      </w:r>
    </w:p>
    <w:p w:rsidR="007812D1" w:rsidRPr="00A87816" w:rsidRDefault="00E45DBC">
      <w:pPr>
        <w:pStyle w:val="a0"/>
        <w:rPr>
          <w:rFonts w:cs="Times New Roman"/>
        </w:rPr>
      </w:pPr>
      <w:r w:rsidRPr="00A87816">
        <w:rPr>
          <w:rFonts w:cs="Times New Roman"/>
        </w:rPr>
        <w:t>All</w:t>
      </w:r>
      <w:r w:rsidR="00480E5B">
        <w:rPr>
          <w:rFonts w:cs="Times New Roman"/>
        </w:rPr>
        <w:t xml:space="preserve"> keypad</w:t>
      </w:r>
      <w:r w:rsidRPr="00A87816">
        <w:rPr>
          <w:rFonts w:cs="Times New Roman"/>
        </w:rPr>
        <w:t>s</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"writeKeyMessage"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"params"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"txt"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"latest news"</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 xml:space="preserve">Return </w:t>
      </w:r>
      <w:r w:rsidRPr="00A87816">
        <w:rPr>
          <w:rFonts w:cs="Times New Roman"/>
        </w:rPr>
        <w:br/>
        <w:t xml:space="preserve">fun: "writeKeyMessage" </w:t>
      </w:r>
      <w:r w:rsidRPr="00A87816">
        <w:rPr>
          <w:rFonts w:cs="Times New Roman"/>
        </w:rPr>
        <w:br/>
      </w:r>
      <w:proofErr w:type="gramStart"/>
      <w:r w:rsidRPr="00A87816">
        <w:rPr>
          <w:rFonts w:cs="Times New Roman"/>
        </w:rPr>
        <w:t>infos:</w:t>
      </w:r>
      <w:proofErr w:type="gramEnd"/>
      <w:r w:rsidRPr="00A87816">
        <w:rPr>
          <w:rFonts w:cs="Times New Roman"/>
        </w:rPr>
        <w:t>{"state":"OK"}//Return status, success is OK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"writeKeyMessage"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"keySn"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"0000000000"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lastRenderedPageBreak/>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Specify</w:t>
      </w:r>
      <w:r w:rsidR="00480E5B">
        <w:rPr>
          <w:rFonts w:cs="Times New Roman"/>
        </w:rPr>
        <w:t xml:space="preserve"> keypad</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"writeKeyMessage"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"keySnList"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"keySn"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"0007899478"</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 xml:space="preserve">} </w:t>
      </w:r>
      <w:r w:rsidRPr="00A87816">
        <w:rPr>
          <w:rStyle w:val="Other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"params"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"txt"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"latest news"</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C96FED">
      <w:pPr>
        <w:pStyle w:val="FirstParagraph"/>
        <w:rPr>
          <w:rFonts w:cs="Times New Roman"/>
        </w:rPr>
      </w:pPr>
      <w:r>
        <w:rPr>
          <w:rFonts w:cs="Times New Roman"/>
        </w:rPr>
        <w:t>R</w:t>
      </w:r>
      <w:r w:rsidR="00E45DBC" w:rsidRPr="00A87816">
        <w:rPr>
          <w:rFonts w:cs="Times New Roman"/>
        </w:rPr>
        <w:t>eturn</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"writeKeyMessage" </w:t>
      </w:r>
      <w:r w:rsidRPr="00A87816">
        <w:rPr>
          <w:rFonts w:cs="Times New Roman"/>
        </w:rPr>
        <w:br/>
        <w:t>infos:{}//Array object, same as sent</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"writeKeyMessage"</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"infos"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proofErr w:type="gramStart"/>
      <w:r w:rsidRPr="00A87816">
        <w:rPr>
          <w:rStyle w:val="NormalTok"/>
          <w:rFonts w:ascii="Times New Roman" w:hAnsi="Times New Roman" w:cs="Times New Roman"/>
        </w:rPr>
        <w:t xml:space="preserve"> </w:t>
      </w:r>
      <w:proofErr w:type="gramEnd"/>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"keySn"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"0007899478"</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"state"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FunctionTok"/>
          <w:rFonts w:ascii="Times New Roman" w:hAnsi="Times New Roman" w:cs="Times New Roman"/>
        </w:rPr>
        <w:t>}</w:t>
      </w:r>
    </w:p>
    <w:p w:rsidR="007812D1" w:rsidRPr="00A87816" w:rsidRDefault="0068282F">
      <w:pPr>
        <w:pStyle w:val="FirstParagraph"/>
        <w:rPr>
          <w:rFonts w:cs="Times New Roman"/>
        </w:rPr>
      </w:pPr>
      <w:r>
        <w:rPr>
          <w:rFonts w:cs="Times New Roman"/>
        </w:rPr>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1056"/>
      </w:tblGrid>
      <w:tr w:rsidR="007812D1" w:rsidRPr="00A87816" w:rsidTr="00243372">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Base station +</w:t>
            </w:r>
            <w:r w:rsidR="00480E5B">
              <w:rPr>
                <w:rFonts w:cs="Times New Roman"/>
                <w:b/>
                <w:bCs/>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Remark</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B100-2.4G+S6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B200-2.4G+S6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bl>
    <w:p w:rsidR="007812D1" w:rsidRPr="00A87816" w:rsidRDefault="00480E5B" w:rsidP="00067B66">
      <w:pPr>
        <w:pStyle w:val="2"/>
      </w:pPr>
      <w:bookmarkStart w:id="953" w:name="_Toc153615978"/>
      <w:bookmarkStart w:id="954" w:name="键盘显示设置"/>
      <w:bookmarkEnd w:id="500"/>
      <w:bookmarkEnd w:id="783"/>
      <w:bookmarkEnd w:id="952"/>
      <w:r>
        <w:t xml:space="preserve">Keypad </w:t>
      </w:r>
      <w:r w:rsidR="00E45DBC" w:rsidRPr="00A87816">
        <w:t>display settings</w:t>
      </w:r>
      <w:bookmarkEnd w:id="953"/>
    </w:p>
    <w:p w:rsidR="007812D1" w:rsidRPr="00A87816" w:rsidRDefault="00E45DBC">
      <w:pPr>
        <w:pStyle w:val="FirstParagraph"/>
        <w:rPr>
          <w:rFonts w:cs="Times New Roman"/>
        </w:rPr>
      </w:pPr>
      <w:r w:rsidRPr="00A87816">
        <w:rPr>
          <w:rFonts w:cs="Times New Roman"/>
        </w:rPr>
        <w:t>Note: "baseId":0 in the return command can be ignored and not processed.</w:t>
      </w:r>
    </w:p>
    <w:p w:rsidR="007812D1" w:rsidRPr="00A87816" w:rsidDel="008B1C7E" w:rsidRDefault="00C96FED" w:rsidP="00C97686">
      <w:pPr>
        <w:pStyle w:val="3"/>
        <w:numPr>
          <w:ilvl w:val="0"/>
          <w:numId w:val="21"/>
        </w:numPr>
        <w:rPr>
          <w:del w:id="955" w:author="陈定敏" w:date="2023-12-18T13:10:00Z"/>
        </w:rPr>
      </w:pPr>
      <w:bookmarkStart w:id="956" w:name="_Toc153615979"/>
      <w:bookmarkStart w:id="957" w:name="空闲标题"/>
      <w:del w:id="958" w:author="陈定敏" w:date="2023-12-18T13:10:00Z">
        <w:r w:rsidDel="008B1C7E">
          <w:delText>F</w:delText>
        </w:r>
        <w:r w:rsidR="00E45DBC" w:rsidRPr="00A87816" w:rsidDel="008B1C7E">
          <w:delText>ree title</w:delText>
        </w:r>
        <w:bookmarkEnd w:id="956"/>
      </w:del>
    </w:p>
    <w:p w:rsidR="007812D1" w:rsidRPr="00A87816" w:rsidDel="008B1C7E" w:rsidRDefault="00E45DBC">
      <w:pPr>
        <w:pStyle w:val="FirstParagraph"/>
        <w:rPr>
          <w:del w:id="959" w:author="陈定敏" w:date="2023-12-18T13:10:00Z"/>
          <w:rFonts w:cs="Times New Roman"/>
        </w:rPr>
      </w:pPr>
      <w:del w:id="960" w:author="陈定敏" w:date="2023-12-18T13:10:00Z">
        <w:r w:rsidRPr="00A87816" w:rsidDel="008B1C7E">
          <w:rPr>
            <w:rFonts w:cs="Times New Roman"/>
          </w:rPr>
          <w:delText xml:space="preserve">After modifying the parameters, </w:delText>
        </w:r>
        <w:r w:rsidR="00C96FED" w:rsidDel="008B1C7E">
          <w:rPr>
            <w:rFonts w:cs="Times New Roman"/>
          </w:rPr>
          <w:delText>it</w:delText>
        </w:r>
        <w:r w:rsidRPr="00A87816" w:rsidDel="008B1C7E">
          <w:rPr>
            <w:rFonts w:cs="Times New Roman"/>
          </w:rPr>
          <w:delText xml:space="preserve"> will take effect after restarting.</w:delText>
        </w:r>
      </w:del>
    </w:p>
    <w:p w:rsidR="007812D1" w:rsidRPr="00A87816" w:rsidDel="008B1C7E" w:rsidRDefault="00E45DBC">
      <w:pPr>
        <w:pStyle w:val="a0"/>
        <w:rPr>
          <w:del w:id="961" w:author="陈定敏" w:date="2023-12-18T13:10:00Z"/>
          <w:rFonts w:cs="Times New Roman"/>
        </w:rPr>
      </w:pPr>
      <w:del w:id="962" w:author="陈定敏" w:date="2023-12-18T13:10:00Z">
        <w:r w:rsidRPr="00A87816" w:rsidDel="008B1C7E">
          <w:rPr>
            <w:rFonts w:cs="Times New Roman"/>
          </w:rPr>
          <w:delText xml:space="preserve">Send: </w:delText>
        </w:r>
        <w:r w:rsidRPr="00A87816" w:rsidDel="008B1C7E">
          <w:rPr>
            <w:rFonts w:cs="Times New Roman"/>
          </w:rPr>
          <w:br/>
          <w:delText>fun: "writeKeypadFreeTitle" //Write</w:delText>
        </w:r>
        <w:r w:rsidR="00480E5B" w:rsidDel="008B1C7E">
          <w:rPr>
            <w:rFonts w:cs="Times New Roman"/>
          </w:rPr>
          <w:delText xml:space="preserve"> keypad</w:delText>
        </w:r>
        <w:r w:rsidRPr="00A87816" w:rsidDel="008B1C7E">
          <w:rPr>
            <w:rFonts w:cs="Times New Roman"/>
          </w:rPr>
          <w:delText xml:space="preserve"> free title display </w:delText>
        </w:r>
        <w:r w:rsidRPr="00A87816" w:rsidDel="008B1C7E">
          <w:rPr>
            <w:rFonts w:cs="Times New Roman"/>
          </w:rPr>
          <w:br/>
          <w:delText>params:{}</w:delText>
        </w:r>
      </w:del>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97"/>
        <w:gridCol w:w="1677"/>
        <w:gridCol w:w="4295"/>
      </w:tblGrid>
      <w:tr w:rsidR="007812D1" w:rsidRPr="00A87816" w:rsidDel="008B1C7E" w:rsidTr="00243372">
        <w:trPr>
          <w:cnfStyle w:val="100000000000" w:firstRow="1" w:lastRow="0" w:firstColumn="0" w:lastColumn="0" w:oddVBand="0" w:evenVBand="0" w:oddHBand="0" w:evenHBand="0" w:firstRowFirstColumn="0" w:firstRowLastColumn="0" w:lastRowFirstColumn="0" w:lastRowLastColumn="0"/>
          <w:tblHeader/>
          <w:del w:id="963" w:author="陈定敏" w:date="2023-12-18T13:10:00Z"/>
        </w:trPr>
        <w:tc>
          <w:tcPr>
            <w:tcW w:w="0" w:type="auto"/>
            <w:tcBorders>
              <w:bottom w:val="none" w:sz="0" w:space="0" w:color="auto"/>
            </w:tcBorders>
          </w:tcPr>
          <w:p w:rsidR="007812D1" w:rsidRPr="00A87816" w:rsidDel="008B1C7E" w:rsidRDefault="00E45DBC">
            <w:pPr>
              <w:pStyle w:val="Compact"/>
              <w:rPr>
                <w:del w:id="964" w:author="陈定敏" w:date="2023-12-18T13:10:00Z"/>
                <w:rFonts w:cs="Times New Roman"/>
              </w:rPr>
            </w:pPr>
            <w:del w:id="965" w:author="陈定敏" w:date="2023-12-18T13:10:00Z">
              <w:r w:rsidRPr="00A87816" w:rsidDel="008B1C7E">
                <w:rPr>
                  <w:rFonts w:cs="Times New Roman"/>
                  <w:b/>
                  <w:bCs/>
                </w:rPr>
                <w:lastRenderedPageBreak/>
                <w:delText>Json field</w:delText>
              </w:r>
            </w:del>
          </w:p>
        </w:tc>
        <w:tc>
          <w:tcPr>
            <w:tcW w:w="0" w:type="auto"/>
            <w:tcBorders>
              <w:bottom w:val="none" w:sz="0" w:space="0" w:color="auto"/>
            </w:tcBorders>
          </w:tcPr>
          <w:p w:rsidR="007812D1" w:rsidRPr="00A87816" w:rsidDel="008B1C7E" w:rsidRDefault="00E45DBC">
            <w:pPr>
              <w:pStyle w:val="Compact"/>
              <w:rPr>
                <w:del w:id="966" w:author="陈定敏" w:date="2023-12-18T13:10:00Z"/>
                <w:rFonts w:cs="Times New Roman"/>
              </w:rPr>
            </w:pPr>
            <w:del w:id="967" w:author="陈定敏" w:date="2023-12-18T13:10:00Z">
              <w:r w:rsidRPr="00A87816" w:rsidDel="008B1C7E">
                <w:rPr>
                  <w:rFonts w:cs="Times New Roman"/>
                  <w:b/>
                  <w:bCs/>
                </w:rPr>
                <w:delText>Field meaning</w:delText>
              </w:r>
            </w:del>
          </w:p>
        </w:tc>
        <w:tc>
          <w:tcPr>
            <w:tcW w:w="0" w:type="auto"/>
            <w:tcBorders>
              <w:bottom w:val="none" w:sz="0" w:space="0" w:color="auto"/>
            </w:tcBorders>
          </w:tcPr>
          <w:p w:rsidR="007812D1" w:rsidRPr="00A87816" w:rsidDel="008B1C7E" w:rsidRDefault="00E45DBC">
            <w:pPr>
              <w:pStyle w:val="Compact"/>
              <w:rPr>
                <w:del w:id="968" w:author="陈定敏" w:date="2023-12-18T13:10:00Z"/>
                <w:rFonts w:cs="Times New Roman"/>
              </w:rPr>
            </w:pPr>
            <w:del w:id="969" w:author="陈定敏" w:date="2023-12-18T13:10:00Z">
              <w:r w:rsidRPr="00A87816" w:rsidDel="008B1C7E">
                <w:rPr>
                  <w:rFonts w:cs="Times New Roman"/>
                  <w:b/>
                  <w:bCs/>
                </w:rPr>
                <w:delText>Assignment and meaning</w:delText>
              </w:r>
            </w:del>
          </w:p>
        </w:tc>
      </w:tr>
      <w:tr w:rsidR="007812D1" w:rsidRPr="00A87816" w:rsidDel="008B1C7E" w:rsidTr="00243372">
        <w:trPr>
          <w:del w:id="970" w:author="陈定敏" w:date="2023-12-18T13:10:00Z"/>
        </w:trPr>
        <w:tc>
          <w:tcPr>
            <w:tcW w:w="0" w:type="auto"/>
          </w:tcPr>
          <w:p w:rsidR="007812D1" w:rsidRPr="00A87816" w:rsidDel="008B1C7E" w:rsidRDefault="00E45DBC">
            <w:pPr>
              <w:pStyle w:val="Compact"/>
              <w:rPr>
                <w:del w:id="971" w:author="陈定敏" w:date="2023-12-18T13:10:00Z"/>
                <w:rFonts w:cs="Times New Roman"/>
              </w:rPr>
            </w:pPr>
            <w:del w:id="972" w:author="陈定敏" w:date="2023-12-18T13:10:00Z">
              <w:r w:rsidRPr="00A87816" w:rsidDel="008B1C7E">
                <w:rPr>
                  <w:rFonts w:cs="Times New Roman"/>
                </w:rPr>
                <w:delText>title</w:delText>
              </w:r>
            </w:del>
          </w:p>
        </w:tc>
        <w:tc>
          <w:tcPr>
            <w:tcW w:w="0" w:type="auto"/>
          </w:tcPr>
          <w:p w:rsidR="007812D1" w:rsidRPr="00A87816" w:rsidDel="008B1C7E" w:rsidRDefault="00E45DBC">
            <w:pPr>
              <w:pStyle w:val="Compact"/>
              <w:rPr>
                <w:del w:id="973" w:author="陈定敏" w:date="2023-12-18T13:10:00Z"/>
                <w:rFonts w:cs="Times New Roman"/>
              </w:rPr>
            </w:pPr>
            <w:del w:id="974" w:author="陈定敏" w:date="2023-12-18T13:10:00Z">
              <w:r w:rsidRPr="00A87816" w:rsidDel="008B1C7E">
                <w:rPr>
                  <w:rFonts w:cs="Times New Roman"/>
                </w:rPr>
                <w:delText>title</w:delText>
              </w:r>
            </w:del>
          </w:p>
        </w:tc>
        <w:tc>
          <w:tcPr>
            <w:tcW w:w="0" w:type="auto"/>
          </w:tcPr>
          <w:p w:rsidR="007812D1" w:rsidRPr="00A87816" w:rsidDel="008B1C7E" w:rsidRDefault="00E45DBC">
            <w:pPr>
              <w:pStyle w:val="Compact"/>
              <w:rPr>
                <w:del w:id="975" w:author="陈定敏" w:date="2023-12-18T13:10:00Z"/>
                <w:rFonts w:cs="Times New Roman"/>
              </w:rPr>
            </w:pPr>
            <w:del w:id="976" w:author="陈定敏" w:date="2023-12-18T13:10:00Z">
              <w:r w:rsidRPr="00A87816" w:rsidDel="008B1C7E">
                <w:rPr>
                  <w:rFonts w:cs="Times New Roman"/>
                </w:rPr>
                <w:delText>Up to 8 Chinese characters (16 characters)</w:delText>
              </w:r>
            </w:del>
          </w:p>
        </w:tc>
      </w:tr>
    </w:tbl>
    <w:p w:rsidR="007812D1" w:rsidRPr="00A87816" w:rsidDel="008B1C7E" w:rsidRDefault="00E45DBC">
      <w:pPr>
        <w:pStyle w:val="a0"/>
        <w:rPr>
          <w:del w:id="977" w:author="陈定敏" w:date="2023-12-18T13:10:00Z"/>
          <w:rFonts w:cs="Times New Roman"/>
        </w:rPr>
      </w:pPr>
      <w:del w:id="978" w:author="陈定敏" w:date="2023-12-18T13:10:00Z">
        <w:r w:rsidRPr="00A87816" w:rsidDel="008B1C7E">
          <w:rPr>
            <w:rFonts w:cs="Times New Roman"/>
          </w:rPr>
          <w:delText>Command example:</w:delText>
        </w:r>
      </w:del>
    </w:p>
    <w:p w:rsidR="007812D1" w:rsidRPr="00A87816" w:rsidDel="008B1C7E" w:rsidRDefault="00E45DBC">
      <w:pPr>
        <w:pStyle w:val="SourceCode"/>
        <w:rPr>
          <w:del w:id="979" w:author="陈定敏" w:date="2023-12-18T13:10:00Z"/>
          <w:rFonts w:cs="Times New Roman"/>
        </w:rPr>
      </w:pPr>
      <w:del w:id="980" w:author="陈定敏" w:date="2023-12-18T13:10:00Z">
        <w:r w:rsidRPr="00A87816" w:rsidDel="008B1C7E">
          <w:rPr>
            <w:rStyle w:val="FunctionTok"/>
            <w:rFonts w:ascii="Times New Roman" w:hAnsi="Times New Roman" w:cs="Times New Roman"/>
          </w:rPr>
          <w:delText>{</w:delText>
        </w:r>
        <w:r w:rsidRPr="00A87816" w:rsidDel="008B1C7E">
          <w:rPr>
            <w:rFonts w:cs="Times New Roman"/>
          </w:rPr>
          <w:br/>
        </w:r>
        <w:r w:rsidRPr="00A87816" w:rsidDel="008B1C7E">
          <w:rPr>
            <w:rStyle w:val="NormalTok"/>
            <w:rFonts w:ascii="Times New Roman" w:hAnsi="Times New Roman" w:cs="Times New Roman"/>
          </w:rPr>
          <w:delText xml:space="preserve"> </w:delText>
        </w:r>
        <w:r w:rsidRPr="00A87816" w:rsidDel="008B1C7E">
          <w:rPr>
            <w:rStyle w:val="DataTypeTok"/>
            <w:rFonts w:ascii="Times New Roman" w:hAnsi="Times New Roman" w:cs="Times New Roman"/>
          </w:rPr>
          <w:delText xml:space="preserve">"fun" </w:delText>
        </w:r>
        <w:r w:rsidRPr="00A87816" w:rsidDel="008B1C7E">
          <w:rPr>
            <w:rStyle w:val="FunctionTok"/>
            <w:rFonts w:ascii="Times New Roman" w:hAnsi="Times New Roman" w:cs="Times New Roman"/>
          </w:rPr>
          <w:delText>:</w:delText>
        </w:r>
        <w:r w:rsidRPr="00A87816" w:rsidDel="008B1C7E">
          <w:rPr>
            <w:rStyle w:val="NormalTok"/>
            <w:rFonts w:ascii="Times New Roman" w:hAnsi="Times New Roman" w:cs="Times New Roman"/>
          </w:rPr>
          <w:delText xml:space="preserve"> </w:delText>
        </w:r>
        <w:r w:rsidRPr="00A87816" w:rsidDel="008B1C7E">
          <w:rPr>
            <w:rStyle w:val="StringTok"/>
            <w:rFonts w:ascii="Times New Roman" w:hAnsi="Times New Roman" w:cs="Times New Roman"/>
          </w:rPr>
          <w:delText xml:space="preserve">"writeKeypadFreeTitle" </w:delText>
        </w:r>
        <w:r w:rsidRPr="00A87816" w:rsidDel="008B1C7E">
          <w:rPr>
            <w:rStyle w:val="FunctionTok"/>
            <w:rFonts w:ascii="Times New Roman" w:hAnsi="Times New Roman" w:cs="Times New Roman"/>
          </w:rPr>
          <w:delText>,</w:delText>
        </w:r>
        <w:r w:rsidRPr="00A87816" w:rsidDel="008B1C7E">
          <w:rPr>
            <w:rFonts w:cs="Times New Roman"/>
          </w:rPr>
          <w:br/>
        </w:r>
        <w:r w:rsidRPr="00A87816" w:rsidDel="008B1C7E">
          <w:rPr>
            <w:rStyle w:val="NormalTok"/>
            <w:rFonts w:ascii="Times New Roman" w:hAnsi="Times New Roman" w:cs="Times New Roman"/>
          </w:rPr>
          <w:delText xml:space="preserve"> </w:delText>
        </w:r>
        <w:r w:rsidRPr="00A87816" w:rsidDel="008B1C7E">
          <w:rPr>
            <w:rStyle w:val="DataTypeTok"/>
            <w:rFonts w:ascii="Times New Roman" w:hAnsi="Times New Roman" w:cs="Times New Roman"/>
          </w:rPr>
          <w:delText xml:space="preserve">"baseId" </w:delText>
        </w:r>
        <w:r w:rsidRPr="00A87816" w:rsidDel="008B1C7E">
          <w:rPr>
            <w:rStyle w:val="FunctionTok"/>
            <w:rFonts w:ascii="Times New Roman" w:hAnsi="Times New Roman" w:cs="Times New Roman"/>
          </w:rPr>
          <w:delText>:</w:delText>
        </w:r>
        <w:r w:rsidRPr="00A87816" w:rsidDel="008B1C7E">
          <w:rPr>
            <w:rStyle w:val="NormalTok"/>
            <w:rFonts w:ascii="Times New Roman" w:hAnsi="Times New Roman" w:cs="Times New Roman"/>
          </w:rPr>
          <w:delText xml:space="preserve"> </w:delText>
        </w:r>
        <w:r w:rsidRPr="00A87816" w:rsidDel="008B1C7E">
          <w:rPr>
            <w:rStyle w:val="DecValTok"/>
            <w:rFonts w:ascii="Times New Roman" w:hAnsi="Times New Roman" w:cs="Times New Roman"/>
          </w:rPr>
          <w:delText xml:space="preserve">1 </w:delText>
        </w:r>
        <w:r w:rsidRPr="00A87816" w:rsidDel="008B1C7E">
          <w:rPr>
            <w:rStyle w:val="FunctionTok"/>
            <w:rFonts w:ascii="Times New Roman" w:hAnsi="Times New Roman" w:cs="Times New Roman"/>
          </w:rPr>
          <w:delText>,</w:delText>
        </w:r>
        <w:r w:rsidRPr="00A87816" w:rsidDel="008B1C7E">
          <w:rPr>
            <w:rFonts w:cs="Times New Roman"/>
          </w:rPr>
          <w:br/>
        </w:r>
        <w:r w:rsidRPr="00A87816" w:rsidDel="008B1C7E">
          <w:rPr>
            <w:rStyle w:val="NormalTok"/>
            <w:rFonts w:ascii="Times New Roman" w:hAnsi="Times New Roman" w:cs="Times New Roman"/>
          </w:rPr>
          <w:delText xml:space="preserve"> </w:delText>
        </w:r>
        <w:r w:rsidRPr="00A87816" w:rsidDel="008B1C7E">
          <w:rPr>
            <w:rStyle w:val="DataTypeTok"/>
            <w:rFonts w:ascii="Times New Roman" w:hAnsi="Times New Roman" w:cs="Times New Roman"/>
          </w:rPr>
          <w:delText xml:space="preserve">"params" </w:delText>
        </w:r>
        <w:r w:rsidRPr="00A87816" w:rsidDel="008B1C7E">
          <w:rPr>
            <w:rStyle w:val="FunctionTok"/>
            <w:rFonts w:ascii="Times New Roman" w:hAnsi="Times New Roman" w:cs="Times New Roman"/>
          </w:rPr>
          <w:delText>:</w:delText>
        </w:r>
        <w:r w:rsidRPr="00A87816" w:rsidDel="008B1C7E">
          <w:rPr>
            <w:rStyle w:val="NormalTok"/>
            <w:rFonts w:ascii="Times New Roman" w:hAnsi="Times New Roman" w:cs="Times New Roman"/>
          </w:rPr>
          <w:delText xml:space="preserve"> </w:delText>
        </w:r>
        <w:r w:rsidRPr="00A87816" w:rsidDel="008B1C7E">
          <w:rPr>
            <w:rStyle w:val="FunctionTok"/>
            <w:rFonts w:ascii="Times New Roman" w:hAnsi="Times New Roman" w:cs="Times New Roman"/>
          </w:rPr>
          <w:delText>{</w:delText>
        </w:r>
        <w:r w:rsidRPr="00A87816" w:rsidDel="008B1C7E">
          <w:rPr>
            <w:rFonts w:cs="Times New Roman"/>
          </w:rPr>
          <w:br/>
        </w:r>
        <w:r w:rsidRPr="00A87816" w:rsidDel="008B1C7E">
          <w:rPr>
            <w:rStyle w:val="NormalTok"/>
            <w:rFonts w:ascii="Times New Roman" w:hAnsi="Times New Roman" w:cs="Times New Roman"/>
          </w:rPr>
          <w:delText xml:space="preserve">  </w:delText>
        </w:r>
        <w:r w:rsidRPr="00A87816" w:rsidDel="008B1C7E">
          <w:rPr>
            <w:rStyle w:val="DataTypeTok"/>
            <w:rFonts w:ascii="Times New Roman" w:hAnsi="Times New Roman" w:cs="Times New Roman"/>
          </w:rPr>
          <w:delText xml:space="preserve">"title" </w:delText>
        </w:r>
        <w:r w:rsidRPr="00A87816" w:rsidDel="008B1C7E">
          <w:rPr>
            <w:rStyle w:val="FunctionTok"/>
            <w:rFonts w:ascii="Times New Roman" w:hAnsi="Times New Roman" w:cs="Times New Roman"/>
          </w:rPr>
          <w:delText>:</w:delText>
        </w:r>
        <w:r w:rsidRPr="00A87816" w:rsidDel="008B1C7E">
          <w:rPr>
            <w:rStyle w:val="NormalTok"/>
            <w:rFonts w:ascii="Times New Roman" w:hAnsi="Times New Roman" w:cs="Times New Roman"/>
          </w:rPr>
          <w:delText xml:space="preserve"> </w:delText>
        </w:r>
        <w:r w:rsidRPr="00A87816" w:rsidDel="008B1C7E">
          <w:rPr>
            <w:rStyle w:val="StringTok"/>
            <w:rFonts w:ascii="Times New Roman" w:hAnsi="Times New Roman" w:cs="Times New Roman"/>
          </w:rPr>
          <w:delText>"Please listen carefully"</w:delText>
        </w:r>
        <w:r w:rsidRPr="00A87816" w:rsidDel="008B1C7E">
          <w:rPr>
            <w:rFonts w:cs="Times New Roman"/>
          </w:rPr>
          <w:br/>
        </w:r>
        <w:r w:rsidRPr="00A87816" w:rsidDel="008B1C7E">
          <w:rPr>
            <w:rStyle w:val="NormalTok"/>
            <w:rFonts w:ascii="Times New Roman" w:hAnsi="Times New Roman" w:cs="Times New Roman"/>
          </w:rPr>
          <w:delText xml:space="preserve"> </w:delText>
        </w:r>
        <w:r w:rsidRPr="00A87816" w:rsidDel="008B1C7E">
          <w:rPr>
            <w:rStyle w:val="FunctionTok"/>
            <w:rFonts w:ascii="Times New Roman" w:hAnsi="Times New Roman" w:cs="Times New Roman"/>
          </w:rPr>
          <w:delText>},</w:delText>
        </w:r>
        <w:r w:rsidRPr="00A87816" w:rsidDel="008B1C7E">
          <w:rPr>
            <w:rFonts w:cs="Times New Roman"/>
          </w:rPr>
          <w:br/>
        </w:r>
        <w:r w:rsidRPr="00A87816" w:rsidDel="008B1C7E">
          <w:rPr>
            <w:rStyle w:val="NormalTok"/>
            <w:rFonts w:ascii="Times New Roman" w:hAnsi="Times New Roman" w:cs="Times New Roman"/>
          </w:rPr>
          <w:delText xml:space="preserve"> </w:delText>
        </w:r>
        <w:r w:rsidRPr="00A87816" w:rsidDel="008B1C7E">
          <w:rPr>
            <w:rStyle w:val="DataTypeTok"/>
            <w:rFonts w:ascii="Times New Roman" w:hAnsi="Times New Roman" w:cs="Times New Roman"/>
          </w:rPr>
          <w:delText xml:space="preserve">"packetTag" </w:delText>
        </w:r>
        <w:r w:rsidRPr="00A87816" w:rsidDel="008B1C7E">
          <w:rPr>
            <w:rStyle w:val="FunctionTok"/>
            <w:rFonts w:ascii="Times New Roman" w:hAnsi="Times New Roman" w:cs="Times New Roman"/>
          </w:rPr>
          <w:delText>:</w:delText>
        </w:r>
        <w:r w:rsidRPr="00A87816" w:rsidDel="008B1C7E">
          <w:rPr>
            <w:rStyle w:val="NormalTok"/>
            <w:rFonts w:ascii="Times New Roman" w:hAnsi="Times New Roman" w:cs="Times New Roman"/>
          </w:rPr>
          <w:delText xml:space="preserve"> </w:delText>
        </w:r>
        <w:r w:rsidRPr="00A87816" w:rsidDel="008B1C7E">
          <w:rPr>
            <w:rStyle w:val="StringTok"/>
            <w:rFonts w:ascii="Times New Roman" w:hAnsi="Times New Roman" w:cs="Times New Roman"/>
          </w:rPr>
          <w:delText xml:space="preserve">"1" </w:delText>
        </w:r>
        <w:r w:rsidRPr="00A87816" w:rsidDel="008B1C7E">
          <w:rPr>
            <w:rFonts w:cs="Times New Roman"/>
          </w:rPr>
          <w:br/>
        </w:r>
        <w:r w:rsidRPr="00A87816" w:rsidDel="008B1C7E">
          <w:rPr>
            <w:rStyle w:val="FunctionTok"/>
            <w:rFonts w:ascii="Times New Roman" w:hAnsi="Times New Roman" w:cs="Times New Roman"/>
          </w:rPr>
          <w:delText>}</w:delText>
        </w:r>
      </w:del>
    </w:p>
    <w:p w:rsidR="007812D1" w:rsidRPr="00A87816" w:rsidDel="008B1C7E" w:rsidRDefault="00E45DBC">
      <w:pPr>
        <w:pStyle w:val="FirstParagraph"/>
        <w:rPr>
          <w:del w:id="981" w:author="陈定敏" w:date="2023-12-18T13:10:00Z"/>
          <w:rFonts w:cs="Times New Roman"/>
        </w:rPr>
      </w:pPr>
      <w:del w:id="982" w:author="陈定敏" w:date="2023-12-18T13:10:00Z">
        <w:r w:rsidRPr="00A87816" w:rsidDel="008B1C7E">
          <w:rPr>
            <w:rFonts w:cs="Times New Roman"/>
          </w:rPr>
          <w:delText xml:space="preserve">Receive: </w:delText>
        </w:r>
        <w:r w:rsidRPr="00A87816" w:rsidDel="008B1C7E">
          <w:rPr>
            <w:rFonts w:cs="Times New Roman"/>
          </w:rPr>
          <w:br/>
          <w:delText>fun: "writeKeypadFreeTitle" //Write the</w:delText>
        </w:r>
        <w:r w:rsidR="00480E5B" w:rsidDel="008B1C7E">
          <w:rPr>
            <w:rFonts w:cs="Times New Roman"/>
          </w:rPr>
          <w:delText xml:space="preserve"> keypad</w:delText>
        </w:r>
        <w:r w:rsidRPr="00A87816" w:rsidDel="008B1C7E">
          <w:rPr>
            <w:rFonts w:cs="Times New Roman"/>
          </w:rPr>
          <w:delText xml:space="preserve"> </w:delText>
        </w:r>
        <w:r w:rsidR="00C96FED" w:rsidDel="008B1C7E">
          <w:rPr>
            <w:rFonts w:cs="Times New Roman"/>
          </w:rPr>
          <w:delText xml:space="preserve">free title </w:delText>
        </w:r>
        <w:r w:rsidRPr="00A87816" w:rsidDel="008B1C7E">
          <w:rPr>
            <w:rFonts w:cs="Times New Roman"/>
          </w:rPr>
          <w:delText xml:space="preserve">display </w:delText>
        </w:r>
        <w:r w:rsidRPr="00A87816" w:rsidDel="008B1C7E">
          <w:rPr>
            <w:rFonts w:cs="Times New Roman"/>
          </w:rPr>
          <w:br/>
          <w:delText xml:space="preserve">baseId: 1//The base station ID that received the instruction </w:delText>
        </w:r>
        <w:r w:rsidRPr="00A87816" w:rsidDel="008B1C7E">
          <w:rPr>
            <w:rFonts w:cs="Times New Roman"/>
          </w:rPr>
          <w:br/>
          <w:delText>infos:{}//</w:delText>
        </w:r>
      </w:del>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97"/>
        <w:gridCol w:w="1983"/>
        <w:gridCol w:w="2804"/>
      </w:tblGrid>
      <w:tr w:rsidR="007812D1" w:rsidRPr="00A87816" w:rsidDel="008B1C7E" w:rsidTr="00243372">
        <w:trPr>
          <w:cnfStyle w:val="100000000000" w:firstRow="1" w:lastRow="0" w:firstColumn="0" w:lastColumn="0" w:oddVBand="0" w:evenVBand="0" w:oddHBand="0" w:evenHBand="0" w:firstRowFirstColumn="0" w:firstRowLastColumn="0" w:lastRowFirstColumn="0" w:lastRowLastColumn="0"/>
          <w:tblHeader/>
          <w:del w:id="983" w:author="陈定敏" w:date="2023-12-18T13:10:00Z"/>
        </w:trPr>
        <w:tc>
          <w:tcPr>
            <w:tcW w:w="0" w:type="auto"/>
            <w:tcBorders>
              <w:bottom w:val="none" w:sz="0" w:space="0" w:color="auto"/>
            </w:tcBorders>
          </w:tcPr>
          <w:p w:rsidR="007812D1" w:rsidRPr="00A87816" w:rsidDel="008B1C7E" w:rsidRDefault="00E45DBC">
            <w:pPr>
              <w:pStyle w:val="Compact"/>
              <w:rPr>
                <w:del w:id="984" w:author="陈定敏" w:date="2023-12-18T13:10:00Z"/>
                <w:rFonts w:cs="Times New Roman"/>
              </w:rPr>
            </w:pPr>
            <w:del w:id="985" w:author="陈定敏" w:date="2023-12-18T13:10:00Z">
              <w:r w:rsidRPr="00A87816" w:rsidDel="008B1C7E">
                <w:rPr>
                  <w:rFonts w:cs="Times New Roman"/>
                  <w:b/>
                  <w:bCs/>
                </w:rPr>
                <w:delText>Json field</w:delText>
              </w:r>
            </w:del>
          </w:p>
        </w:tc>
        <w:tc>
          <w:tcPr>
            <w:tcW w:w="0" w:type="auto"/>
            <w:tcBorders>
              <w:bottom w:val="none" w:sz="0" w:space="0" w:color="auto"/>
            </w:tcBorders>
          </w:tcPr>
          <w:p w:rsidR="007812D1" w:rsidRPr="00A87816" w:rsidDel="008B1C7E" w:rsidRDefault="00E45DBC">
            <w:pPr>
              <w:pStyle w:val="Compact"/>
              <w:rPr>
                <w:del w:id="986" w:author="陈定敏" w:date="2023-12-18T13:10:00Z"/>
                <w:rFonts w:cs="Times New Roman"/>
              </w:rPr>
            </w:pPr>
            <w:del w:id="987" w:author="陈定敏" w:date="2023-12-18T13:10:00Z">
              <w:r w:rsidRPr="00A87816" w:rsidDel="008B1C7E">
                <w:rPr>
                  <w:rFonts w:cs="Times New Roman"/>
                  <w:b/>
                  <w:bCs/>
                </w:rPr>
                <w:delText>Field meaning</w:delText>
              </w:r>
            </w:del>
          </w:p>
        </w:tc>
        <w:tc>
          <w:tcPr>
            <w:tcW w:w="0" w:type="auto"/>
            <w:tcBorders>
              <w:bottom w:val="none" w:sz="0" w:space="0" w:color="auto"/>
            </w:tcBorders>
          </w:tcPr>
          <w:p w:rsidR="007812D1" w:rsidRPr="00A87816" w:rsidDel="008B1C7E" w:rsidRDefault="00E45DBC">
            <w:pPr>
              <w:pStyle w:val="Compact"/>
              <w:rPr>
                <w:del w:id="988" w:author="陈定敏" w:date="2023-12-18T13:10:00Z"/>
                <w:rFonts w:cs="Times New Roman"/>
              </w:rPr>
            </w:pPr>
            <w:del w:id="989" w:author="陈定敏" w:date="2023-12-18T13:10:00Z">
              <w:r w:rsidRPr="00A87816" w:rsidDel="008B1C7E">
                <w:rPr>
                  <w:rFonts w:cs="Times New Roman"/>
                  <w:b/>
                  <w:bCs/>
                </w:rPr>
                <w:delText>Assignment and meaning</w:delText>
              </w:r>
            </w:del>
          </w:p>
        </w:tc>
      </w:tr>
      <w:tr w:rsidR="007812D1" w:rsidRPr="00A87816" w:rsidDel="008B1C7E" w:rsidTr="00243372">
        <w:trPr>
          <w:del w:id="990" w:author="陈定敏" w:date="2023-12-18T13:10:00Z"/>
        </w:trPr>
        <w:tc>
          <w:tcPr>
            <w:tcW w:w="0" w:type="auto"/>
          </w:tcPr>
          <w:p w:rsidR="007812D1" w:rsidRPr="00A87816" w:rsidDel="008B1C7E" w:rsidRDefault="00E45DBC">
            <w:pPr>
              <w:pStyle w:val="Compact"/>
              <w:rPr>
                <w:del w:id="991" w:author="陈定敏" w:date="2023-12-18T13:10:00Z"/>
                <w:rFonts w:cs="Times New Roman"/>
              </w:rPr>
            </w:pPr>
            <w:del w:id="992" w:author="陈定敏" w:date="2023-12-18T13:10:00Z">
              <w:r w:rsidRPr="00A87816" w:rsidDel="008B1C7E">
                <w:rPr>
                  <w:rFonts w:cs="Times New Roman"/>
                </w:rPr>
                <w:delText>keySn</w:delText>
              </w:r>
            </w:del>
          </w:p>
        </w:tc>
        <w:tc>
          <w:tcPr>
            <w:tcW w:w="0" w:type="auto"/>
          </w:tcPr>
          <w:p w:rsidR="007812D1" w:rsidRPr="00A87816" w:rsidDel="008B1C7E" w:rsidRDefault="00480E5B">
            <w:pPr>
              <w:pStyle w:val="Compact"/>
              <w:rPr>
                <w:del w:id="993" w:author="陈定敏" w:date="2023-12-18T13:10:00Z"/>
                <w:rFonts w:cs="Times New Roman"/>
              </w:rPr>
            </w:pPr>
            <w:del w:id="994" w:author="陈定敏" w:date="2023-12-18T13:10:00Z">
              <w:r w:rsidDel="008B1C7E">
                <w:rPr>
                  <w:rFonts w:cs="Times New Roman"/>
                </w:rPr>
                <w:delText>KeypadSN</w:delText>
              </w:r>
            </w:del>
          </w:p>
        </w:tc>
        <w:tc>
          <w:tcPr>
            <w:tcW w:w="0" w:type="auto"/>
          </w:tcPr>
          <w:p w:rsidR="007812D1" w:rsidRPr="00A87816" w:rsidDel="008B1C7E" w:rsidRDefault="007812D1">
            <w:pPr>
              <w:pStyle w:val="Compact"/>
              <w:rPr>
                <w:del w:id="995" w:author="陈定敏" w:date="2023-12-18T13:10:00Z"/>
                <w:rFonts w:cs="Times New Roman"/>
              </w:rPr>
            </w:pPr>
          </w:p>
        </w:tc>
      </w:tr>
      <w:tr w:rsidR="007812D1" w:rsidRPr="00A87816" w:rsidDel="008B1C7E" w:rsidTr="00243372">
        <w:trPr>
          <w:del w:id="996" w:author="陈定敏" w:date="2023-12-18T13:10:00Z"/>
        </w:trPr>
        <w:tc>
          <w:tcPr>
            <w:tcW w:w="0" w:type="auto"/>
          </w:tcPr>
          <w:p w:rsidR="007812D1" w:rsidRPr="00A87816" w:rsidDel="008B1C7E" w:rsidRDefault="00E45DBC">
            <w:pPr>
              <w:pStyle w:val="Compact"/>
              <w:rPr>
                <w:del w:id="997" w:author="陈定敏" w:date="2023-12-18T13:10:00Z"/>
                <w:rFonts w:cs="Times New Roman"/>
              </w:rPr>
            </w:pPr>
            <w:del w:id="998" w:author="陈定敏" w:date="2023-12-18T13:10:00Z">
              <w:r w:rsidRPr="00A87816" w:rsidDel="008B1C7E">
                <w:rPr>
                  <w:rFonts w:cs="Times New Roman"/>
                </w:rPr>
                <w:delText>state</w:delText>
              </w:r>
            </w:del>
          </w:p>
        </w:tc>
        <w:tc>
          <w:tcPr>
            <w:tcW w:w="0" w:type="auto"/>
          </w:tcPr>
          <w:p w:rsidR="007812D1" w:rsidRPr="00A87816" w:rsidDel="008B1C7E" w:rsidRDefault="00E45DBC">
            <w:pPr>
              <w:pStyle w:val="Compact"/>
              <w:rPr>
                <w:del w:id="999" w:author="陈定敏" w:date="2023-12-18T13:10:00Z"/>
                <w:rFonts w:cs="Times New Roman"/>
              </w:rPr>
            </w:pPr>
            <w:del w:id="1000" w:author="陈定敏" w:date="2023-12-18T13:10:00Z">
              <w:r w:rsidRPr="00A87816" w:rsidDel="008B1C7E">
                <w:rPr>
                  <w:rFonts w:cs="Times New Roman"/>
                </w:rPr>
                <w:delText>returned messages</w:delText>
              </w:r>
            </w:del>
          </w:p>
        </w:tc>
        <w:tc>
          <w:tcPr>
            <w:tcW w:w="0" w:type="auto"/>
          </w:tcPr>
          <w:p w:rsidR="007812D1" w:rsidRPr="00A87816" w:rsidDel="008B1C7E" w:rsidRDefault="00E45DBC">
            <w:pPr>
              <w:pStyle w:val="Compact"/>
              <w:rPr>
                <w:del w:id="1001" w:author="陈定敏" w:date="2023-12-18T13:10:00Z"/>
                <w:rFonts w:cs="Times New Roman"/>
              </w:rPr>
            </w:pPr>
            <w:del w:id="1002" w:author="陈定敏" w:date="2023-12-18T13:10:00Z">
              <w:r w:rsidRPr="00A87816" w:rsidDel="008B1C7E">
                <w:rPr>
                  <w:rFonts w:cs="Times New Roman"/>
                </w:rPr>
                <w:delText>OK(success)</w:delText>
              </w:r>
            </w:del>
          </w:p>
        </w:tc>
      </w:tr>
    </w:tbl>
    <w:p w:rsidR="007812D1" w:rsidRPr="00A87816" w:rsidDel="008B1C7E" w:rsidRDefault="00E45DBC">
      <w:pPr>
        <w:pStyle w:val="a0"/>
        <w:rPr>
          <w:del w:id="1003" w:author="陈定敏" w:date="2023-12-18T13:10:00Z"/>
          <w:rFonts w:cs="Times New Roman"/>
        </w:rPr>
      </w:pPr>
      <w:del w:id="1004" w:author="陈定敏" w:date="2023-12-18T13:10:00Z">
        <w:r w:rsidRPr="00A87816" w:rsidDel="008B1C7E">
          <w:rPr>
            <w:rFonts w:cs="Times New Roman"/>
          </w:rPr>
          <w:delText>Command example:</w:delText>
        </w:r>
      </w:del>
    </w:p>
    <w:p w:rsidR="007812D1" w:rsidRPr="00A87816" w:rsidDel="008B1C7E" w:rsidRDefault="00E45DBC">
      <w:pPr>
        <w:pStyle w:val="SourceCode"/>
        <w:rPr>
          <w:del w:id="1005" w:author="陈定敏" w:date="2023-12-18T13:10:00Z"/>
          <w:rFonts w:cs="Times New Roman"/>
        </w:rPr>
      </w:pPr>
      <w:del w:id="1006" w:author="陈定敏" w:date="2023-12-18T13:10:00Z">
        <w:r w:rsidRPr="00A87816" w:rsidDel="008B1C7E">
          <w:rPr>
            <w:rStyle w:val="FunctionTok"/>
            <w:rFonts w:ascii="Times New Roman" w:hAnsi="Times New Roman" w:cs="Times New Roman"/>
          </w:rPr>
          <w:delText>{</w:delText>
        </w:r>
        <w:r w:rsidRPr="00A87816" w:rsidDel="008B1C7E">
          <w:rPr>
            <w:rFonts w:cs="Times New Roman"/>
          </w:rPr>
          <w:br/>
        </w:r>
        <w:r w:rsidRPr="00A87816" w:rsidDel="008B1C7E">
          <w:rPr>
            <w:rStyle w:val="NormalTok"/>
            <w:rFonts w:ascii="Times New Roman" w:hAnsi="Times New Roman" w:cs="Times New Roman"/>
          </w:rPr>
          <w:delText xml:space="preserve"> </w:delText>
        </w:r>
        <w:r w:rsidRPr="00A87816" w:rsidDel="008B1C7E">
          <w:rPr>
            <w:rStyle w:val="DataTypeTok"/>
            <w:rFonts w:ascii="Times New Roman" w:hAnsi="Times New Roman" w:cs="Times New Roman"/>
          </w:rPr>
          <w:delText xml:space="preserve">"fun" </w:delText>
        </w:r>
        <w:r w:rsidRPr="00A87816" w:rsidDel="008B1C7E">
          <w:rPr>
            <w:rStyle w:val="FunctionTok"/>
            <w:rFonts w:ascii="Times New Roman" w:hAnsi="Times New Roman" w:cs="Times New Roman"/>
          </w:rPr>
          <w:delText>:</w:delText>
        </w:r>
        <w:r w:rsidRPr="00A87816" w:rsidDel="008B1C7E">
          <w:rPr>
            <w:rStyle w:val="NormalTok"/>
            <w:rFonts w:ascii="Times New Roman" w:hAnsi="Times New Roman" w:cs="Times New Roman"/>
          </w:rPr>
          <w:delText xml:space="preserve"> </w:delText>
        </w:r>
        <w:r w:rsidRPr="00A87816" w:rsidDel="008B1C7E">
          <w:rPr>
            <w:rStyle w:val="StringTok"/>
            <w:rFonts w:ascii="Times New Roman" w:hAnsi="Times New Roman" w:cs="Times New Roman"/>
          </w:rPr>
          <w:delText xml:space="preserve">"writeKeypadFreeTitle" </w:delText>
        </w:r>
        <w:r w:rsidRPr="00A87816" w:rsidDel="008B1C7E">
          <w:rPr>
            <w:rStyle w:val="FunctionTok"/>
            <w:rFonts w:ascii="Times New Roman" w:hAnsi="Times New Roman" w:cs="Times New Roman"/>
          </w:rPr>
          <w:delText>,</w:delText>
        </w:r>
        <w:r w:rsidRPr="00A87816" w:rsidDel="008B1C7E">
          <w:rPr>
            <w:rFonts w:cs="Times New Roman"/>
          </w:rPr>
          <w:br/>
        </w:r>
        <w:r w:rsidRPr="00A87816" w:rsidDel="008B1C7E">
          <w:rPr>
            <w:rStyle w:val="NormalTok"/>
            <w:rFonts w:ascii="Times New Roman" w:hAnsi="Times New Roman" w:cs="Times New Roman"/>
          </w:rPr>
          <w:delText xml:space="preserve"> </w:delText>
        </w:r>
        <w:r w:rsidRPr="00A87816" w:rsidDel="008B1C7E">
          <w:rPr>
            <w:rStyle w:val="DataTypeTok"/>
            <w:rFonts w:ascii="Times New Roman" w:hAnsi="Times New Roman" w:cs="Times New Roman"/>
          </w:rPr>
          <w:delText xml:space="preserve">"baseId" </w:delText>
        </w:r>
        <w:r w:rsidRPr="00A87816" w:rsidDel="008B1C7E">
          <w:rPr>
            <w:rStyle w:val="FunctionTok"/>
            <w:rFonts w:ascii="Times New Roman" w:hAnsi="Times New Roman" w:cs="Times New Roman"/>
          </w:rPr>
          <w:delText>:</w:delText>
        </w:r>
        <w:r w:rsidRPr="00A87816" w:rsidDel="008B1C7E">
          <w:rPr>
            <w:rStyle w:val="NormalTok"/>
            <w:rFonts w:ascii="Times New Roman" w:hAnsi="Times New Roman" w:cs="Times New Roman"/>
          </w:rPr>
          <w:delText xml:space="preserve"> </w:delText>
        </w:r>
        <w:r w:rsidRPr="00A87816" w:rsidDel="008B1C7E">
          <w:rPr>
            <w:rStyle w:val="DecValTok"/>
            <w:rFonts w:ascii="Times New Roman" w:hAnsi="Times New Roman" w:cs="Times New Roman"/>
          </w:rPr>
          <w:delText xml:space="preserve">0 </w:delText>
        </w:r>
        <w:r w:rsidRPr="00A87816" w:rsidDel="008B1C7E">
          <w:rPr>
            <w:rStyle w:val="FunctionTok"/>
            <w:rFonts w:ascii="Times New Roman" w:hAnsi="Times New Roman" w:cs="Times New Roman"/>
          </w:rPr>
          <w:delText>,</w:delText>
        </w:r>
        <w:r w:rsidRPr="00A87816" w:rsidDel="008B1C7E">
          <w:rPr>
            <w:rFonts w:cs="Times New Roman"/>
          </w:rPr>
          <w:br/>
        </w:r>
        <w:r w:rsidRPr="00A87816" w:rsidDel="008B1C7E">
          <w:rPr>
            <w:rStyle w:val="NormalTok"/>
            <w:rFonts w:ascii="Times New Roman" w:hAnsi="Times New Roman" w:cs="Times New Roman"/>
          </w:rPr>
          <w:delText xml:space="preserve"> </w:delText>
        </w:r>
        <w:r w:rsidRPr="00A87816" w:rsidDel="008B1C7E">
          <w:rPr>
            <w:rStyle w:val="DataTypeTok"/>
            <w:rFonts w:ascii="Times New Roman" w:hAnsi="Times New Roman" w:cs="Times New Roman"/>
          </w:rPr>
          <w:delText xml:space="preserve">"infos" </w:delText>
        </w:r>
        <w:r w:rsidRPr="00A87816" w:rsidDel="008B1C7E">
          <w:rPr>
            <w:rStyle w:val="FunctionTok"/>
            <w:rFonts w:ascii="Times New Roman" w:hAnsi="Times New Roman" w:cs="Times New Roman"/>
          </w:rPr>
          <w:delText>:</w:delText>
        </w:r>
        <w:r w:rsidRPr="00A87816" w:rsidDel="008B1C7E">
          <w:rPr>
            <w:rStyle w:val="NormalTok"/>
            <w:rFonts w:ascii="Times New Roman" w:hAnsi="Times New Roman" w:cs="Times New Roman"/>
          </w:rPr>
          <w:delText xml:space="preserve"> </w:delText>
        </w:r>
        <w:r w:rsidRPr="00A87816" w:rsidDel="008B1C7E">
          <w:rPr>
            <w:rStyle w:val="FunctionTok"/>
            <w:rFonts w:ascii="Times New Roman" w:hAnsi="Times New Roman" w:cs="Times New Roman"/>
          </w:rPr>
          <w:delText>{</w:delText>
        </w:r>
        <w:r w:rsidRPr="00A87816" w:rsidDel="008B1C7E">
          <w:rPr>
            <w:rFonts w:cs="Times New Roman"/>
          </w:rPr>
          <w:br/>
        </w:r>
        <w:r w:rsidRPr="00A87816" w:rsidDel="008B1C7E">
          <w:rPr>
            <w:rStyle w:val="NormalTok"/>
            <w:rFonts w:ascii="Times New Roman" w:hAnsi="Times New Roman" w:cs="Times New Roman"/>
          </w:rPr>
          <w:delText xml:space="preserve">  </w:delText>
        </w:r>
        <w:r w:rsidRPr="00A87816" w:rsidDel="008B1C7E">
          <w:rPr>
            <w:rStyle w:val="DataTypeTok"/>
            <w:rFonts w:ascii="Times New Roman" w:hAnsi="Times New Roman" w:cs="Times New Roman"/>
          </w:rPr>
          <w:delText xml:space="preserve">"state" </w:delText>
        </w:r>
        <w:r w:rsidRPr="00A87816" w:rsidDel="008B1C7E">
          <w:rPr>
            <w:rStyle w:val="FunctionTok"/>
            <w:rFonts w:ascii="Times New Roman" w:hAnsi="Times New Roman" w:cs="Times New Roman"/>
          </w:rPr>
          <w:delText>:</w:delText>
        </w:r>
        <w:r w:rsidRPr="00A87816" w:rsidDel="008B1C7E">
          <w:rPr>
            <w:rStyle w:val="NormalTok"/>
            <w:rFonts w:ascii="Times New Roman" w:hAnsi="Times New Roman" w:cs="Times New Roman"/>
          </w:rPr>
          <w:delText xml:space="preserve"> </w:delText>
        </w:r>
        <w:r w:rsidRPr="00A87816" w:rsidDel="008B1C7E">
          <w:rPr>
            <w:rStyle w:val="StringTok"/>
            <w:rFonts w:ascii="Times New Roman" w:hAnsi="Times New Roman" w:cs="Times New Roman"/>
          </w:rPr>
          <w:delText>"OK"</w:delText>
        </w:r>
        <w:r w:rsidRPr="00A87816" w:rsidDel="008B1C7E">
          <w:rPr>
            <w:rFonts w:cs="Times New Roman"/>
          </w:rPr>
          <w:br/>
        </w:r>
        <w:r w:rsidRPr="00A87816" w:rsidDel="008B1C7E">
          <w:rPr>
            <w:rStyle w:val="NormalTok"/>
            <w:rFonts w:ascii="Times New Roman" w:hAnsi="Times New Roman" w:cs="Times New Roman"/>
          </w:rPr>
          <w:delText xml:space="preserve"> </w:delText>
        </w:r>
        <w:r w:rsidRPr="00A87816" w:rsidDel="008B1C7E">
          <w:rPr>
            <w:rStyle w:val="FunctionTok"/>
            <w:rFonts w:ascii="Times New Roman" w:hAnsi="Times New Roman" w:cs="Times New Roman"/>
          </w:rPr>
          <w:delText>},</w:delText>
        </w:r>
        <w:r w:rsidRPr="00A87816" w:rsidDel="008B1C7E">
          <w:rPr>
            <w:rFonts w:cs="Times New Roman"/>
          </w:rPr>
          <w:br/>
        </w:r>
        <w:r w:rsidRPr="00A87816" w:rsidDel="008B1C7E">
          <w:rPr>
            <w:rStyle w:val="NormalTok"/>
            <w:rFonts w:ascii="Times New Roman" w:hAnsi="Times New Roman" w:cs="Times New Roman"/>
          </w:rPr>
          <w:delText xml:space="preserve"> </w:delText>
        </w:r>
        <w:r w:rsidRPr="00A87816" w:rsidDel="008B1C7E">
          <w:rPr>
            <w:rStyle w:val="DataTypeTok"/>
            <w:rFonts w:ascii="Times New Roman" w:hAnsi="Times New Roman" w:cs="Times New Roman"/>
          </w:rPr>
          <w:delText xml:space="preserve">"packetTag" </w:delText>
        </w:r>
        <w:r w:rsidRPr="00A87816" w:rsidDel="008B1C7E">
          <w:rPr>
            <w:rStyle w:val="FunctionTok"/>
            <w:rFonts w:ascii="Times New Roman" w:hAnsi="Times New Roman" w:cs="Times New Roman"/>
          </w:rPr>
          <w:delText>:</w:delText>
        </w:r>
        <w:r w:rsidRPr="00A87816" w:rsidDel="008B1C7E">
          <w:rPr>
            <w:rStyle w:val="NormalTok"/>
            <w:rFonts w:ascii="Times New Roman" w:hAnsi="Times New Roman" w:cs="Times New Roman"/>
          </w:rPr>
          <w:delText xml:space="preserve"> </w:delText>
        </w:r>
        <w:r w:rsidRPr="00A87816" w:rsidDel="008B1C7E">
          <w:rPr>
            <w:rStyle w:val="StringTok"/>
            <w:rFonts w:ascii="Times New Roman" w:hAnsi="Times New Roman" w:cs="Times New Roman"/>
          </w:rPr>
          <w:delText xml:space="preserve">"1" </w:delText>
        </w:r>
        <w:r w:rsidRPr="00A87816" w:rsidDel="008B1C7E">
          <w:rPr>
            <w:rFonts w:cs="Times New Roman"/>
          </w:rPr>
          <w:br/>
        </w:r>
        <w:r w:rsidRPr="00A87816" w:rsidDel="008B1C7E">
          <w:rPr>
            <w:rStyle w:val="FunctionTok"/>
            <w:rFonts w:ascii="Times New Roman" w:hAnsi="Times New Roman" w:cs="Times New Roman"/>
          </w:rPr>
          <w:delText>}</w:delText>
        </w:r>
      </w:del>
    </w:p>
    <w:p w:rsidR="007812D1" w:rsidRPr="00A87816" w:rsidDel="008B1C7E" w:rsidRDefault="0068282F">
      <w:pPr>
        <w:pStyle w:val="FirstParagraph"/>
        <w:rPr>
          <w:del w:id="1007" w:author="陈定敏" w:date="2023-12-18T13:10:00Z"/>
          <w:rFonts w:cs="Times New Roman"/>
        </w:rPr>
      </w:pPr>
      <w:del w:id="1008" w:author="陈定敏" w:date="2023-12-18T13:10:00Z">
        <w:r w:rsidDel="008B1C7E">
          <w:rPr>
            <w:rFonts w:cs="Times New Roman"/>
          </w:rPr>
          <w:delText>Support Device Description</w:delText>
        </w:r>
      </w:del>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1056"/>
      </w:tblGrid>
      <w:tr w:rsidR="007812D1" w:rsidRPr="00A87816" w:rsidDel="008B1C7E" w:rsidTr="00243372">
        <w:trPr>
          <w:cnfStyle w:val="100000000000" w:firstRow="1" w:lastRow="0" w:firstColumn="0" w:lastColumn="0" w:oddVBand="0" w:evenVBand="0" w:oddHBand="0" w:evenHBand="0" w:firstRowFirstColumn="0" w:firstRowLastColumn="0" w:lastRowFirstColumn="0" w:lastRowLastColumn="0"/>
          <w:tblHeader/>
          <w:del w:id="1009" w:author="陈定敏" w:date="2023-12-18T13:10:00Z"/>
        </w:trPr>
        <w:tc>
          <w:tcPr>
            <w:tcW w:w="0" w:type="auto"/>
            <w:tcBorders>
              <w:bottom w:val="none" w:sz="0" w:space="0" w:color="auto"/>
            </w:tcBorders>
          </w:tcPr>
          <w:p w:rsidR="007812D1" w:rsidRPr="00A87816" w:rsidDel="008B1C7E" w:rsidRDefault="00E45DBC">
            <w:pPr>
              <w:pStyle w:val="Compact"/>
              <w:rPr>
                <w:del w:id="1010" w:author="陈定敏" w:date="2023-12-18T13:10:00Z"/>
                <w:rFonts w:cs="Times New Roman"/>
              </w:rPr>
            </w:pPr>
            <w:del w:id="1011" w:author="陈定敏" w:date="2023-12-18T13:10:00Z">
              <w:r w:rsidRPr="00A87816" w:rsidDel="008B1C7E">
                <w:rPr>
                  <w:rFonts w:cs="Times New Roman"/>
                  <w:b/>
                  <w:bCs/>
                </w:rPr>
                <w:delText>Base station +</w:delText>
              </w:r>
              <w:r w:rsidR="00480E5B" w:rsidDel="008B1C7E">
                <w:rPr>
                  <w:rFonts w:cs="Times New Roman"/>
                  <w:b/>
                  <w:bCs/>
                </w:rPr>
                <w:delText xml:space="preserve"> keypad</w:delText>
              </w:r>
            </w:del>
          </w:p>
        </w:tc>
        <w:tc>
          <w:tcPr>
            <w:tcW w:w="0" w:type="auto"/>
            <w:tcBorders>
              <w:bottom w:val="none" w:sz="0" w:space="0" w:color="auto"/>
            </w:tcBorders>
          </w:tcPr>
          <w:p w:rsidR="007812D1" w:rsidRPr="00A87816" w:rsidDel="008B1C7E" w:rsidRDefault="00E45DBC">
            <w:pPr>
              <w:pStyle w:val="Compact"/>
              <w:rPr>
                <w:del w:id="1012" w:author="陈定敏" w:date="2023-12-18T13:10:00Z"/>
                <w:rFonts w:cs="Times New Roman"/>
              </w:rPr>
            </w:pPr>
            <w:del w:id="1013" w:author="陈定敏" w:date="2023-12-18T13:10:00Z">
              <w:r w:rsidRPr="00A87816" w:rsidDel="008B1C7E">
                <w:rPr>
                  <w:rFonts w:cs="Times New Roman"/>
                  <w:b/>
                  <w:bCs/>
                </w:rPr>
                <w:delText>support</w:delText>
              </w:r>
            </w:del>
          </w:p>
        </w:tc>
        <w:tc>
          <w:tcPr>
            <w:tcW w:w="0" w:type="auto"/>
            <w:tcBorders>
              <w:bottom w:val="none" w:sz="0" w:space="0" w:color="auto"/>
            </w:tcBorders>
          </w:tcPr>
          <w:p w:rsidR="007812D1" w:rsidRPr="00A87816" w:rsidDel="008B1C7E" w:rsidRDefault="00E45DBC">
            <w:pPr>
              <w:pStyle w:val="Compact"/>
              <w:rPr>
                <w:del w:id="1014" w:author="陈定敏" w:date="2023-12-18T13:10:00Z"/>
                <w:rFonts w:cs="Times New Roman"/>
              </w:rPr>
            </w:pPr>
            <w:del w:id="1015" w:author="陈定敏" w:date="2023-12-18T13:10:00Z">
              <w:r w:rsidRPr="00A87816" w:rsidDel="008B1C7E">
                <w:rPr>
                  <w:rFonts w:cs="Times New Roman"/>
                  <w:b/>
                  <w:bCs/>
                </w:rPr>
                <w:delText>Remark</w:delText>
              </w:r>
            </w:del>
          </w:p>
        </w:tc>
      </w:tr>
      <w:tr w:rsidR="007812D1" w:rsidRPr="00A87816" w:rsidDel="008B1C7E" w:rsidTr="00243372">
        <w:trPr>
          <w:del w:id="1016" w:author="陈定敏" w:date="2023-12-18T13:10:00Z"/>
        </w:trPr>
        <w:tc>
          <w:tcPr>
            <w:tcW w:w="0" w:type="auto"/>
          </w:tcPr>
          <w:p w:rsidR="007812D1" w:rsidRPr="00A87816" w:rsidDel="008B1C7E" w:rsidRDefault="00E45DBC">
            <w:pPr>
              <w:pStyle w:val="Compact"/>
              <w:rPr>
                <w:del w:id="1017" w:author="陈定敏" w:date="2023-12-18T13:10:00Z"/>
                <w:rFonts w:cs="Times New Roman"/>
              </w:rPr>
            </w:pPr>
            <w:del w:id="1018" w:author="陈定敏" w:date="2023-12-18T13:10:00Z">
              <w:r w:rsidRPr="00A87816" w:rsidDel="008B1C7E">
                <w:rPr>
                  <w:rFonts w:cs="Times New Roman"/>
                </w:rPr>
                <w:delText>B200-5.8G+T2</w:delText>
              </w:r>
            </w:del>
          </w:p>
        </w:tc>
        <w:tc>
          <w:tcPr>
            <w:tcW w:w="0" w:type="auto"/>
          </w:tcPr>
          <w:p w:rsidR="007812D1" w:rsidRPr="00A87816" w:rsidDel="008B1C7E" w:rsidRDefault="00E45DBC">
            <w:pPr>
              <w:pStyle w:val="Compact"/>
              <w:rPr>
                <w:del w:id="1019" w:author="陈定敏" w:date="2023-12-18T13:10:00Z"/>
                <w:rFonts w:cs="Times New Roman"/>
              </w:rPr>
            </w:pPr>
            <w:del w:id="1020" w:author="陈定敏" w:date="2023-12-18T13:10:00Z">
              <w:r w:rsidRPr="00A87816" w:rsidDel="008B1C7E">
                <w:rPr>
                  <w:rFonts w:cs="Times New Roman"/>
                </w:rPr>
                <w:delText>support</w:delText>
              </w:r>
            </w:del>
          </w:p>
        </w:tc>
        <w:tc>
          <w:tcPr>
            <w:tcW w:w="0" w:type="auto"/>
          </w:tcPr>
          <w:p w:rsidR="007812D1" w:rsidRPr="00A87816" w:rsidDel="008B1C7E" w:rsidRDefault="007812D1">
            <w:pPr>
              <w:pStyle w:val="Compact"/>
              <w:rPr>
                <w:del w:id="1021" w:author="陈定敏" w:date="2023-12-18T13:10:00Z"/>
                <w:rFonts w:cs="Times New Roman"/>
              </w:rPr>
            </w:pPr>
          </w:p>
        </w:tc>
      </w:tr>
    </w:tbl>
    <w:p w:rsidR="007812D1" w:rsidRPr="00A87816" w:rsidRDefault="00E45DBC" w:rsidP="00C97686">
      <w:pPr>
        <w:pStyle w:val="3"/>
        <w:numPr>
          <w:ilvl w:val="0"/>
          <w:numId w:val="22"/>
        </w:numPr>
      </w:pPr>
      <w:bookmarkStart w:id="1022" w:name="_Toc153615980"/>
      <w:bookmarkStart w:id="1023" w:name="自定义信息"/>
      <w:bookmarkEnd w:id="957"/>
      <w:r w:rsidRPr="00A87816">
        <w:t>Custom information</w:t>
      </w:r>
      <w:bookmarkEnd w:id="1022"/>
    </w:p>
    <w:p w:rsidR="007812D1" w:rsidRPr="00A87816" w:rsidRDefault="00E45DBC">
      <w:pPr>
        <w:pStyle w:val="FirstParagraph"/>
        <w:rPr>
          <w:rFonts w:cs="Times New Roman"/>
        </w:rPr>
      </w:pPr>
      <w:r w:rsidRPr="00A87816">
        <w:rPr>
          <w:rFonts w:cs="Times New Roman"/>
        </w:rPr>
        <w:t xml:space="preserve">When </w:t>
      </w:r>
      <w:r w:rsidR="00DC1D32">
        <w:rPr>
          <w:rFonts w:cs="Times New Roman"/>
        </w:rPr>
        <w:t xml:space="preserve">the </w:t>
      </w:r>
      <w:r w:rsidRPr="00A87816">
        <w:rPr>
          <w:rFonts w:cs="Times New Roman"/>
        </w:rPr>
        <w:t>PIN code sign-in binding mode is enabled, the</w:t>
      </w:r>
      <w:r w:rsidR="00480E5B">
        <w:rPr>
          <w:rFonts w:cs="Times New Roman"/>
        </w:rPr>
        <w:t xml:space="preserve"> keypad</w:t>
      </w:r>
      <w:r w:rsidR="00C34054">
        <w:rPr>
          <w:rFonts w:cs="Times New Roman"/>
        </w:rPr>
        <w:t xml:space="preserve"> can be bound</w:t>
      </w:r>
      <w:r w:rsidR="00DC1D32">
        <w:rPr>
          <w:rFonts w:cs="Times New Roman"/>
        </w:rPr>
        <w:t>.</w:t>
      </w:r>
      <w:r w:rsidR="00C34054">
        <w:rPr>
          <w:rFonts w:cs="Times New Roman"/>
        </w:rPr>
        <w:t xml:space="preserve"> </w:t>
      </w:r>
      <w:r w:rsidR="00C34054">
        <w:rPr>
          <w:rFonts w:cs="Times New Roman"/>
        </w:rPr>
        <w:br/>
        <w:t>Send</w:t>
      </w:r>
      <w:r w:rsidRPr="00A87816">
        <w:rPr>
          <w:rFonts w:cs="Times New Roman"/>
        </w:rPr>
        <w:t xml:space="preserve">: </w:t>
      </w:r>
      <w:r w:rsidRPr="00A87816">
        <w:rPr>
          <w:rFonts w:cs="Times New Roman"/>
        </w:rPr>
        <w:br/>
        <w:t>fun: "writeKeypadCustomInfo" //Write the custom information of the</w:t>
      </w:r>
      <w:r w:rsidR="00480E5B">
        <w:rPr>
          <w:rFonts w:cs="Times New Roman"/>
        </w:rPr>
        <w:t xml:space="preserve"> keypad</w:t>
      </w:r>
      <w:r w:rsidRPr="00A87816">
        <w:rPr>
          <w:rFonts w:cs="Times New Roman"/>
        </w:rPr>
        <w:t xml:space="preserve"> </w:t>
      </w:r>
      <w:r w:rsidRPr="00A87816">
        <w:rPr>
          <w:rFonts w:cs="Times New Roman"/>
        </w:rPr>
        <w:br/>
        <w:t>params: {} //Array object, if the field is not filled in, the last value will be retained.</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296"/>
        <w:gridCol w:w="1443"/>
        <w:gridCol w:w="6117"/>
      </w:tblGrid>
      <w:tr w:rsidR="007812D1" w:rsidRPr="00A87816" w:rsidTr="00243372">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lastRenderedPageBreak/>
              <w:t>keySn</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Sn</w:t>
            </w:r>
          </w:p>
        </w:tc>
        <w:tc>
          <w:tcPr>
            <w:tcW w:w="0" w:type="auto"/>
          </w:tcPr>
          <w:p w:rsidR="007812D1" w:rsidRPr="00A87816" w:rsidRDefault="00E45DBC">
            <w:pPr>
              <w:pStyle w:val="Compact"/>
              <w:rPr>
                <w:rFonts w:cs="Times New Roman"/>
              </w:rPr>
            </w:pPr>
            <w:r w:rsidRPr="00A87816">
              <w:rPr>
                <w:rFonts w:cs="Times New Roman"/>
              </w:rPr>
              <w:t>If empty, it means all online</w:t>
            </w:r>
            <w:r w:rsidR="00480E5B">
              <w:rPr>
                <w:rFonts w:cs="Times New Roman"/>
              </w:rPr>
              <w:t xml:space="preserve"> keypad</w:t>
            </w:r>
            <w:r w:rsidRPr="00A87816">
              <w:rPr>
                <w:rFonts w:cs="Times New Roman"/>
              </w:rPr>
              <w:t>s, other array values are invalid</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scoreMode</w:t>
            </w:r>
          </w:p>
        </w:tc>
        <w:tc>
          <w:tcPr>
            <w:tcW w:w="0" w:type="auto"/>
          </w:tcPr>
          <w:p w:rsidR="007812D1" w:rsidRPr="00A87816" w:rsidRDefault="00E45DBC">
            <w:pPr>
              <w:pStyle w:val="Compact"/>
              <w:rPr>
                <w:rFonts w:cs="Times New Roman"/>
              </w:rPr>
            </w:pPr>
            <w:r w:rsidRPr="00A87816">
              <w:rPr>
                <w:rFonts w:cs="Times New Roman"/>
              </w:rPr>
              <w:t>Fraction mode</w:t>
            </w:r>
          </w:p>
        </w:tc>
        <w:tc>
          <w:tcPr>
            <w:tcW w:w="0" w:type="auto"/>
          </w:tcPr>
          <w:p w:rsidR="007812D1" w:rsidRPr="00A87816" w:rsidRDefault="00E45DBC">
            <w:pPr>
              <w:pStyle w:val="Compact"/>
              <w:rPr>
                <w:rFonts w:cs="Times New Roman"/>
              </w:rPr>
            </w:pPr>
            <w:r w:rsidRPr="00A87816">
              <w:rPr>
                <w:rFonts w:cs="Times New Roman"/>
              </w:rPr>
              <w:t xml:space="preserve">1: Clear </w:t>
            </w:r>
            <w:r w:rsidRPr="00A87816">
              <w:rPr>
                <w:rFonts w:cs="Times New Roman"/>
              </w:rPr>
              <w:br/>
              <w:t xml:space="preserve">2: Character display (default value) </w:t>
            </w:r>
            <w:r w:rsidRPr="00A87816">
              <w:rPr>
                <w:rFonts w:cs="Times New Roman"/>
              </w:rPr>
              <w:br/>
              <w:t>3: Five-pointed sta</w:t>
            </w:r>
            <w:r w:rsidR="00DC1D32">
              <w:rPr>
                <w:rFonts w:cs="Times New Roman"/>
              </w:rPr>
              <w:t xml:space="preserve">r display </w:t>
            </w:r>
            <w:r w:rsidR="00DC1D32">
              <w:rPr>
                <w:rFonts w:cs="Times New Roman"/>
              </w:rPr>
              <w:br/>
              <w:t>4: Heart display [</w:t>
            </w:r>
            <w:r w:rsidRPr="00A87816">
              <w:rPr>
                <w:rFonts w:cs="Times New Roman"/>
              </w:rPr>
              <w:t>valid</w:t>
            </w:r>
            <w:r w:rsidR="00DC1D32">
              <w:rPr>
                <w:rFonts w:cs="Times New Roman"/>
              </w:rPr>
              <w:t xml:space="preserve"> for S6</w:t>
            </w:r>
            <w:r w:rsidRPr="00A87816">
              <w:rPr>
                <w:rFonts w:cs="Times New Roman"/>
              </w:rPr>
              <w:t>]</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scoreValue</w:t>
            </w:r>
          </w:p>
        </w:tc>
        <w:tc>
          <w:tcPr>
            <w:tcW w:w="0" w:type="auto"/>
          </w:tcPr>
          <w:p w:rsidR="007812D1" w:rsidRPr="00A87816" w:rsidRDefault="00E45DBC">
            <w:pPr>
              <w:pStyle w:val="Compact"/>
              <w:rPr>
                <w:rFonts w:cs="Times New Roman"/>
              </w:rPr>
            </w:pPr>
            <w:r w:rsidRPr="00A87816">
              <w:rPr>
                <w:rFonts w:cs="Times New Roman"/>
              </w:rPr>
              <w:t>score value</w:t>
            </w:r>
          </w:p>
        </w:tc>
        <w:tc>
          <w:tcPr>
            <w:tcW w:w="0" w:type="auto"/>
          </w:tcPr>
          <w:p w:rsidR="007812D1" w:rsidRPr="00A87816" w:rsidRDefault="00E45DBC">
            <w:pPr>
              <w:pStyle w:val="Compact"/>
              <w:rPr>
                <w:rFonts w:cs="Times New Roman"/>
              </w:rPr>
            </w:pPr>
            <w:proofErr w:type="gramStart"/>
            <w:r w:rsidRPr="00A87816">
              <w:rPr>
                <w:rFonts w:cs="Times New Roman"/>
              </w:rPr>
              <w:t>scoreMode</w:t>
            </w:r>
            <w:proofErr w:type="gramEnd"/>
            <w:r w:rsidRPr="00A87816">
              <w:rPr>
                <w:rFonts w:cs="Times New Roman"/>
              </w:rPr>
              <w:t xml:space="preserve"> == 1, invalid here. </w:t>
            </w:r>
            <w:r w:rsidRPr="00A87816">
              <w:rPr>
                <w:rFonts w:cs="Times New Roman"/>
              </w:rPr>
              <w:br/>
            </w:r>
            <w:proofErr w:type="gramStart"/>
            <w:r w:rsidRPr="00A87816">
              <w:rPr>
                <w:rFonts w:cs="Times New Roman"/>
              </w:rPr>
              <w:t>scoreMode</w:t>
            </w:r>
            <w:proofErr w:type="gramEnd"/>
            <w:r w:rsidRPr="00A87816">
              <w:rPr>
                <w:rFonts w:cs="Times New Roman"/>
              </w:rPr>
              <w:t xml:space="preserve"> == 2, 8 characters in length. </w:t>
            </w:r>
            <w:r w:rsidRPr="00A87816">
              <w:rPr>
                <w:rFonts w:cs="Times New Roman"/>
              </w:rPr>
              <w:br/>
            </w:r>
            <w:proofErr w:type="gramStart"/>
            <w:r w:rsidRPr="00A87816">
              <w:rPr>
                <w:rFonts w:cs="Times New Roman"/>
              </w:rPr>
              <w:t>scoreMode</w:t>
            </w:r>
            <w:proofErr w:type="gramEnd"/>
            <w:r w:rsidRPr="00A87816">
              <w:rPr>
                <w:rFonts w:cs="Times New Roman"/>
              </w:rPr>
              <w:t xml:space="preserve"> == 3, 0~6, 2 scores represent 1 five-pointed star, up to 3. </w:t>
            </w:r>
            <w:r w:rsidRPr="00A87816">
              <w:rPr>
                <w:rFonts w:cs="Times New Roman"/>
              </w:rPr>
              <w:br/>
              <w:t>scoreMode == 4, 0~6, 2 points represent 1 heart, up to 3 [S6 valid]</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tipText</w:t>
            </w:r>
          </w:p>
        </w:tc>
        <w:tc>
          <w:tcPr>
            <w:tcW w:w="0" w:type="auto"/>
          </w:tcPr>
          <w:p w:rsidR="007812D1" w:rsidRPr="00A87816" w:rsidRDefault="00E45DBC">
            <w:pPr>
              <w:pStyle w:val="Compact"/>
              <w:rPr>
                <w:rFonts w:cs="Times New Roman"/>
              </w:rPr>
            </w:pPr>
            <w:r w:rsidRPr="00A87816">
              <w:rPr>
                <w:rFonts w:cs="Times New Roman"/>
              </w:rPr>
              <w:t>Prompt text</w:t>
            </w:r>
          </w:p>
        </w:tc>
        <w:tc>
          <w:tcPr>
            <w:tcW w:w="0" w:type="auto"/>
          </w:tcPr>
          <w:p w:rsidR="007812D1" w:rsidRPr="00A87816" w:rsidRDefault="00E45DBC">
            <w:pPr>
              <w:pStyle w:val="Compact"/>
              <w:rPr>
                <w:rFonts w:cs="Times New Roman"/>
              </w:rPr>
            </w:pPr>
            <w:r w:rsidRPr="00A87816">
              <w:rPr>
                <w:rFonts w:cs="Times New Roman"/>
              </w:rPr>
              <w:t xml:space="preserve">Up to 8 Chinese characters (16 </w:t>
            </w:r>
            <w:r w:rsidR="0022625A">
              <w:rPr>
                <w:rFonts w:cs="Times New Roman"/>
              </w:rPr>
              <w:t xml:space="preserve">English </w:t>
            </w:r>
            <w:r w:rsidRPr="00A87816">
              <w:rPr>
                <w:rFonts w:cs="Times New Roman"/>
              </w:rPr>
              <w:t>characters), displayed on the second line of the</w:t>
            </w:r>
            <w:r w:rsidR="00480E5B">
              <w:rPr>
                <w:rFonts w:cs="Times New Roman"/>
              </w:rPr>
              <w:t xml:space="preserve"> keypad</w:t>
            </w:r>
          </w:p>
        </w:tc>
      </w:tr>
    </w:tbl>
    <w:p w:rsidR="007812D1" w:rsidRPr="00A87816" w:rsidRDefault="00E45DBC">
      <w:pPr>
        <w:pStyle w:val="a0"/>
        <w:rPr>
          <w:rFonts w:cs="Times New Roman"/>
        </w:rPr>
      </w:pPr>
      <w:r w:rsidRPr="00A87816">
        <w:rPr>
          <w:rFonts w:cs="Times New Roman"/>
        </w:rPr>
        <w:t xml:space="preserve">Command sample: </w:t>
      </w:r>
      <w:r w:rsidRPr="00A87816">
        <w:rPr>
          <w:rFonts w:cs="Times New Roman"/>
        </w:rPr>
        <w:br/>
        <w:t>Sample purpose: Set the</w:t>
      </w:r>
      <w:r w:rsidR="00480E5B">
        <w:rPr>
          <w:rFonts w:cs="Times New Roman"/>
        </w:rPr>
        <w:t xml:space="preserve"> keypad</w:t>
      </w:r>
      <w:r w:rsidRPr="00A87816">
        <w:rPr>
          <w:rFonts w:cs="Times New Roman"/>
        </w:rPr>
        <w:t xml:space="preserve"> integral position with SN "1479824643" to "99", and set the second line of text position to "Bound".</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"writeKeypadCustomInfo"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"params"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"keySn"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"1479824643"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"scoreMode"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"2"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"scoreValue"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"99"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"tipText"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"Bound"</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 xml:space="preserve">} </w:t>
      </w:r>
      <w:r w:rsidRPr="00A87816">
        <w:rPr>
          <w:rStyle w:val="Other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r w:rsidRPr="00A87816">
        <w:rPr>
          <w:rFonts w:cs="Times New Roman"/>
        </w:rPr>
        <w:t>Specify</w:t>
      </w:r>
      <w:r w:rsidR="00480E5B">
        <w:rPr>
          <w:rFonts w:cs="Times New Roman"/>
        </w:rPr>
        <w:t xml:space="preserve"> keypad</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"writeKeypadCustomInfo" //Write the user information of the</w:t>
      </w:r>
      <w:r w:rsidR="00480E5B">
        <w:rPr>
          <w:rFonts w:cs="Times New Roman"/>
        </w:rPr>
        <w:t xml:space="preserve"> keypad</w:t>
      </w:r>
      <w:r w:rsidRPr="00A87816">
        <w:rPr>
          <w:rFonts w:cs="Times New Roman"/>
        </w:rPr>
        <w:t xml:space="preserve"> </w:t>
      </w:r>
      <w:r w:rsidRPr="00A87816">
        <w:rPr>
          <w:rFonts w:cs="Times New Roman"/>
        </w:rPr>
        <w:br/>
        <w:t xml:space="preserve">baseId:0 //The ID of the base station that received the instruction </w:t>
      </w:r>
      <w:r w:rsidRPr="00A87816">
        <w:rPr>
          <w:rFonts w:cs="Times New Roman"/>
        </w:rPr>
        <w:br/>
        <w:t>infos:{}//Array object</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97"/>
        <w:gridCol w:w="1677"/>
        <w:gridCol w:w="2804"/>
      </w:tblGrid>
      <w:tr w:rsidR="007812D1" w:rsidRPr="00A87816" w:rsidTr="00243372">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keySn</w:t>
            </w:r>
          </w:p>
        </w:tc>
        <w:tc>
          <w:tcPr>
            <w:tcW w:w="0" w:type="auto"/>
          </w:tcPr>
          <w:p w:rsidR="007812D1" w:rsidRPr="00A87816" w:rsidRDefault="00480E5B">
            <w:pPr>
              <w:pStyle w:val="Compact"/>
              <w:rPr>
                <w:rFonts w:cs="Times New Roman"/>
              </w:rPr>
            </w:pPr>
            <w:r>
              <w:rPr>
                <w:rFonts w:cs="Times New Roman"/>
              </w:rPr>
              <w:t>KeypadSN</w:t>
            </w:r>
          </w:p>
        </w:tc>
        <w:tc>
          <w:tcPr>
            <w:tcW w:w="0" w:type="auto"/>
          </w:tcPr>
          <w:p w:rsidR="007812D1" w:rsidRPr="00A87816" w:rsidRDefault="007812D1">
            <w:pPr>
              <w:pStyle w:val="Compact"/>
              <w:rPr>
                <w:rFonts w:cs="Times New Roman"/>
              </w:rPr>
            </w:pP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state</w:t>
            </w:r>
          </w:p>
        </w:tc>
        <w:tc>
          <w:tcPr>
            <w:tcW w:w="0" w:type="auto"/>
          </w:tcPr>
          <w:p w:rsidR="007812D1" w:rsidRPr="00A87816" w:rsidRDefault="00E45DBC">
            <w:pPr>
              <w:pStyle w:val="Compact"/>
              <w:rPr>
                <w:rFonts w:cs="Times New Roman"/>
              </w:rPr>
            </w:pPr>
            <w:r w:rsidRPr="00A87816">
              <w:rPr>
                <w:rFonts w:cs="Times New Roman"/>
              </w:rPr>
              <w:t>state</w:t>
            </w:r>
          </w:p>
        </w:tc>
        <w:tc>
          <w:tcPr>
            <w:tcW w:w="0" w:type="auto"/>
          </w:tcPr>
          <w:p w:rsidR="007812D1" w:rsidRPr="00A87816" w:rsidRDefault="00E45DBC">
            <w:pPr>
              <w:pStyle w:val="Compact"/>
              <w:rPr>
                <w:rFonts w:cs="Times New Roman"/>
              </w:rPr>
            </w:pPr>
            <w:r w:rsidRPr="00A87816">
              <w:rPr>
                <w:rFonts w:cs="Times New Roman"/>
              </w:rPr>
              <w:t>OK(success)</w:t>
            </w:r>
          </w:p>
        </w:tc>
      </w:tr>
    </w:tbl>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lastRenderedPageBreak/>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"writeKeypadCustomInfo"</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"infos"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proofErr w:type="gramStart"/>
      <w:r w:rsidRPr="00A87816">
        <w:rPr>
          <w:rStyle w:val="NormalTok"/>
          <w:rFonts w:ascii="Times New Roman" w:hAnsi="Times New Roman" w:cs="Times New Roman"/>
        </w:rPr>
        <w:t xml:space="preserve"> </w:t>
      </w:r>
      <w:proofErr w:type="gramEnd"/>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"keySn"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"1479824643"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"state"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All</w:t>
      </w:r>
      <w:r w:rsidR="00480E5B">
        <w:rPr>
          <w:rFonts w:cs="Times New Roman"/>
        </w:rPr>
        <w:t xml:space="preserve"> keypad</w:t>
      </w:r>
      <w:r w:rsidRPr="00A87816">
        <w:rPr>
          <w:rFonts w:cs="Times New Roman"/>
        </w:rPr>
        <w:t>s</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"writeKeypadCustomInfo" //Write the user information of the</w:t>
      </w:r>
      <w:r w:rsidR="00480E5B">
        <w:rPr>
          <w:rFonts w:cs="Times New Roman"/>
        </w:rPr>
        <w:t xml:space="preserve"> keypad</w:t>
      </w:r>
      <w:r w:rsidRPr="00A87816">
        <w:rPr>
          <w:rFonts w:cs="Times New Roman"/>
        </w:rPr>
        <w:t xml:space="preserve"> </w:t>
      </w:r>
      <w:r w:rsidRPr="00A87816">
        <w:rPr>
          <w:rFonts w:cs="Times New Roman"/>
        </w:rPr>
        <w:br/>
        <w:t xml:space="preserve">baseId:0 //The ID of the base station that received the instruction </w:t>
      </w:r>
      <w:r w:rsidRPr="00A87816">
        <w:rPr>
          <w:rFonts w:cs="Times New Roman"/>
        </w:rPr>
        <w:br/>
        <w:t>infos:{"state":"OK"}//Return status, success is OK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"writeKeypadCustomInfo"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68282F">
      <w:pPr>
        <w:pStyle w:val="FirstParagraph"/>
        <w:rPr>
          <w:rFonts w:cs="Times New Roman"/>
        </w:rPr>
      </w:pPr>
      <w:r>
        <w:rPr>
          <w:rFonts w:cs="Times New Roman"/>
        </w:rPr>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1056"/>
      </w:tblGrid>
      <w:tr w:rsidR="007812D1" w:rsidRPr="00A87816" w:rsidTr="00243372">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Base station +</w:t>
            </w:r>
            <w:r w:rsidR="00480E5B">
              <w:rPr>
                <w:rFonts w:cs="Times New Roman"/>
                <w:b/>
                <w:bCs/>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Remark</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B100-2.4G+S6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B200-2.4G+S6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r w:rsidR="007812D1" w:rsidRPr="00A87816" w:rsidTr="00243372">
        <w:tc>
          <w:tcPr>
            <w:tcW w:w="0" w:type="auto"/>
          </w:tcPr>
          <w:p w:rsidR="007812D1" w:rsidRPr="00A87816" w:rsidRDefault="00E45DBC">
            <w:pPr>
              <w:pStyle w:val="Compact"/>
              <w:rPr>
                <w:rFonts w:cs="Times New Roman"/>
              </w:rPr>
            </w:pPr>
            <w:del w:id="1024" w:author="陈定敏" w:date="2023-12-18T13:10:00Z">
              <w:r w:rsidRPr="00A87816" w:rsidDel="008B1C7E">
                <w:rPr>
                  <w:rFonts w:cs="Times New Roman"/>
                </w:rPr>
                <w:delText>B200-5.8G+T2</w:delText>
              </w:r>
            </w:del>
          </w:p>
        </w:tc>
        <w:tc>
          <w:tcPr>
            <w:tcW w:w="0" w:type="auto"/>
          </w:tcPr>
          <w:p w:rsidR="007812D1" w:rsidRPr="00A87816" w:rsidRDefault="00E45DBC">
            <w:pPr>
              <w:pStyle w:val="Compact"/>
              <w:rPr>
                <w:rFonts w:cs="Times New Roman"/>
              </w:rPr>
            </w:pPr>
            <w:del w:id="1025" w:author="陈定敏" w:date="2023-12-18T13:10:00Z">
              <w:r w:rsidRPr="00A87816" w:rsidDel="008B1C7E">
                <w:rPr>
                  <w:rFonts w:cs="Times New Roman"/>
                </w:rPr>
                <w:delText>support</w:delText>
              </w:r>
            </w:del>
          </w:p>
        </w:tc>
        <w:tc>
          <w:tcPr>
            <w:tcW w:w="0" w:type="auto"/>
          </w:tcPr>
          <w:p w:rsidR="007812D1" w:rsidRPr="00A87816" w:rsidRDefault="007812D1">
            <w:pPr>
              <w:pStyle w:val="Compact"/>
              <w:rPr>
                <w:rFonts w:cs="Times New Roman"/>
              </w:rPr>
            </w:pPr>
          </w:p>
        </w:tc>
      </w:tr>
    </w:tbl>
    <w:p w:rsidR="007812D1" w:rsidRPr="00A87816" w:rsidRDefault="0022625A" w:rsidP="00C97686">
      <w:pPr>
        <w:pStyle w:val="3"/>
        <w:numPr>
          <w:ilvl w:val="0"/>
          <w:numId w:val="23"/>
        </w:numPr>
      </w:pPr>
      <w:bookmarkStart w:id="1026" w:name="_Toc153615981"/>
      <w:bookmarkStart w:id="1027" w:name="用户姓名"/>
      <w:bookmarkEnd w:id="1023"/>
      <w:r>
        <w:t>U</w:t>
      </w:r>
      <w:r w:rsidR="00E45DBC" w:rsidRPr="00A87816">
        <w:t>sername</w:t>
      </w:r>
      <w:bookmarkEnd w:id="1026"/>
    </w:p>
    <w:p w:rsidR="007812D1" w:rsidRPr="00A87816" w:rsidRDefault="00E45DBC">
      <w:pPr>
        <w:pStyle w:val="FirstParagraph"/>
        <w:rPr>
          <w:rFonts w:cs="Times New Roman"/>
        </w:rPr>
      </w:pPr>
      <w:r w:rsidRPr="00A87816">
        <w:rPr>
          <w:rFonts w:cs="Times New Roman"/>
        </w:rPr>
        <w:t>When PIN code sign-in binding mode is enabled, the</w:t>
      </w:r>
      <w:r w:rsidR="00480E5B">
        <w:rPr>
          <w:rFonts w:cs="Times New Roman"/>
        </w:rPr>
        <w:t xml:space="preserve"> keypad</w:t>
      </w:r>
      <w:r w:rsidRPr="00A87816">
        <w:rPr>
          <w:rFonts w:cs="Times New Roman"/>
        </w:rPr>
        <w:t xml:space="preserve"> can be bound.</w:t>
      </w:r>
    </w:p>
    <w:p w:rsidR="007812D1" w:rsidRPr="00A87816" w:rsidRDefault="00E45DBC">
      <w:pPr>
        <w:pStyle w:val="a0"/>
        <w:rPr>
          <w:rFonts w:cs="Times New Roman"/>
        </w:rPr>
      </w:pPr>
      <w:r w:rsidRPr="00A87816">
        <w:rPr>
          <w:rFonts w:cs="Times New Roman"/>
        </w:rPr>
        <w:t xml:space="preserve">Send: </w:t>
      </w:r>
      <w:r w:rsidRPr="00A87816">
        <w:rPr>
          <w:rFonts w:cs="Times New Roman"/>
        </w:rPr>
        <w:br/>
        <w:t>fun: "writeKeypadUserName" //</w:t>
      </w:r>
      <w:r w:rsidR="0022625A" w:rsidRPr="0022625A">
        <w:rPr>
          <w:rFonts w:cs="Times New Roman"/>
        </w:rPr>
        <w:t xml:space="preserve"> </w:t>
      </w:r>
      <w:r w:rsidR="0022625A">
        <w:rPr>
          <w:rFonts w:cs="Times New Roman"/>
        </w:rPr>
        <w:t>Write</w:t>
      </w:r>
      <w:r w:rsidR="0022625A" w:rsidRPr="00A87816">
        <w:rPr>
          <w:rFonts w:cs="Times New Roman"/>
        </w:rPr>
        <w:t xml:space="preserve"> </w:t>
      </w:r>
      <w:r w:rsidR="0022625A">
        <w:rPr>
          <w:rFonts w:cs="Times New Roman"/>
        </w:rPr>
        <w:t>t</w:t>
      </w:r>
      <w:r w:rsidRPr="00A87816">
        <w:rPr>
          <w:rFonts w:cs="Times New Roman"/>
        </w:rPr>
        <w:t xml:space="preserve">he name of user </w:t>
      </w:r>
      <w:r w:rsidR="0022625A">
        <w:rPr>
          <w:rFonts w:cs="Times New Roman"/>
        </w:rPr>
        <w:t>into</w:t>
      </w:r>
      <w:r w:rsidR="00480E5B">
        <w:rPr>
          <w:rFonts w:cs="Times New Roman"/>
        </w:rPr>
        <w:t xml:space="preserve"> keypad</w:t>
      </w:r>
      <w:r w:rsidRPr="00A87816">
        <w:rPr>
          <w:rFonts w:cs="Times New Roman"/>
        </w:rPr>
        <w:t xml:space="preserve"> </w:t>
      </w:r>
      <w:r w:rsidRPr="00A87816">
        <w:rPr>
          <w:rFonts w:cs="Times New Roman"/>
        </w:rPr>
        <w:br/>
        <w:t>params: {}//Array object, if the field is not filled in, the last value will be retained.</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94"/>
        <w:gridCol w:w="1498"/>
        <w:gridCol w:w="6164"/>
      </w:tblGrid>
      <w:tr w:rsidR="007812D1" w:rsidRPr="00A87816" w:rsidTr="00243372">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keySn</w:t>
            </w:r>
          </w:p>
        </w:tc>
        <w:tc>
          <w:tcPr>
            <w:tcW w:w="0" w:type="auto"/>
          </w:tcPr>
          <w:p w:rsidR="007812D1" w:rsidRPr="00A87816" w:rsidRDefault="00480E5B">
            <w:pPr>
              <w:pStyle w:val="Compact"/>
              <w:rPr>
                <w:rFonts w:cs="Times New Roman"/>
              </w:rPr>
            </w:pPr>
            <w:r>
              <w:rPr>
                <w:rFonts w:cs="Times New Roman"/>
              </w:rPr>
              <w:t>KeypadSN</w:t>
            </w:r>
          </w:p>
        </w:tc>
        <w:tc>
          <w:tcPr>
            <w:tcW w:w="0" w:type="auto"/>
          </w:tcPr>
          <w:p w:rsidR="007812D1" w:rsidRPr="00A87816" w:rsidRDefault="00E45DBC">
            <w:pPr>
              <w:pStyle w:val="Compact"/>
              <w:rPr>
                <w:rFonts w:cs="Times New Roman"/>
              </w:rPr>
            </w:pPr>
            <w:r w:rsidRPr="00A87816">
              <w:rPr>
                <w:rFonts w:cs="Times New Roman"/>
              </w:rPr>
              <w:t>If empty, it means all online</w:t>
            </w:r>
            <w:r w:rsidR="00480E5B">
              <w:rPr>
                <w:rFonts w:cs="Times New Roman"/>
              </w:rPr>
              <w:t xml:space="preserve"> keypad</w:t>
            </w:r>
            <w:r w:rsidRPr="00A87816">
              <w:rPr>
                <w:rFonts w:cs="Times New Roman"/>
              </w:rPr>
              <w:t>s, other array values are invalid</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userName</w:t>
            </w:r>
          </w:p>
        </w:tc>
        <w:tc>
          <w:tcPr>
            <w:tcW w:w="0" w:type="auto"/>
          </w:tcPr>
          <w:p w:rsidR="007812D1" w:rsidRPr="00A87816" w:rsidRDefault="00E45DBC">
            <w:pPr>
              <w:pStyle w:val="Compact"/>
              <w:rPr>
                <w:rFonts w:cs="Times New Roman"/>
              </w:rPr>
            </w:pPr>
            <w:r w:rsidRPr="00A87816">
              <w:rPr>
                <w:rFonts w:cs="Times New Roman"/>
              </w:rPr>
              <w:t>Name</w:t>
            </w:r>
          </w:p>
        </w:tc>
        <w:tc>
          <w:tcPr>
            <w:tcW w:w="0" w:type="auto"/>
          </w:tcPr>
          <w:p w:rsidR="007812D1" w:rsidRPr="00A87816" w:rsidRDefault="00E45DBC">
            <w:pPr>
              <w:pStyle w:val="Compact"/>
              <w:rPr>
                <w:rFonts w:cs="Times New Roman"/>
              </w:rPr>
            </w:pPr>
            <w:r w:rsidRPr="00A87816">
              <w:rPr>
                <w:rFonts w:cs="Times New Roman"/>
              </w:rPr>
              <w:t xml:space="preserve">Up to 24 Chinese characters (48 </w:t>
            </w:r>
            <w:r w:rsidR="0022625A">
              <w:rPr>
                <w:rFonts w:cs="Times New Roman"/>
              </w:rPr>
              <w:t xml:space="preserve">English </w:t>
            </w:r>
            <w:r w:rsidRPr="00A87816">
              <w:rPr>
                <w:rFonts w:cs="Times New Roman"/>
              </w:rPr>
              <w:t>characters), displayed in the upper left corner of the</w:t>
            </w:r>
            <w:r w:rsidR="00480E5B">
              <w:rPr>
                <w:rFonts w:cs="Times New Roman"/>
              </w:rPr>
              <w:t xml:space="preserve"> keypad</w:t>
            </w:r>
          </w:p>
        </w:tc>
      </w:tr>
    </w:tbl>
    <w:p w:rsidR="007812D1" w:rsidRPr="00A87816" w:rsidRDefault="00E45DBC">
      <w:pPr>
        <w:pStyle w:val="a0"/>
        <w:rPr>
          <w:rFonts w:cs="Times New Roman"/>
        </w:rPr>
      </w:pPr>
      <w:r w:rsidRPr="00A87816">
        <w:rPr>
          <w:rFonts w:cs="Times New Roman"/>
        </w:rPr>
        <w:lastRenderedPageBreak/>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"writeKeypadUserName"</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1</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proofErr w:type="gramStart"/>
      <w:r w:rsidRPr="00A87816">
        <w:rPr>
          <w:rStyle w:val="NormalTok"/>
          <w:rFonts w:ascii="Times New Roman" w:hAnsi="Times New Roman" w:cs="Times New Roman"/>
        </w:rPr>
        <w:t xml:space="preserve"> </w:t>
      </w:r>
      <w:proofErr w:type="gramEnd"/>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"keySn"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"1479824643"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"userName"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w:t>
      </w:r>
      <w:r w:rsidR="0022625A">
        <w:rPr>
          <w:rStyle w:val="StringTok"/>
          <w:rFonts w:ascii="Times New Roman" w:hAnsi="Times New Roman" w:cs="Times New Roman"/>
        </w:rPr>
        <w:t>John</w:t>
      </w:r>
      <w:r w:rsidRPr="00A87816">
        <w:rPr>
          <w:rStyle w:val="String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FunctionTok"/>
          <w:rFonts w:ascii="Times New Roman" w:hAnsi="Times New Roman" w:cs="Times New Roman"/>
        </w:rPr>
        <w:t>}</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r w:rsidRPr="00A87816">
        <w:rPr>
          <w:rFonts w:cs="Times New Roman"/>
        </w:rPr>
        <w:t>Specify the</w:t>
      </w:r>
      <w:r w:rsidR="00480E5B">
        <w:rPr>
          <w:rFonts w:cs="Times New Roman"/>
        </w:rPr>
        <w:t xml:space="preserve"> keypad</w:t>
      </w:r>
      <w:r w:rsidRPr="00A87816">
        <w:rPr>
          <w:rFonts w:cs="Times New Roman"/>
        </w:rPr>
        <w:t xml:space="preserve"> </w:t>
      </w:r>
      <w:r w:rsidRPr="00A87816">
        <w:rPr>
          <w:rFonts w:cs="Times New Roman"/>
        </w:rPr>
        <w:br/>
        <w:t>fun: "writeKeypadUserName" //</w:t>
      </w:r>
      <w:r w:rsidR="0022625A" w:rsidRPr="0022625A">
        <w:rPr>
          <w:rFonts w:cs="Times New Roman"/>
        </w:rPr>
        <w:t xml:space="preserve"> </w:t>
      </w:r>
      <w:r w:rsidR="0022625A">
        <w:rPr>
          <w:rFonts w:cs="Times New Roman"/>
        </w:rPr>
        <w:t>Write</w:t>
      </w:r>
      <w:r w:rsidR="0022625A" w:rsidRPr="00A87816">
        <w:rPr>
          <w:rFonts w:cs="Times New Roman"/>
        </w:rPr>
        <w:t xml:space="preserve"> </w:t>
      </w:r>
      <w:r w:rsidR="0022625A">
        <w:rPr>
          <w:rFonts w:cs="Times New Roman"/>
        </w:rPr>
        <w:t>t</w:t>
      </w:r>
      <w:r w:rsidR="0022625A" w:rsidRPr="00A87816">
        <w:rPr>
          <w:rFonts w:cs="Times New Roman"/>
        </w:rPr>
        <w:t xml:space="preserve">he name of user </w:t>
      </w:r>
      <w:r w:rsidR="0022625A">
        <w:rPr>
          <w:rFonts w:cs="Times New Roman"/>
        </w:rPr>
        <w:t>into keypad</w:t>
      </w:r>
      <w:r w:rsidRPr="00A87816">
        <w:rPr>
          <w:rFonts w:cs="Times New Roman"/>
        </w:rPr>
        <w:t xml:space="preserve"> </w:t>
      </w:r>
      <w:r w:rsidRPr="00A87816">
        <w:rPr>
          <w:rFonts w:cs="Times New Roman"/>
        </w:rPr>
        <w:br/>
        <w:t>baseId</w:t>
      </w:r>
      <w:proofErr w:type="gramStart"/>
      <w:r w:rsidRPr="00A87816">
        <w:rPr>
          <w:rFonts w:cs="Times New Roman"/>
        </w:rPr>
        <w:t>:0</w:t>
      </w:r>
      <w:proofErr w:type="gramEnd"/>
      <w:r w:rsidRPr="00A87816">
        <w:rPr>
          <w:rFonts w:cs="Times New Roman"/>
        </w:rPr>
        <w:t xml:space="preserve"> //The ID of the base station that received the command </w:t>
      </w:r>
      <w:r w:rsidRPr="00A87816">
        <w:rPr>
          <w:rFonts w:cs="Times New Roman"/>
        </w:rPr>
        <w:br/>
        <w:t>infos:{}//Array object</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97"/>
        <w:gridCol w:w="1677"/>
        <w:gridCol w:w="2804"/>
      </w:tblGrid>
      <w:tr w:rsidR="007812D1" w:rsidRPr="00A87816" w:rsidTr="00243372">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keySn</w:t>
            </w:r>
          </w:p>
        </w:tc>
        <w:tc>
          <w:tcPr>
            <w:tcW w:w="0" w:type="auto"/>
          </w:tcPr>
          <w:p w:rsidR="007812D1" w:rsidRPr="00A87816" w:rsidRDefault="00480E5B">
            <w:pPr>
              <w:pStyle w:val="Compact"/>
              <w:rPr>
                <w:rFonts w:cs="Times New Roman"/>
              </w:rPr>
            </w:pPr>
            <w:r>
              <w:rPr>
                <w:rFonts w:cs="Times New Roman"/>
              </w:rPr>
              <w:t>KeypadSN</w:t>
            </w:r>
          </w:p>
        </w:tc>
        <w:tc>
          <w:tcPr>
            <w:tcW w:w="0" w:type="auto"/>
          </w:tcPr>
          <w:p w:rsidR="007812D1" w:rsidRPr="00A87816" w:rsidRDefault="007812D1">
            <w:pPr>
              <w:pStyle w:val="Compact"/>
              <w:rPr>
                <w:rFonts w:cs="Times New Roman"/>
              </w:rPr>
            </w:pP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state</w:t>
            </w:r>
          </w:p>
        </w:tc>
        <w:tc>
          <w:tcPr>
            <w:tcW w:w="0" w:type="auto"/>
          </w:tcPr>
          <w:p w:rsidR="007812D1" w:rsidRPr="00A87816" w:rsidRDefault="00E45DBC">
            <w:pPr>
              <w:pStyle w:val="Compact"/>
              <w:rPr>
                <w:rFonts w:cs="Times New Roman"/>
              </w:rPr>
            </w:pPr>
            <w:r w:rsidRPr="00A87816">
              <w:rPr>
                <w:rFonts w:cs="Times New Roman"/>
              </w:rPr>
              <w:t>state</w:t>
            </w:r>
          </w:p>
        </w:tc>
        <w:tc>
          <w:tcPr>
            <w:tcW w:w="0" w:type="auto"/>
          </w:tcPr>
          <w:p w:rsidR="007812D1" w:rsidRPr="00A87816" w:rsidRDefault="00E45DBC">
            <w:pPr>
              <w:pStyle w:val="Compact"/>
              <w:rPr>
                <w:rFonts w:cs="Times New Roman"/>
              </w:rPr>
            </w:pPr>
            <w:r w:rsidRPr="00A87816">
              <w:rPr>
                <w:rFonts w:cs="Times New Roman"/>
              </w:rPr>
              <w:t>OK(success)</w:t>
            </w:r>
          </w:p>
        </w:tc>
      </w:tr>
    </w:tbl>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"writeKeypadUserName"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"keySn"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"1479824643"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All</w:t>
      </w:r>
      <w:r w:rsidR="00480E5B">
        <w:rPr>
          <w:rFonts w:cs="Times New Roman"/>
        </w:rPr>
        <w:t xml:space="preserve"> keypad</w:t>
      </w:r>
      <w:r w:rsidRPr="00A87816">
        <w:rPr>
          <w:rFonts w:cs="Times New Roman"/>
        </w:rPr>
        <w:t>s</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"writeKeypadUserName" //Write the user information </w:t>
      </w:r>
      <w:r w:rsidR="0022625A">
        <w:rPr>
          <w:rFonts w:cs="Times New Roman"/>
        </w:rPr>
        <w:t xml:space="preserve">into </w:t>
      </w:r>
      <w:r w:rsidRPr="00A87816">
        <w:rPr>
          <w:rFonts w:cs="Times New Roman"/>
        </w:rPr>
        <w:t>the</w:t>
      </w:r>
      <w:r w:rsidR="00480E5B">
        <w:rPr>
          <w:rFonts w:cs="Times New Roman"/>
        </w:rPr>
        <w:t xml:space="preserve"> keypad</w:t>
      </w:r>
      <w:r w:rsidRPr="00A87816">
        <w:rPr>
          <w:rFonts w:cs="Times New Roman"/>
        </w:rPr>
        <w:t xml:space="preserve"> </w:t>
      </w:r>
      <w:r w:rsidRPr="00A87816">
        <w:rPr>
          <w:rFonts w:cs="Times New Roman"/>
        </w:rPr>
        <w:br/>
        <w:t xml:space="preserve">baseId:0 //The ID of the base station that received the instruction </w:t>
      </w:r>
      <w:r w:rsidRPr="00A87816">
        <w:rPr>
          <w:rFonts w:cs="Times New Roman"/>
        </w:rPr>
        <w:br/>
        <w:t>infos:{"state":"OK"}//Return status, success is OK</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"writeKeypadUserName"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"state"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"OK"</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68282F">
      <w:pPr>
        <w:pStyle w:val="FirstParagraph"/>
        <w:rPr>
          <w:rFonts w:cs="Times New Roman"/>
        </w:rPr>
      </w:pPr>
      <w:r>
        <w:rPr>
          <w:rFonts w:cs="Times New Roman"/>
        </w:rPr>
        <w:lastRenderedPageBreak/>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1056"/>
      </w:tblGrid>
      <w:tr w:rsidR="007812D1" w:rsidRPr="00A87816" w:rsidTr="00243372">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Base station +</w:t>
            </w:r>
            <w:r w:rsidR="00480E5B">
              <w:rPr>
                <w:rFonts w:cs="Times New Roman"/>
                <w:b/>
                <w:bCs/>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Remark</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B100-2.4G+S6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B200-2.4G+S6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r w:rsidR="007812D1" w:rsidRPr="00A87816" w:rsidTr="00243372">
        <w:tc>
          <w:tcPr>
            <w:tcW w:w="0" w:type="auto"/>
          </w:tcPr>
          <w:p w:rsidR="007812D1" w:rsidRPr="00A87816" w:rsidRDefault="00E45DBC">
            <w:pPr>
              <w:pStyle w:val="Compact"/>
              <w:rPr>
                <w:rFonts w:cs="Times New Roman"/>
              </w:rPr>
            </w:pPr>
            <w:del w:id="1028" w:author="陈定敏" w:date="2023-12-18T13:10:00Z">
              <w:r w:rsidRPr="00A87816" w:rsidDel="008B1C7E">
                <w:rPr>
                  <w:rFonts w:cs="Times New Roman"/>
                </w:rPr>
                <w:delText>B200-5.8G+T2</w:delText>
              </w:r>
            </w:del>
          </w:p>
        </w:tc>
        <w:tc>
          <w:tcPr>
            <w:tcW w:w="0" w:type="auto"/>
          </w:tcPr>
          <w:p w:rsidR="007812D1" w:rsidRPr="00A87816" w:rsidRDefault="00E45DBC">
            <w:pPr>
              <w:pStyle w:val="Compact"/>
              <w:rPr>
                <w:rFonts w:cs="Times New Roman"/>
              </w:rPr>
            </w:pPr>
            <w:del w:id="1029" w:author="陈定敏" w:date="2023-12-18T13:10:00Z">
              <w:r w:rsidRPr="00A87816" w:rsidDel="008B1C7E">
                <w:rPr>
                  <w:rFonts w:cs="Times New Roman"/>
                </w:rPr>
                <w:delText>support</w:delText>
              </w:r>
            </w:del>
          </w:p>
        </w:tc>
        <w:tc>
          <w:tcPr>
            <w:tcW w:w="0" w:type="auto"/>
          </w:tcPr>
          <w:p w:rsidR="007812D1" w:rsidRPr="00A87816" w:rsidRDefault="007812D1">
            <w:pPr>
              <w:pStyle w:val="Compact"/>
              <w:rPr>
                <w:rFonts w:cs="Times New Roman"/>
              </w:rPr>
            </w:pPr>
          </w:p>
        </w:tc>
      </w:tr>
    </w:tbl>
    <w:p w:rsidR="007812D1" w:rsidRPr="00A87816" w:rsidRDefault="00E45DBC" w:rsidP="00C97686">
      <w:pPr>
        <w:pStyle w:val="3"/>
        <w:numPr>
          <w:ilvl w:val="0"/>
          <w:numId w:val="35"/>
        </w:numPr>
      </w:pPr>
      <w:bookmarkStart w:id="1030" w:name="_Toc153615982"/>
      <w:bookmarkStart w:id="1031" w:name="指定用户姓名c100bs6旧款"/>
      <w:bookmarkEnd w:id="1027"/>
      <w:r w:rsidRPr="00A87816">
        <w:t>Specify user name [C100B+S6 old model]</w:t>
      </w:r>
      <w:bookmarkEnd w:id="1030"/>
    </w:p>
    <w:p w:rsidR="007812D1" w:rsidRPr="00A87816" w:rsidRDefault="00E45DBC">
      <w:pPr>
        <w:pStyle w:val="FirstParagraph"/>
        <w:rPr>
          <w:rFonts w:cs="Times New Roman"/>
        </w:rPr>
      </w:pPr>
      <w:r w:rsidRPr="00A87816">
        <w:rPr>
          <w:rFonts w:cs="Times New Roman"/>
        </w:rPr>
        <w:t>When PIN code sign-in binding mode is enabled, the</w:t>
      </w:r>
      <w:r w:rsidR="00480E5B">
        <w:rPr>
          <w:rFonts w:cs="Times New Roman"/>
        </w:rPr>
        <w:t xml:space="preserve"> keypad</w:t>
      </w:r>
      <w:r w:rsidRPr="00A87816">
        <w:rPr>
          <w:rFonts w:cs="Times New Roman"/>
        </w:rPr>
        <w:t xml:space="preserve"> can be bound</w:t>
      </w:r>
      <w:r w:rsidR="0022625A">
        <w:rPr>
          <w:rFonts w:cs="Times New Roman"/>
        </w:rPr>
        <w:t xml:space="preserve">. </w:t>
      </w:r>
      <w:r w:rsidR="0022625A">
        <w:rPr>
          <w:rFonts w:cs="Times New Roman"/>
        </w:rPr>
        <w:br/>
        <w:t>Send</w:t>
      </w:r>
      <w:r w:rsidRPr="00A87816">
        <w:rPr>
          <w:rFonts w:cs="Times New Roman"/>
        </w:rPr>
        <w:t xml:space="preserve"> </w:t>
      </w:r>
      <w:r w:rsidRPr="00A87816">
        <w:rPr>
          <w:rFonts w:cs="Times New Roman"/>
        </w:rPr>
        <w:br/>
        <w:t xml:space="preserve">fun: "writeOneKeypadUserName" //Write the user name </w:t>
      </w:r>
      <w:r w:rsidR="0022625A">
        <w:rPr>
          <w:rFonts w:cs="Times New Roman"/>
        </w:rPr>
        <w:t xml:space="preserve">into </w:t>
      </w:r>
      <w:r w:rsidR="00480E5B">
        <w:rPr>
          <w:rFonts w:cs="Times New Roman"/>
        </w:rPr>
        <w:t>keypad</w:t>
      </w:r>
      <w:r w:rsidRPr="00A87816">
        <w:rPr>
          <w:rFonts w:cs="Times New Roman"/>
        </w:rPr>
        <w:t xml:space="preserve"> </w:t>
      </w:r>
      <w:r w:rsidRPr="00A87816">
        <w:rPr>
          <w:rFonts w:cs="Times New Roman"/>
        </w:rPr>
        <w:br/>
        <w:t>params: {}//Array object, if the field is not filled in, the last value will be retained.</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93"/>
        <w:gridCol w:w="1502"/>
        <w:gridCol w:w="6161"/>
      </w:tblGrid>
      <w:tr w:rsidR="007812D1" w:rsidRPr="00A87816" w:rsidTr="00243372">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keySn</w:t>
            </w:r>
          </w:p>
        </w:tc>
        <w:tc>
          <w:tcPr>
            <w:tcW w:w="0" w:type="auto"/>
          </w:tcPr>
          <w:p w:rsidR="007812D1" w:rsidRPr="00A87816" w:rsidRDefault="00480E5B">
            <w:pPr>
              <w:pStyle w:val="Compact"/>
              <w:rPr>
                <w:rFonts w:cs="Times New Roman"/>
              </w:rPr>
            </w:pPr>
            <w:r>
              <w:rPr>
                <w:rFonts w:cs="Times New Roman"/>
              </w:rPr>
              <w:t>KeypadSN</w:t>
            </w:r>
          </w:p>
        </w:tc>
        <w:tc>
          <w:tcPr>
            <w:tcW w:w="0" w:type="auto"/>
          </w:tcPr>
          <w:p w:rsidR="007812D1" w:rsidRPr="00A87816" w:rsidRDefault="00E45DBC">
            <w:pPr>
              <w:pStyle w:val="Compact"/>
              <w:rPr>
                <w:rFonts w:cs="Times New Roman"/>
              </w:rPr>
            </w:pPr>
            <w:r w:rsidRPr="00A87816">
              <w:rPr>
                <w:rFonts w:cs="Times New Roman"/>
              </w:rPr>
              <w:t>If empty, it means all online</w:t>
            </w:r>
            <w:r w:rsidR="00480E5B">
              <w:rPr>
                <w:rFonts w:cs="Times New Roman"/>
              </w:rPr>
              <w:t xml:space="preserve"> keypad</w:t>
            </w:r>
            <w:r w:rsidRPr="00A87816">
              <w:rPr>
                <w:rFonts w:cs="Times New Roman"/>
              </w:rPr>
              <w:t>s, other array values are invalid</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userName</w:t>
            </w:r>
          </w:p>
        </w:tc>
        <w:tc>
          <w:tcPr>
            <w:tcW w:w="0" w:type="auto"/>
          </w:tcPr>
          <w:p w:rsidR="007812D1" w:rsidRPr="00A87816" w:rsidRDefault="00E45DBC">
            <w:pPr>
              <w:pStyle w:val="Compact"/>
              <w:rPr>
                <w:rFonts w:cs="Times New Roman"/>
              </w:rPr>
            </w:pPr>
            <w:r w:rsidRPr="00A87816">
              <w:rPr>
                <w:rFonts w:cs="Times New Roman"/>
              </w:rPr>
              <w:t>Name</w:t>
            </w:r>
          </w:p>
        </w:tc>
        <w:tc>
          <w:tcPr>
            <w:tcW w:w="0" w:type="auto"/>
          </w:tcPr>
          <w:p w:rsidR="007812D1" w:rsidRPr="00A87816" w:rsidRDefault="00E45DBC">
            <w:pPr>
              <w:pStyle w:val="Compact"/>
              <w:rPr>
                <w:rFonts w:cs="Times New Roman"/>
              </w:rPr>
            </w:pPr>
            <w:r w:rsidRPr="00A87816">
              <w:rPr>
                <w:rFonts w:cs="Times New Roman"/>
              </w:rPr>
              <w:t xml:space="preserve">Up to 5 Chinese characters (10 </w:t>
            </w:r>
            <w:r w:rsidR="0022625A">
              <w:rPr>
                <w:rFonts w:cs="Times New Roman"/>
              </w:rPr>
              <w:t xml:space="preserve">English </w:t>
            </w:r>
            <w:r w:rsidRPr="00A87816">
              <w:rPr>
                <w:rFonts w:cs="Times New Roman"/>
              </w:rPr>
              <w:t>characters), displayed in the upper left corner of the</w:t>
            </w:r>
            <w:r w:rsidR="00480E5B">
              <w:rPr>
                <w:rFonts w:cs="Times New Roman"/>
              </w:rPr>
              <w:t xml:space="preserve"> keypad</w:t>
            </w:r>
          </w:p>
        </w:tc>
      </w:tr>
    </w:tbl>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"writeOneKeypadUserName"</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"baseId"</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0</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"params"</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proofErr w:type="gramStart"/>
      <w:r w:rsidRPr="00A87816">
        <w:rPr>
          <w:rStyle w:val="NormalTok"/>
          <w:rFonts w:ascii="Times New Roman" w:hAnsi="Times New Roman" w:cs="Times New Roman"/>
        </w:rPr>
        <w:t xml:space="preserve"> </w:t>
      </w:r>
      <w:proofErr w:type="gramEnd"/>
      <w:r w:rsidRPr="00A87816">
        <w:rPr>
          <w:rStyle w:val="NormalTok"/>
          <w:rFonts w:ascii="Times New Roman" w:hAnsi="Times New Roman" w:cs="Times New Roman"/>
        </w:rPr>
        <w:t xml:space="preserve"> </w:t>
      </w:r>
      <w:r w:rsidRPr="00A87816">
        <w:rPr>
          <w:rStyle w:val="DataTypeTok"/>
          <w:rFonts w:ascii="Times New Roman" w:hAnsi="Times New Roman" w:cs="Times New Roman"/>
        </w:rPr>
        <w:t>"keySn"</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"1479824643"</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"value"</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w:t>
      </w:r>
      <w:r w:rsidR="0022625A">
        <w:rPr>
          <w:rStyle w:val="StringTok"/>
          <w:rFonts w:ascii="Times New Roman" w:hAnsi="Times New Roman" w:cs="Times New Roman"/>
        </w:rPr>
        <w:t>John</w:t>
      </w:r>
      <w:r w:rsidRPr="00A87816">
        <w:rPr>
          <w:rStyle w:val="String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Style w:val="OtherTok"/>
          <w:rFonts w:ascii="Times New Roman" w:hAnsi="Times New Roman" w:cs="Times New Roman"/>
        </w:rPr>
        <w:t>]</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"packetTag"</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w:t>
      </w:r>
      <w:r w:rsidRPr="00A87816">
        <w:rPr>
          <w:rFonts w:cs="Times New Roman"/>
        </w:rPr>
        <w:br/>
      </w:r>
      <w:r w:rsidRPr="00A87816">
        <w:rPr>
          <w:rStyle w:val="FunctionTok"/>
          <w:rFonts w:ascii="Times New Roman" w:hAnsi="Times New Roman" w:cs="Times New Roman"/>
        </w:rPr>
        <w:t>}</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r w:rsidRPr="00A87816">
        <w:rPr>
          <w:rFonts w:cs="Times New Roman"/>
        </w:rPr>
        <w:t>Specify the</w:t>
      </w:r>
      <w:r w:rsidR="00480E5B">
        <w:rPr>
          <w:rFonts w:cs="Times New Roman"/>
        </w:rPr>
        <w:t xml:space="preserve"> keypad</w:t>
      </w:r>
      <w:r w:rsidRPr="00A87816">
        <w:rPr>
          <w:rFonts w:cs="Times New Roman"/>
        </w:rPr>
        <w:t xml:space="preserve"> </w:t>
      </w:r>
      <w:r w:rsidRPr="00A87816">
        <w:rPr>
          <w:rFonts w:cs="Times New Roman"/>
        </w:rPr>
        <w:br/>
        <w:t>fun: "oneKeypadUserName" //</w:t>
      </w:r>
      <w:r w:rsidR="0022625A" w:rsidRPr="0022625A">
        <w:rPr>
          <w:rFonts w:cs="Times New Roman"/>
        </w:rPr>
        <w:t xml:space="preserve"> </w:t>
      </w:r>
      <w:r w:rsidR="0022625A" w:rsidRPr="00A87816">
        <w:rPr>
          <w:rFonts w:cs="Times New Roman"/>
        </w:rPr>
        <w:t xml:space="preserve">Write the user name </w:t>
      </w:r>
      <w:r w:rsidR="0022625A">
        <w:rPr>
          <w:rFonts w:cs="Times New Roman"/>
        </w:rPr>
        <w:t>into keypad</w:t>
      </w:r>
      <w:r w:rsidRPr="00A87816">
        <w:rPr>
          <w:rFonts w:cs="Times New Roman"/>
        </w:rPr>
        <w:t xml:space="preserve"> </w:t>
      </w:r>
      <w:r w:rsidRPr="00A87816">
        <w:rPr>
          <w:rFonts w:cs="Times New Roman"/>
        </w:rPr>
        <w:br/>
        <w:t>baseId</w:t>
      </w:r>
      <w:proofErr w:type="gramStart"/>
      <w:r w:rsidRPr="00A87816">
        <w:rPr>
          <w:rFonts w:cs="Times New Roman"/>
        </w:rPr>
        <w:t>:1</w:t>
      </w:r>
      <w:proofErr w:type="gramEnd"/>
      <w:r w:rsidRPr="00A87816">
        <w:rPr>
          <w:rFonts w:cs="Times New Roman"/>
        </w:rPr>
        <w:t xml:space="preserve"> //The ID of the base station that received the command </w:t>
      </w:r>
      <w:r w:rsidRPr="00A87816">
        <w:rPr>
          <w:rFonts w:cs="Times New Roman"/>
        </w:rPr>
        <w:br/>
        <w:t>infos:{}//Array object</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93"/>
        <w:gridCol w:w="1502"/>
        <w:gridCol w:w="6161"/>
      </w:tblGrid>
      <w:tr w:rsidR="007812D1" w:rsidRPr="00A87816" w:rsidTr="00243372">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Json field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Field meaning</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Assignment and meaning</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keySn</w:t>
            </w:r>
          </w:p>
        </w:tc>
        <w:tc>
          <w:tcPr>
            <w:tcW w:w="0" w:type="auto"/>
          </w:tcPr>
          <w:p w:rsidR="007812D1" w:rsidRPr="00A87816" w:rsidRDefault="00480E5B">
            <w:pPr>
              <w:pStyle w:val="Compact"/>
              <w:rPr>
                <w:rFonts w:cs="Times New Roman"/>
              </w:rPr>
            </w:pPr>
            <w:r>
              <w:rPr>
                <w:rFonts w:cs="Times New Roman"/>
              </w:rPr>
              <w:t>KeypadSN</w:t>
            </w:r>
          </w:p>
        </w:tc>
        <w:tc>
          <w:tcPr>
            <w:tcW w:w="0" w:type="auto"/>
          </w:tcPr>
          <w:p w:rsidR="007812D1" w:rsidRPr="00A87816" w:rsidRDefault="00E45DBC">
            <w:pPr>
              <w:pStyle w:val="Compact"/>
              <w:rPr>
                <w:rFonts w:cs="Times New Roman"/>
              </w:rPr>
            </w:pPr>
            <w:r w:rsidRPr="00A87816">
              <w:rPr>
                <w:rFonts w:cs="Times New Roman"/>
              </w:rPr>
              <w:t>If empty, it means all online</w:t>
            </w:r>
            <w:r w:rsidR="00480E5B">
              <w:rPr>
                <w:rFonts w:cs="Times New Roman"/>
              </w:rPr>
              <w:t xml:space="preserve"> keypad</w:t>
            </w:r>
            <w:r w:rsidRPr="00A87816">
              <w:rPr>
                <w:rFonts w:cs="Times New Roman"/>
              </w:rPr>
              <w:t>s, other array values are invalid</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userName</w:t>
            </w:r>
          </w:p>
        </w:tc>
        <w:tc>
          <w:tcPr>
            <w:tcW w:w="0" w:type="auto"/>
          </w:tcPr>
          <w:p w:rsidR="007812D1" w:rsidRPr="00A87816" w:rsidRDefault="00E45DBC">
            <w:pPr>
              <w:pStyle w:val="Compact"/>
              <w:rPr>
                <w:rFonts w:cs="Times New Roman"/>
              </w:rPr>
            </w:pPr>
            <w:r w:rsidRPr="00A87816">
              <w:rPr>
                <w:rFonts w:cs="Times New Roman"/>
              </w:rPr>
              <w:t>Name</w:t>
            </w:r>
          </w:p>
        </w:tc>
        <w:tc>
          <w:tcPr>
            <w:tcW w:w="0" w:type="auto"/>
          </w:tcPr>
          <w:p w:rsidR="007812D1" w:rsidRPr="00A87816" w:rsidRDefault="00E45DBC">
            <w:pPr>
              <w:pStyle w:val="Compact"/>
              <w:rPr>
                <w:rFonts w:cs="Times New Roman"/>
              </w:rPr>
            </w:pPr>
            <w:r w:rsidRPr="00A87816">
              <w:rPr>
                <w:rFonts w:cs="Times New Roman"/>
              </w:rPr>
              <w:t xml:space="preserve">Up to 5 Chinese characters (10 </w:t>
            </w:r>
            <w:r w:rsidR="00262182">
              <w:rPr>
                <w:rFonts w:cs="Times New Roman"/>
              </w:rPr>
              <w:t xml:space="preserve">English </w:t>
            </w:r>
            <w:r w:rsidRPr="00A87816">
              <w:rPr>
                <w:rFonts w:cs="Times New Roman"/>
              </w:rPr>
              <w:t>characters), displayed in the upper left corner of the</w:t>
            </w:r>
            <w:r w:rsidR="00480E5B">
              <w:rPr>
                <w:rFonts w:cs="Times New Roman"/>
              </w:rPr>
              <w:t xml:space="preserve"> keypad</w:t>
            </w:r>
          </w:p>
        </w:tc>
      </w:tr>
    </w:tbl>
    <w:p w:rsidR="007812D1" w:rsidRPr="00A87816" w:rsidRDefault="00E45DBC">
      <w:pPr>
        <w:pStyle w:val="a0"/>
        <w:rPr>
          <w:rFonts w:cs="Times New Roman"/>
        </w:rPr>
      </w:pPr>
      <w:r w:rsidRPr="00A87816">
        <w:rPr>
          <w:rFonts w:cs="Times New Roman"/>
        </w:rPr>
        <w:lastRenderedPageBreak/>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"oneKeypadUserName"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"keySn"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"1479824643"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"value"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w:t>
      </w:r>
      <w:r w:rsidR="0022625A">
        <w:rPr>
          <w:rStyle w:val="StringTok"/>
          <w:rFonts w:ascii="Times New Roman" w:hAnsi="Times New Roman" w:cs="Times New Roman"/>
        </w:rPr>
        <w:t>John</w:t>
      </w:r>
      <w:r w:rsidRPr="00A87816">
        <w:rPr>
          <w:rStyle w:val="String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68282F">
      <w:pPr>
        <w:pStyle w:val="FirstParagraph"/>
        <w:rPr>
          <w:rFonts w:cs="Times New Roman"/>
        </w:rPr>
      </w:pPr>
      <w:r>
        <w:rPr>
          <w:rFonts w:cs="Times New Roman"/>
        </w:rPr>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206"/>
        <w:gridCol w:w="1017"/>
        <w:gridCol w:w="5633"/>
      </w:tblGrid>
      <w:tr w:rsidR="007812D1" w:rsidRPr="00A87816" w:rsidTr="00243372">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Base station +</w:t>
            </w:r>
            <w:r w:rsidR="00480E5B">
              <w:rPr>
                <w:rFonts w:cs="Times New Roman"/>
                <w:b/>
                <w:bCs/>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Remark</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C100B-2.4G+S6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E45DBC">
            <w:pPr>
              <w:pStyle w:val="Compact"/>
              <w:rPr>
                <w:rFonts w:cs="Times New Roman"/>
              </w:rPr>
            </w:pPr>
            <w:r w:rsidRPr="00A87816">
              <w:rPr>
                <w:rFonts w:cs="Times New Roman"/>
              </w:rPr>
              <w:t>The old S6 model supports it, but does not support rare characters.</w:t>
            </w:r>
          </w:p>
        </w:tc>
      </w:tr>
    </w:tbl>
    <w:p w:rsidR="007812D1" w:rsidRPr="00A87816" w:rsidRDefault="00480E5B" w:rsidP="00067B66">
      <w:pPr>
        <w:pStyle w:val="2"/>
      </w:pPr>
      <w:bookmarkStart w:id="1032" w:name="_Toc153615983"/>
      <w:bookmarkStart w:id="1033" w:name="键盘在线信息"/>
      <w:bookmarkEnd w:id="954"/>
      <w:bookmarkEnd w:id="1031"/>
      <w:r>
        <w:t xml:space="preserve">Keypad </w:t>
      </w:r>
      <w:r w:rsidR="00E45DBC" w:rsidRPr="00A87816">
        <w:t>online information</w:t>
      </w:r>
      <w:bookmarkEnd w:id="1032"/>
    </w:p>
    <w:p w:rsidR="007812D1" w:rsidRPr="00A87816" w:rsidDel="008B1C7E" w:rsidRDefault="00E45DBC" w:rsidP="00C97686">
      <w:pPr>
        <w:pStyle w:val="3"/>
        <w:numPr>
          <w:ilvl w:val="0"/>
          <w:numId w:val="24"/>
        </w:numPr>
        <w:rPr>
          <w:del w:id="1034" w:author="陈定敏" w:date="2023-12-18T13:11:00Z"/>
        </w:rPr>
      </w:pPr>
      <w:bookmarkStart w:id="1035" w:name="_Toc153615984"/>
      <w:bookmarkStart w:id="1036" w:name="自动返回在线信息"/>
      <w:del w:id="1037" w:author="陈定敏" w:date="2023-12-18T13:11:00Z">
        <w:r w:rsidRPr="00A87816" w:rsidDel="008B1C7E">
          <w:delText xml:space="preserve">Automatically return </w:delText>
        </w:r>
        <w:r w:rsidR="00262182" w:rsidDel="008B1C7E">
          <w:delText>the</w:delText>
        </w:r>
        <w:r w:rsidRPr="00A87816" w:rsidDel="008B1C7E">
          <w:delText xml:space="preserve"> online information</w:delText>
        </w:r>
        <w:bookmarkEnd w:id="1035"/>
      </w:del>
    </w:p>
    <w:p w:rsidR="007812D1" w:rsidRPr="00A87816" w:rsidDel="008B1C7E" w:rsidRDefault="00E45DBC">
      <w:pPr>
        <w:pStyle w:val="FirstParagraph"/>
        <w:rPr>
          <w:del w:id="1038" w:author="陈定敏" w:date="2023-12-18T13:11:00Z"/>
          <w:rFonts w:cs="Times New Roman"/>
        </w:rPr>
      </w:pPr>
      <w:del w:id="1039" w:author="陈定敏" w:date="2023-12-18T13:11:00Z">
        <w:r w:rsidRPr="00A87816" w:rsidDel="008B1C7E">
          <w:rPr>
            <w:rFonts w:cs="Times New Roman"/>
          </w:rPr>
          <w:delText>After the base station is successfully connected, all online</w:delText>
        </w:r>
        <w:r w:rsidR="00480E5B" w:rsidDel="008B1C7E">
          <w:rPr>
            <w:rFonts w:cs="Times New Roman"/>
          </w:rPr>
          <w:delText xml:space="preserve"> keypad</w:delText>
        </w:r>
        <w:r w:rsidRPr="00A87816" w:rsidDel="008B1C7E">
          <w:rPr>
            <w:rFonts w:cs="Times New Roman"/>
          </w:rPr>
          <w:delText xml:space="preserve"> information will be automatically returned. When the</w:delText>
        </w:r>
        <w:r w:rsidR="00480E5B" w:rsidDel="008B1C7E">
          <w:rPr>
            <w:rFonts w:cs="Times New Roman"/>
          </w:rPr>
          <w:delText xml:space="preserve"> keypad</w:delText>
        </w:r>
        <w:r w:rsidRPr="00A87816" w:rsidDel="008B1C7E">
          <w:rPr>
            <w:rFonts w:cs="Times New Roman"/>
          </w:rPr>
          <w:delText xml:space="preserve"> online status changes, it will also be returned uniformly.</w:delText>
        </w:r>
      </w:del>
    </w:p>
    <w:p w:rsidR="007812D1" w:rsidRPr="00A87816" w:rsidDel="008B1C7E" w:rsidRDefault="00E45DBC">
      <w:pPr>
        <w:pStyle w:val="a0"/>
        <w:rPr>
          <w:del w:id="1040" w:author="陈定敏" w:date="2023-12-18T13:11:00Z"/>
          <w:rFonts w:cs="Times New Roman"/>
        </w:rPr>
      </w:pPr>
      <w:del w:id="1041" w:author="陈定敏" w:date="2023-12-18T13:11:00Z">
        <w:r w:rsidRPr="00A87816" w:rsidDel="008B1C7E">
          <w:rPr>
            <w:rFonts w:cs="Times New Roman"/>
          </w:rPr>
          <w:delText xml:space="preserve">Receive: </w:delText>
        </w:r>
        <w:r w:rsidRPr="00A87816" w:rsidDel="008B1C7E">
          <w:rPr>
            <w:rFonts w:cs="Times New Roman"/>
          </w:rPr>
          <w:br/>
          <w:delText>fun: "keypadOnLine" //</w:delText>
        </w:r>
        <w:r w:rsidR="00480E5B" w:rsidDel="008B1C7E">
          <w:rPr>
            <w:rFonts w:cs="Times New Roman"/>
          </w:rPr>
          <w:delText xml:space="preserve">Keypad </w:delText>
        </w:r>
        <w:r w:rsidRPr="00A87816" w:rsidDel="008B1C7E">
          <w:rPr>
            <w:rFonts w:cs="Times New Roman"/>
          </w:rPr>
          <w:delText xml:space="preserve">online status </w:delText>
        </w:r>
        <w:r w:rsidRPr="00A87816" w:rsidDel="008B1C7E">
          <w:rPr>
            <w:rFonts w:cs="Times New Roman"/>
          </w:rPr>
          <w:br/>
          <w:delText>infos:{} //Array object</w:delText>
        </w:r>
      </w:del>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197"/>
        <w:gridCol w:w="1677"/>
        <w:gridCol w:w="4675"/>
      </w:tblGrid>
      <w:tr w:rsidR="007812D1" w:rsidRPr="00A87816" w:rsidDel="008B1C7E" w:rsidTr="00243372">
        <w:trPr>
          <w:cnfStyle w:val="100000000000" w:firstRow="1" w:lastRow="0" w:firstColumn="0" w:lastColumn="0" w:oddVBand="0" w:evenVBand="0" w:oddHBand="0" w:evenHBand="0" w:firstRowFirstColumn="0" w:firstRowLastColumn="0" w:lastRowFirstColumn="0" w:lastRowLastColumn="0"/>
          <w:tblHeader/>
          <w:del w:id="1042" w:author="陈定敏" w:date="2023-12-18T13:11:00Z"/>
        </w:trPr>
        <w:tc>
          <w:tcPr>
            <w:tcW w:w="0" w:type="auto"/>
            <w:tcBorders>
              <w:bottom w:val="none" w:sz="0" w:space="0" w:color="auto"/>
            </w:tcBorders>
          </w:tcPr>
          <w:p w:rsidR="007812D1" w:rsidRPr="00A87816" w:rsidDel="008B1C7E" w:rsidRDefault="00E45DBC">
            <w:pPr>
              <w:pStyle w:val="Compact"/>
              <w:rPr>
                <w:del w:id="1043" w:author="陈定敏" w:date="2023-12-18T13:11:00Z"/>
                <w:rFonts w:cs="Times New Roman"/>
              </w:rPr>
            </w:pPr>
            <w:del w:id="1044" w:author="陈定敏" w:date="2023-12-18T13:11:00Z">
              <w:r w:rsidRPr="00A87816" w:rsidDel="008B1C7E">
                <w:rPr>
                  <w:rFonts w:cs="Times New Roman"/>
                  <w:b/>
                  <w:bCs/>
                </w:rPr>
                <w:delText>Json field</w:delText>
              </w:r>
            </w:del>
          </w:p>
        </w:tc>
        <w:tc>
          <w:tcPr>
            <w:tcW w:w="0" w:type="auto"/>
            <w:tcBorders>
              <w:bottom w:val="none" w:sz="0" w:space="0" w:color="auto"/>
            </w:tcBorders>
          </w:tcPr>
          <w:p w:rsidR="007812D1" w:rsidRPr="00A87816" w:rsidDel="008B1C7E" w:rsidRDefault="00E45DBC">
            <w:pPr>
              <w:pStyle w:val="Compact"/>
              <w:rPr>
                <w:del w:id="1045" w:author="陈定敏" w:date="2023-12-18T13:11:00Z"/>
                <w:rFonts w:cs="Times New Roman"/>
              </w:rPr>
            </w:pPr>
            <w:del w:id="1046" w:author="陈定敏" w:date="2023-12-18T13:11:00Z">
              <w:r w:rsidRPr="00A87816" w:rsidDel="008B1C7E">
                <w:rPr>
                  <w:rFonts w:cs="Times New Roman"/>
                  <w:b/>
                  <w:bCs/>
                </w:rPr>
                <w:delText>Field meaning</w:delText>
              </w:r>
            </w:del>
          </w:p>
        </w:tc>
        <w:tc>
          <w:tcPr>
            <w:tcW w:w="0" w:type="auto"/>
            <w:tcBorders>
              <w:bottom w:val="none" w:sz="0" w:space="0" w:color="auto"/>
            </w:tcBorders>
          </w:tcPr>
          <w:p w:rsidR="007812D1" w:rsidRPr="00A87816" w:rsidDel="008B1C7E" w:rsidRDefault="00E45DBC">
            <w:pPr>
              <w:pStyle w:val="Compact"/>
              <w:rPr>
                <w:del w:id="1047" w:author="陈定敏" w:date="2023-12-18T13:11:00Z"/>
                <w:rFonts w:cs="Times New Roman"/>
              </w:rPr>
            </w:pPr>
            <w:del w:id="1048" w:author="陈定敏" w:date="2023-12-18T13:11:00Z">
              <w:r w:rsidRPr="00A87816" w:rsidDel="008B1C7E">
                <w:rPr>
                  <w:rFonts w:cs="Times New Roman"/>
                  <w:b/>
                  <w:bCs/>
                </w:rPr>
                <w:delText>Assignment and meaning</w:delText>
              </w:r>
            </w:del>
          </w:p>
        </w:tc>
      </w:tr>
      <w:tr w:rsidR="007812D1" w:rsidRPr="00A87816" w:rsidDel="008B1C7E" w:rsidTr="00243372">
        <w:trPr>
          <w:del w:id="1049" w:author="陈定敏" w:date="2023-12-18T13:11:00Z"/>
        </w:trPr>
        <w:tc>
          <w:tcPr>
            <w:tcW w:w="0" w:type="auto"/>
          </w:tcPr>
          <w:p w:rsidR="007812D1" w:rsidRPr="00A87816" w:rsidDel="008B1C7E" w:rsidRDefault="00E45DBC">
            <w:pPr>
              <w:pStyle w:val="Compact"/>
              <w:rPr>
                <w:del w:id="1050" w:author="陈定敏" w:date="2023-12-18T13:11:00Z"/>
                <w:rFonts w:cs="Times New Roman"/>
              </w:rPr>
            </w:pPr>
            <w:del w:id="1051" w:author="陈定敏" w:date="2023-12-18T13:11:00Z">
              <w:r w:rsidRPr="00A87816" w:rsidDel="008B1C7E">
                <w:rPr>
                  <w:rFonts w:cs="Times New Roman"/>
                </w:rPr>
                <w:delText>baseId</w:delText>
              </w:r>
            </w:del>
          </w:p>
        </w:tc>
        <w:tc>
          <w:tcPr>
            <w:tcW w:w="0" w:type="auto"/>
          </w:tcPr>
          <w:p w:rsidR="007812D1" w:rsidRPr="00A87816" w:rsidDel="008B1C7E" w:rsidRDefault="00E45DBC">
            <w:pPr>
              <w:pStyle w:val="Compact"/>
              <w:rPr>
                <w:del w:id="1052" w:author="陈定敏" w:date="2023-12-18T13:11:00Z"/>
                <w:rFonts w:cs="Times New Roman"/>
              </w:rPr>
            </w:pPr>
            <w:del w:id="1053" w:author="陈定敏" w:date="2023-12-18T13:11:00Z">
              <w:r w:rsidRPr="00A87816" w:rsidDel="008B1C7E">
                <w:rPr>
                  <w:rFonts w:cs="Times New Roman"/>
                </w:rPr>
                <w:delText>Base station id</w:delText>
              </w:r>
            </w:del>
          </w:p>
        </w:tc>
        <w:tc>
          <w:tcPr>
            <w:tcW w:w="0" w:type="auto"/>
          </w:tcPr>
          <w:p w:rsidR="007812D1" w:rsidRPr="00A87816" w:rsidDel="008B1C7E" w:rsidRDefault="00262182" w:rsidP="00262182">
            <w:pPr>
              <w:pStyle w:val="Compact"/>
              <w:rPr>
                <w:del w:id="1054" w:author="陈定敏" w:date="2023-12-18T13:11:00Z"/>
                <w:rFonts w:cs="Times New Roman"/>
              </w:rPr>
            </w:pPr>
            <w:del w:id="1055" w:author="陈定敏" w:date="2023-12-18T13:11:00Z">
              <w:r w:rsidDel="008B1C7E">
                <w:rPr>
                  <w:rFonts w:cs="Times New Roman"/>
                </w:rPr>
                <w:delText>base station id that</w:delText>
              </w:r>
              <w:r w:rsidR="00E45DBC" w:rsidRPr="00A87816" w:rsidDel="008B1C7E">
                <w:rPr>
                  <w:rFonts w:cs="Times New Roman"/>
                </w:rPr>
                <w:delText xml:space="preserve"> keySn</w:delText>
              </w:r>
              <w:r w:rsidR="00480E5B" w:rsidDel="008B1C7E">
                <w:rPr>
                  <w:rFonts w:cs="Times New Roman"/>
                </w:rPr>
                <w:delText xml:space="preserve"> keypad</w:delText>
              </w:r>
              <w:r w:rsidR="00E45DBC" w:rsidRPr="00A87816" w:rsidDel="008B1C7E">
                <w:rPr>
                  <w:rFonts w:cs="Times New Roman"/>
                </w:rPr>
                <w:delText xml:space="preserve"> is </w:delText>
              </w:r>
              <w:r w:rsidDel="008B1C7E">
                <w:rPr>
                  <w:rFonts w:cs="Times New Roman"/>
                </w:rPr>
                <w:delText>connecte</w:delText>
              </w:r>
              <w:r w:rsidR="00E45DBC" w:rsidRPr="00A87816" w:rsidDel="008B1C7E">
                <w:rPr>
                  <w:rFonts w:cs="Times New Roman"/>
                </w:rPr>
                <w:delText>d</w:delText>
              </w:r>
            </w:del>
          </w:p>
        </w:tc>
      </w:tr>
      <w:tr w:rsidR="007812D1" w:rsidRPr="00A87816" w:rsidDel="008B1C7E" w:rsidTr="00243372">
        <w:trPr>
          <w:del w:id="1056" w:author="陈定敏" w:date="2023-12-18T13:11:00Z"/>
        </w:trPr>
        <w:tc>
          <w:tcPr>
            <w:tcW w:w="0" w:type="auto"/>
          </w:tcPr>
          <w:p w:rsidR="007812D1" w:rsidRPr="00A87816" w:rsidDel="008B1C7E" w:rsidRDefault="00E45DBC">
            <w:pPr>
              <w:pStyle w:val="Compact"/>
              <w:rPr>
                <w:del w:id="1057" w:author="陈定敏" w:date="2023-12-18T13:11:00Z"/>
                <w:rFonts w:cs="Times New Roman"/>
              </w:rPr>
            </w:pPr>
            <w:del w:id="1058" w:author="陈定敏" w:date="2023-12-18T13:11:00Z">
              <w:r w:rsidRPr="00A87816" w:rsidDel="008B1C7E">
                <w:rPr>
                  <w:rFonts w:cs="Times New Roman"/>
                </w:rPr>
                <w:delText>keySn</w:delText>
              </w:r>
            </w:del>
          </w:p>
        </w:tc>
        <w:tc>
          <w:tcPr>
            <w:tcW w:w="0" w:type="auto"/>
          </w:tcPr>
          <w:p w:rsidR="007812D1" w:rsidRPr="00A87816" w:rsidDel="008B1C7E" w:rsidRDefault="00480E5B">
            <w:pPr>
              <w:pStyle w:val="Compact"/>
              <w:rPr>
                <w:del w:id="1059" w:author="陈定敏" w:date="2023-12-18T13:11:00Z"/>
                <w:rFonts w:cs="Times New Roman"/>
              </w:rPr>
            </w:pPr>
            <w:del w:id="1060" w:author="陈定敏" w:date="2023-12-18T13:11:00Z">
              <w:r w:rsidDel="008B1C7E">
                <w:rPr>
                  <w:rFonts w:cs="Times New Roman"/>
                </w:rPr>
                <w:delText>KeypadSN</w:delText>
              </w:r>
            </w:del>
          </w:p>
        </w:tc>
        <w:tc>
          <w:tcPr>
            <w:tcW w:w="0" w:type="auto"/>
          </w:tcPr>
          <w:p w:rsidR="007812D1" w:rsidRPr="00A87816" w:rsidDel="008B1C7E" w:rsidRDefault="007812D1">
            <w:pPr>
              <w:pStyle w:val="Compact"/>
              <w:rPr>
                <w:del w:id="1061" w:author="陈定敏" w:date="2023-12-18T13:11:00Z"/>
                <w:rFonts w:cs="Times New Roman"/>
              </w:rPr>
            </w:pPr>
          </w:p>
        </w:tc>
      </w:tr>
      <w:tr w:rsidR="007812D1" w:rsidRPr="00A87816" w:rsidDel="008B1C7E" w:rsidTr="00243372">
        <w:trPr>
          <w:del w:id="1062" w:author="陈定敏" w:date="2023-12-18T13:11:00Z"/>
        </w:trPr>
        <w:tc>
          <w:tcPr>
            <w:tcW w:w="0" w:type="auto"/>
          </w:tcPr>
          <w:p w:rsidR="007812D1" w:rsidRPr="00A87816" w:rsidDel="008B1C7E" w:rsidRDefault="00E45DBC">
            <w:pPr>
              <w:pStyle w:val="Compact"/>
              <w:rPr>
                <w:del w:id="1063" w:author="陈定敏" w:date="2023-12-18T13:11:00Z"/>
                <w:rFonts w:cs="Times New Roman"/>
              </w:rPr>
            </w:pPr>
            <w:del w:id="1064" w:author="陈定敏" w:date="2023-12-18T13:11:00Z">
              <w:r w:rsidRPr="00A87816" w:rsidDel="008B1C7E">
                <w:rPr>
                  <w:rFonts w:cs="Times New Roman"/>
                </w:rPr>
                <w:delText>keyVer</w:delText>
              </w:r>
            </w:del>
          </w:p>
        </w:tc>
        <w:tc>
          <w:tcPr>
            <w:tcW w:w="0" w:type="auto"/>
          </w:tcPr>
          <w:p w:rsidR="007812D1" w:rsidRPr="00A87816" w:rsidDel="008B1C7E" w:rsidRDefault="00480E5B">
            <w:pPr>
              <w:pStyle w:val="Compact"/>
              <w:rPr>
                <w:del w:id="1065" w:author="陈定敏" w:date="2023-12-18T13:11:00Z"/>
                <w:rFonts w:cs="Times New Roman"/>
              </w:rPr>
            </w:pPr>
            <w:del w:id="1066" w:author="陈定敏" w:date="2023-12-18T13:11:00Z">
              <w:r w:rsidDel="008B1C7E">
                <w:rPr>
                  <w:rFonts w:cs="Times New Roman"/>
                </w:rPr>
                <w:delText xml:space="preserve">keypad </w:delText>
              </w:r>
              <w:r w:rsidR="00E45DBC" w:rsidRPr="00A87816" w:rsidDel="008B1C7E">
                <w:rPr>
                  <w:rFonts w:cs="Times New Roman"/>
                </w:rPr>
                <w:delText>version</w:delText>
              </w:r>
            </w:del>
          </w:p>
        </w:tc>
        <w:tc>
          <w:tcPr>
            <w:tcW w:w="0" w:type="auto"/>
          </w:tcPr>
          <w:p w:rsidR="007812D1" w:rsidRPr="00A87816" w:rsidDel="008B1C7E" w:rsidRDefault="007812D1">
            <w:pPr>
              <w:pStyle w:val="Compact"/>
              <w:rPr>
                <w:del w:id="1067" w:author="陈定敏" w:date="2023-12-18T13:11:00Z"/>
                <w:rFonts w:cs="Times New Roman"/>
              </w:rPr>
            </w:pPr>
          </w:p>
        </w:tc>
      </w:tr>
    </w:tbl>
    <w:p w:rsidR="007812D1" w:rsidRPr="00A87816" w:rsidDel="008B1C7E" w:rsidRDefault="00E45DBC">
      <w:pPr>
        <w:pStyle w:val="a0"/>
        <w:rPr>
          <w:del w:id="1068" w:author="陈定敏" w:date="2023-12-18T13:11:00Z"/>
          <w:rFonts w:cs="Times New Roman"/>
        </w:rPr>
      </w:pPr>
      <w:del w:id="1069" w:author="陈定敏" w:date="2023-12-18T13:11:00Z">
        <w:r w:rsidRPr="00A87816" w:rsidDel="008B1C7E">
          <w:rPr>
            <w:rFonts w:cs="Times New Roman"/>
          </w:rPr>
          <w:delText>Command example:</w:delText>
        </w:r>
      </w:del>
    </w:p>
    <w:p w:rsidR="007812D1" w:rsidDel="008B1C7E" w:rsidRDefault="00E45DBC">
      <w:pPr>
        <w:pStyle w:val="SourceCode"/>
        <w:rPr>
          <w:del w:id="1070" w:author="陈定敏" w:date="2023-12-18T13:11:00Z"/>
          <w:rStyle w:val="FunctionTok"/>
          <w:rFonts w:ascii="Times New Roman" w:hAnsi="Times New Roman" w:cs="Times New Roman"/>
          <w:lang w:eastAsia="zh-CN"/>
        </w:rPr>
      </w:pPr>
      <w:del w:id="1071" w:author="陈定敏" w:date="2023-12-18T13:11:00Z">
        <w:r w:rsidRPr="00A87816" w:rsidDel="008B1C7E">
          <w:rPr>
            <w:rStyle w:val="FunctionTok"/>
            <w:rFonts w:ascii="Times New Roman" w:hAnsi="Times New Roman" w:cs="Times New Roman"/>
          </w:rPr>
          <w:delText>{</w:delText>
        </w:r>
        <w:r w:rsidRPr="00A87816" w:rsidDel="008B1C7E">
          <w:rPr>
            <w:rFonts w:cs="Times New Roman"/>
          </w:rPr>
          <w:br/>
        </w:r>
        <w:r w:rsidRPr="00A87816" w:rsidDel="008B1C7E">
          <w:rPr>
            <w:rStyle w:val="NormalTok"/>
            <w:rFonts w:ascii="Times New Roman" w:hAnsi="Times New Roman" w:cs="Times New Roman"/>
          </w:rPr>
          <w:delText xml:space="preserve"> </w:delText>
        </w:r>
        <w:r w:rsidRPr="00A87816" w:rsidDel="008B1C7E">
          <w:rPr>
            <w:rStyle w:val="DataTypeTok"/>
            <w:rFonts w:ascii="Times New Roman" w:hAnsi="Times New Roman" w:cs="Times New Roman"/>
          </w:rPr>
          <w:delText>"fun"</w:delText>
        </w:r>
        <w:r w:rsidRPr="00A87816" w:rsidDel="008B1C7E">
          <w:rPr>
            <w:rStyle w:val="FunctionTok"/>
            <w:rFonts w:ascii="Times New Roman" w:hAnsi="Times New Roman" w:cs="Times New Roman"/>
          </w:rPr>
          <w:delText>:</w:delText>
        </w:r>
        <w:r w:rsidRPr="00A87816" w:rsidDel="008B1C7E">
          <w:rPr>
            <w:rStyle w:val="NormalTok"/>
            <w:rFonts w:ascii="Times New Roman" w:hAnsi="Times New Roman" w:cs="Times New Roman"/>
          </w:rPr>
          <w:delText xml:space="preserve"> </w:delText>
        </w:r>
        <w:r w:rsidRPr="00A87816" w:rsidDel="008B1C7E">
          <w:rPr>
            <w:rStyle w:val="StringTok"/>
            <w:rFonts w:ascii="Times New Roman" w:hAnsi="Times New Roman" w:cs="Times New Roman"/>
          </w:rPr>
          <w:delText>"keypadOnLine"</w:delText>
        </w:r>
        <w:r w:rsidRPr="00A87816" w:rsidDel="008B1C7E">
          <w:rPr>
            <w:rStyle w:val="FunctionTok"/>
            <w:rFonts w:ascii="Times New Roman" w:hAnsi="Times New Roman" w:cs="Times New Roman"/>
          </w:rPr>
          <w:delText>,</w:delText>
        </w:r>
        <w:r w:rsidRPr="00A87816" w:rsidDel="008B1C7E">
          <w:rPr>
            <w:rFonts w:cs="Times New Roman"/>
          </w:rPr>
          <w:br/>
        </w:r>
        <w:r w:rsidRPr="00A87816" w:rsidDel="008B1C7E">
          <w:rPr>
            <w:rStyle w:val="NormalTok"/>
            <w:rFonts w:ascii="Times New Roman" w:hAnsi="Times New Roman" w:cs="Times New Roman"/>
          </w:rPr>
          <w:delText xml:space="preserve"> </w:delText>
        </w:r>
        <w:r w:rsidRPr="00A87816" w:rsidDel="008B1C7E">
          <w:rPr>
            <w:rStyle w:val="DataTypeTok"/>
            <w:rFonts w:ascii="Times New Roman" w:hAnsi="Times New Roman" w:cs="Times New Roman"/>
          </w:rPr>
          <w:delText>"baseId"</w:delText>
        </w:r>
        <w:r w:rsidRPr="00A87816" w:rsidDel="008B1C7E">
          <w:rPr>
            <w:rStyle w:val="FunctionTok"/>
            <w:rFonts w:ascii="Times New Roman" w:hAnsi="Times New Roman" w:cs="Times New Roman"/>
          </w:rPr>
          <w:delText>:</w:delText>
        </w:r>
        <w:r w:rsidRPr="00A87816" w:rsidDel="008B1C7E">
          <w:rPr>
            <w:rStyle w:val="NormalTok"/>
            <w:rFonts w:ascii="Times New Roman" w:hAnsi="Times New Roman" w:cs="Times New Roman"/>
          </w:rPr>
          <w:delText xml:space="preserve"> </w:delText>
        </w:r>
        <w:r w:rsidRPr="00A87816" w:rsidDel="008B1C7E">
          <w:rPr>
            <w:rStyle w:val="DecValTok"/>
            <w:rFonts w:ascii="Times New Roman" w:hAnsi="Times New Roman" w:cs="Times New Roman"/>
          </w:rPr>
          <w:delText>0</w:delText>
        </w:r>
        <w:r w:rsidRPr="00A87816" w:rsidDel="008B1C7E">
          <w:rPr>
            <w:rStyle w:val="FunctionTok"/>
            <w:rFonts w:ascii="Times New Roman" w:hAnsi="Times New Roman" w:cs="Times New Roman"/>
          </w:rPr>
          <w:delText>,</w:delText>
        </w:r>
        <w:r w:rsidRPr="00A87816" w:rsidDel="008B1C7E">
          <w:rPr>
            <w:rFonts w:cs="Times New Roman"/>
          </w:rPr>
          <w:br/>
        </w:r>
        <w:r w:rsidRPr="00A87816" w:rsidDel="008B1C7E">
          <w:rPr>
            <w:rStyle w:val="NormalTok"/>
            <w:rFonts w:ascii="Times New Roman" w:hAnsi="Times New Roman" w:cs="Times New Roman"/>
          </w:rPr>
          <w:delText xml:space="preserve"> </w:delText>
        </w:r>
        <w:r w:rsidRPr="00A87816" w:rsidDel="008B1C7E">
          <w:rPr>
            <w:rStyle w:val="DataTypeTok"/>
            <w:rFonts w:ascii="Times New Roman" w:hAnsi="Times New Roman" w:cs="Times New Roman"/>
          </w:rPr>
          <w:delText>"infos"</w:delText>
        </w:r>
        <w:r w:rsidRPr="00A87816" w:rsidDel="008B1C7E">
          <w:rPr>
            <w:rStyle w:val="FunctionTok"/>
            <w:rFonts w:ascii="Times New Roman" w:hAnsi="Times New Roman" w:cs="Times New Roman"/>
          </w:rPr>
          <w:delText>:</w:delText>
        </w:r>
        <w:r w:rsidRPr="00A87816" w:rsidDel="008B1C7E">
          <w:rPr>
            <w:rStyle w:val="NormalTok"/>
            <w:rFonts w:ascii="Times New Roman" w:hAnsi="Times New Roman" w:cs="Times New Roman"/>
          </w:rPr>
          <w:delText xml:space="preserve"> </w:delText>
        </w:r>
        <w:r w:rsidRPr="00A87816" w:rsidDel="008B1C7E">
          <w:rPr>
            <w:rStyle w:val="OtherTok"/>
            <w:rFonts w:ascii="Times New Roman" w:hAnsi="Times New Roman" w:cs="Times New Roman"/>
          </w:rPr>
          <w:delText>[</w:delText>
        </w:r>
        <w:r w:rsidRPr="00A87816" w:rsidDel="008B1C7E">
          <w:rPr>
            <w:rStyle w:val="FunctionTok"/>
            <w:rFonts w:ascii="Times New Roman" w:hAnsi="Times New Roman" w:cs="Times New Roman"/>
          </w:rPr>
          <w:delText>{</w:delText>
        </w:r>
        <w:r w:rsidRPr="00A87816" w:rsidDel="008B1C7E">
          <w:rPr>
            <w:rFonts w:cs="Times New Roman"/>
          </w:rPr>
          <w:br/>
        </w:r>
        <w:r w:rsidRPr="00A87816" w:rsidDel="008B1C7E">
          <w:rPr>
            <w:rStyle w:val="NormalTok"/>
            <w:rFonts w:ascii="Times New Roman" w:hAnsi="Times New Roman" w:cs="Times New Roman"/>
          </w:rPr>
          <w:delText xml:space="preserve">   </w:delText>
        </w:r>
        <w:r w:rsidRPr="00A87816" w:rsidDel="008B1C7E">
          <w:rPr>
            <w:rStyle w:val="DataTypeTok"/>
            <w:rFonts w:ascii="Times New Roman" w:hAnsi="Times New Roman" w:cs="Times New Roman"/>
          </w:rPr>
          <w:delText>"baseId"</w:delText>
        </w:r>
        <w:r w:rsidRPr="00A87816" w:rsidDel="008B1C7E">
          <w:rPr>
            <w:rStyle w:val="FunctionTok"/>
            <w:rFonts w:ascii="Times New Roman" w:hAnsi="Times New Roman" w:cs="Times New Roman"/>
          </w:rPr>
          <w:delText>:</w:delText>
        </w:r>
        <w:r w:rsidRPr="00A87816" w:rsidDel="008B1C7E">
          <w:rPr>
            <w:rStyle w:val="NormalTok"/>
            <w:rFonts w:ascii="Times New Roman" w:hAnsi="Times New Roman" w:cs="Times New Roman"/>
          </w:rPr>
          <w:delText xml:space="preserve"> </w:delText>
        </w:r>
        <w:r w:rsidRPr="00A87816" w:rsidDel="008B1C7E">
          <w:rPr>
            <w:rStyle w:val="StringTok"/>
            <w:rFonts w:ascii="Times New Roman" w:hAnsi="Times New Roman" w:cs="Times New Roman"/>
          </w:rPr>
          <w:delText>"1"</w:delText>
        </w:r>
        <w:r w:rsidRPr="00A87816" w:rsidDel="008B1C7E">
          <w:rPr>
            <w:rStyle w:val="FunctionTok"/>
            <w:rFonts w:ascii="Times New Roman" w:hAnsi="Times New Roman" w:cs="Times New Roman"/>
          </w:rPr>
          <w:delText>,</w:delText>
        </w:r>
        <w:r w:rsidRPr="00A87816" w:rsidDel="008B1C7E">
          <w:rPr>
            <w:rFonts w:cs="Times New Roman"/>
          </w:rPr>
          <w:br/>
        </w:r>
        <w:r w:rsidRPr="00A87816" w:rsidDel="008B1C7E">
          <w:rPr>
            <w:rStyle w:val="NormalTok"/>
            <w:rFonts w:ascii="Times New Roman" w:hAnsi="Times New Roman" w:cs="Times New Roman"/>
          </w:rPr>
          <w:delText xml:space="preserve">   </w:delText>
        </w:r>
        <w:r w:rsidRPr="00A87816" w:rsidDel="008B1C7E">
          <w:rPr>
            <w:rStyle w:val="DataTypeTok"/>
            <w:rFonts w:ascii="Times New Roman" w:hAnsi="Times New Roman" w:cs="Times New Roman"/>
          </w:rPr>
          <w:delText>"keySn"</w:delText>
        </w:r>
        <w:r w:rsidRPr="00A87816" w:rsidDel="008B1C7E">
          <w:rPr>
            <w:rStyle w:val="FunctionTok"/>
            <w:rFonts w:ascii="Times New Roman" w:hAnsi="Times New Roman" w:cs="Times New Roman"/>
          </w:rPr>
          <w:delText>:</w:delText>
        </w:r>
        <w:r w:rsidRPr="00A87816" w:rsidDel="008B1C7E">
          <w:rPr>
            <w:rStyle w:val="NormalTok"/>
            <w:rFonts w:ascii="Times New Roman" w:hAnsi="Times New Roman" w:cs="Times New Roman"/>
          </w:rPr>
          <w:delText xml:space="preserve"> </w:delText>
        </w:r>
        <w:r w:rsidRPr="00A87816" w:rsidDel="008B1C7E">
          <w:rPr>
            <w:rStyle w:val="StringTok"/>
            <w:rFonts w:ascii="Times New Roman" w:hAnsi="Times New Roman" w:cs="Times New Roman"/>
          </w:rPr>
          <w:delText>"1837454011"</w:delText>
        </w:r>
        <w:r w:rsidRPr="00A87816" w:rsidDel="008B1C7E">
          <w:rPr>
            <w:rStyle w:val="FunctionTok"/>
            <w:rFonts w:ascii="Times New Roman" w:hAnsi="Times New Roman" w:cs="Times New Roman"/>
          </w:rPr>
          <w:delText>,</w:delText>
        </w:r>
        <w:r w:rsidRPr="00A87816" w:rsidDel="008B1C7E">
          <w:rPr>
            <w:rFonts w:cs="Times New Roman"/>
          </w:rPr>
          <w:br/>
        </w:r>
        <w:r w:rsidRPr="00A87816" w:rsidDel="008B1C7E">
          <w:rPr>
            <w:rStyle w:val="NormalTok"/>
            <w:rFonts w:ascii="Times New Roman" w:hAnsi="Times New Roman" w:cs="Times New Roman"/>
          </w:rPr>
          <w:delText xml:space="preserve">   </w:delText>
        </w:r>
        <w:r w:rsidRPr="00A87816" w:rsidDel="008B1C7E">
          <w:rPr>
            <w:rStyle w:val="DataTypeTok"/>
            <w:rFonts w:ascii="Times New Roman" w:hAnsi="Times New Roman" w:cs="Times New Roman"/>
          </w:rPr>
          <w:delText>"ver"</w:delText>
        </w:r>
        <w:r w:rsidRPr="00A87816" w:rsidDel="008B1C7E">
          <w:rPr>
            <w:rStyle w:val="FunctionTok"/>
            <w:rFonts w:ascii="Times New Roman" w:hAnsi="Times New Roman" w:cs="Times New Roman"/>
          </w:rPr>
          <w:delText>:</w:delText>
        </w:r>
        <w:r w:rsidRPr="00A87816" w:rsidDel="008B1C7E">
          <w:rPr>
            <w:rStyle w:val="NormalTok"/>
            <w:rFonts w:ascii="Times New Roman" w:hAnsi="Times New Roman" w:cs="Times New Roman"/>
          </w:rPr>
          <w:delText xml:space="preserve"> </w:delText>
        </w:r>
        <w:r w:rsidRPr="00A87816" w:rsidDel="008B1C7E">
          <w:rPr>
            <w:rStyle w:val="StringTok"/>
            <w:rFonts w:ascii="Times New Roman" w:hAnsi="Times New Roman" w:cs="Times New Roman"/>
          </w:rPr>
          <w:delText>"1.0.6"</w:delText>
        </w:r>
        <w:r w:rsidRPr="00A87816" w:rsidDel="008B1C7E">
          <w:rPr>
            <w:rFonts w:cs="Times New Roman"/>
          </w:rPr>
          <w:br/>
        </w:r>
        <w:r w:rsidRPr="00A87816" w:rsidDel="008B1C7E">
          <w:rPr>
            <w:rStyle w:val="NormalTok"/>
            <w:rFonts w:ascii="Times New Roman" w:hAnsi="Times New Roman" w:cs="Times New Roman"/>
          </w:rPr>
          <w:delText xml:space="preserve">  </w:delText>
        </w:r>
        <w:r w:rsidRPr="00A87816" w:rsidDel="008B1C7E">
          <w:rPr>
            <w:rStyle w:val="FunctionTok"/>
            <w:rFonts w:ascii="Times New Roman" w:hAnsi="Times New Roman" w:cs="Times New Roman"/>
          </w:rPr>
          <w:delText>}</w:delText>
        </w:r>
        <w:r w:rsidRPr="00A87816" w:rsidDel="008B1C7E">
          <w:rPr>
            <w:rStyle w:val="OtherTok"/>
            <w:rFonts w:ascii="Times New Roman" w:hAnsi="Times New Roman" w:cs="Times New Roman"/>
          </w:rPr>
          <w:delText>,</w:delText>
        </w:r>
        <w:r w:rsidRPr="00A87816" w:rsidDel="008B1C7E">
          <w:rPr>
            <w:rFonts w:cs="Times New Roman"/>
          </w:rPr>
          <w:br/>
        </w:r>
        <w:r w:rsidRPr="00A87816" w:rsidDel="008B1C7E">
          <w:rPr>
            <w:rStyle w:val="NormalTok"/>
            <w:rFonts w:ascii="Times New Roman" w:hAnsi="Times New Roman" w:cs="Times New Roman"/>
          </w:rPr>
          <w:delText xml:space="preserve">  </w:delText>
        </w:r>
        <w:r w:rsidRPr="00A87816" w:rsidDel="008B1C7E">
          <w:rPr>
            <w:rStyle w:val="FunctionTok"/>
            <w:rFonts w:ascii="Times New Roman" w:hAnsi="Times New Roman" w:cs="Times New Roman"/>
          </w:rPr>
          <w:delText>{</w:delText>
        </w:r>
        <w:r w:rsidRPr="00A87816" w:rsidDel="008B1C7E">
          <w:rPr>
            <w:rFonts w:cs="Times New Roman"/>
          </w:rPr>
          <w:br/>
        </w:r>
        <w:r w:rsidRPr="00A87816" w:rsidDel="008B1C7E">
          <w:rPr>
            <w:rStyle w:val="NormalTok"/>
            <w:rFonts w:ascii="Times New Roman" w:hAnsi="Times New Roman" w:cs="Times New Roman"/>
          </w:rPr>
          <w:delText xml:space="preserve">   </w:delText>
        </w:r>
        <w:r w:rsidRPr="00A87816" w:rsidDel="008B1C7E">
          <w:rPr>
            <w:rStyle w:val="DataTypeTok"/>
            <w:rFonts w:ascii="Times New Roman" w:hAnsi="Times New Roman" w:cs="Times New Roman"/>
          </w:rPr>
          <w:delText>"baseId"</w:delText>
        </w:r>
        <w:r w:rsidRPr="00A87816" w:rsidDel="008B1C7E">
          <w:rPr>
            <w:rStyle w:val="FunctionTok"/>
            <w:rFonts w:ascii="Times New Roman" w:hAnsi="Times New Roman" w:cs="Times New Roman"/>
          </w:rPr>
          <w:delText>:</w:delText>
        </w:r>
        <w:r w:rsidRPr="00A87816" w:rsidDel="008B1C7E">
          <w:rPr>
            <w:rStyle w:val="NormalTok"/>
            <w:rFonts w:ascii="Times New Roman" w:hAnsi="Times New Roman" w:cs="Times New Roman"/>
          </w:rPr>
          <w:delText xml:space="preserve"> </w:delText>
        </w:r>
        <w:r w:rsidRPr="00A87816" w:rsidDel="008B1C7E">
          <w:rPr>
            <w:rStyle w:val="StringTok"/>
            <w:rFonts w:ascii="Times New Roman" w:hAnsi="Times New Roman" w:cs="Times New Roman"/>
          </w:rPr>
          <w:delText>"1"</w:delText>
        </w:r>
        <w:r w:rsidRPr="00A87816" w:rsidDel="008B1C7E">
          <w:rPr>
            <w:rStyle w:val="FunctionTok"/>
            <w:rFonts w:ascii="Times New Roman" w:hAnsi="Times New Roman" w:cs="Times New Roman"/>
          </w:rPr>
          <w:delText>,</w:delText>
        </w:r>
        <w:r w:rsidRPr="00A87816" w:rsidDel="008B1C7E">
          <w:rPr>
            <w:rFonts w:cs="Times New Roman"/>
          </w:rPr>
          <w:br/>
        </w:r>
        <w:r w:rsidRPr="00A87816" w:rsidDel="008B1C7E">
          <w:rPr>
            <w:rStyle w:val="NormalTok"/>
            <w:rFonts w:ascii="Times New Roman" w:hAnsi="Times New Roman" w:cs="Times New Roman"/>
          </w:rPr>
          <w:delText xml:space="preserve">   </w:delText>
        </w:r>
        <w:r w:rsidRPr="00A87816" w:rsidDel="008B1C7E">
          <w:rPr>
            <w:rStyle w:val="DataTypeTok"/>
            <w:rFonts w:ascii="Times New Roman" w:hAnsi="Times New Roman" w:cs="Times New Roman"/>
          </w:rPr>
          <w:delText>"keySn"</w:delText>
        </w:r>
        <w:r w:rsidRPr="00A87816" w:rsidDel="008B1C7E">
          <w:rPr>
            <w:rStyle w:val="FunctionTok"/>
            <w:rFonts w:ascii="Times New Roman" w:hAnsi="Times New Roman" w:cs="Times New Roman"/>
          </w:rPr>
          <w:delText>:</w:delText>
        </w:r>
        <w:r w:rsidRPr="00A87816" w:rsidDel="008B1C7E">
          <w:rPr>
            <w:rStyle w:val="NormalTok"/>
            <w:rFonts w:ascii="Times New Roman" w:hAnsi="Times New Roman" w:cs="Times New Roman"/>
          </w:rPr>
          <w:delText xml:space="preserve"> </w:delText>
        </w:r>
        <w:r w:rsidRPr="00A87816" w:rsidDel="008B1C7E">
          <w:rPr>
            <w:rStyle w:val="StringTok"/>
            <w:rFonts w:ascii="Times New Roman" w:hAnsi="Times New Roman" w:cs="Times New Roman"/>
          </w:rPr>
          <w:delText>"1837454012"</w:delText>
        </w:r>
        <w:r w:rsidRPr="00A87816" w:rsidDel="008B1C7E">
          <w:rPr>
            <w:rStyle w:val="FunctionTok"/>
            <w:rFonts w:ascii="Times New Roman" w:hAnsi="Times New Roman" w:cs="Times New Roman"/>
          </w:rPr>
          <w:delText>,</w:delText>
        </w:r>
        <w:r w:rsidRPr="00A87816" w:rsidDel="008B1C7E">
          <w:rPr>
            <w:rFonts w:cs="Times New Roman"/>
          </w:rPr>
          <w:br/>
        </w:r>
        <w:r w:rsidRPr="00A87816" w:rsidDel="008B1C7E">
          <w:rPr>
            <w:rStyle w:val="NormalTok"/>
            <w:rFonts w:ascii="Times New Roman" w:hAnsi="Times New Roman" w:cs="Times New Roman"/>
          </w:rPr>
          <w:lastRenderedPageBreak/>
          <w:delText xml:space="preserve">   </w:delText>
        </w:r>
        <w:r w:rsidRPr="00A87816" w:rsidDel="008B1C7E">
          <w:rPr>
            <w:rStyle w:val="DataTypeTok"/>
            <w:rFonts w:ascii="Times New Roman" w:hAnsi="Times New Roman" w:cs="Times New Roman"/>
          </w:rPr>
          <w:delText>"ver"</w:delText>
        </w:r>
        <w:r w:rsidRPr="00A87816" w:rsidDel="008B1C7E">
          <w:rPr>
            <w:rStyle w:val="FunctionTok"/>
            <w:rFonts w:ascii="Times New Roman" w:hAnsi="Times New Roman" w:cs="Times New Roman"/>
          </w:rPr>
          <w:delText>:</w:delText>
        </w:r>
        <w:r w:rsidRPr="00A87816" w:rsidDel="008B1C7E">
          <w:rPr>
            <w:rStyle w:val="NormalTok"/>
            <w:rFonts w:ascii="Times New Roman" w:hAnsi="Times New Roman" w:cs="Times New Roman"/>
          </w:rPr>
          <w:delText xml:space="preserve"> </w:delText>
        </w:r>
        <w:r w:rsidRPr="00A87816" w:rsidDel="008B1C7E">
          <w:rPr>
            <w:rStyle w:val="StringTok"/>
            <w:rFonts w:ascii="Times New Roman" w:hAnsi="Times New Roman" w:cs="Times New Roman"/>
          </w:rPr>
          <w:delText>"1.0.6"</w:delText>
        </w:r>
        <w:r w:rsidRPr="00A87816" w:rsidDel="008B1C7E">
          <w:rPr>
            <w:rFonts w:cs="Times New Roman"/>
          </w:rPr>
          <w:br/>
        </w:r>
        <w:r w:rsidRPr="00A87816" w:rsidDel="008B1C7E">
          <w:rPr>
            <w:rStyle w:val="NormalTok"/>
            <w:rFonts w:ascii="Times New Roman" w:hAnsi="Times New Roman" w:cs="Times New Roman"/>
          </w:rPr>
          <w:delText xml:space="preserve">  </w:delText>
        </w:r>
        <w:r w:rsidRPr="00A87816" w:rsidDel="008B1C7E">
          <w:rPr>
            <w:rStyle w:val="FunctionTok"/>
            <w:rFonts w:ascii="Times New Roman" w:hAnsi="Times New Roman" w:cs="Times New Roman"/>
          </w:rPr>
          <w:delText>}</w:delText>
        </w:r>
        <w:r w:rsidRPr="00A87816" w:rsidDel="008B1C7E">
          <w:rPr>
            <w:rFonts w:cs="Times New Roman"/>
          </w:rPr>
          <w:br/>
        </w:r>
        <w:r w:rsidRPr="00A87816" w:rsidDel="008B1C7E">
          <w:rPr>
            <w:rStyle w:val="NormalTok"/>
            <w:rFonts w:ascii="Times New Roman" w:hAnsi="Times New Roman" w:cs="Times New Roman"/>
          </w:rPr>
          <w:delText xml:space="preserve"> </w:delText>
        </w:r>
        <w:r w:rsidRPr="00A87816" w:rsidDel="008B1C7E">
          <w:rPr>
            <w:rStyle w:val="OtherTok"/>
            <w:rFonts w:ascii="Times New Roman" w:hAnsi="Times New Roman" w:cs="Times New Roman"/>
          </w:rPr>
          <w:delText>]</w:delText>
        </w:r>
        <w:r w:rsidRPr="00A87816" w:rsidDel="008B1C7E">
          <w:rPr>
            <w:rStyle w:val="FunctionTok"/>
            <w:rFonts w:ascii="Times New Roman" w:hAnsi="Times New Roman" w:cs="Times New Roman"/>
          </w:rPr>
          <w:delText>,</w:delText>
        </w:r>
        <w:r w:rsidRPr="00A87816" w:rsidDel="008B1C7E">
          <w:rPr>
            <w:rFonts w:cs="Times New Roman"/>
          </w:rPr>
          <w:br/>
        </w:r>
        <w:r w:rsidRPr="00A87816" w:rsidDel="008B1C7E">
          <w:rPr>
            <w:rStyle w:val="NormalTok"/>
            <w:rFonts w:ascii="Times New Roman" w:hAnsi="Times New Roman" w:cs="Times New Roman"/>
          </w:rPr>
          <w:delText xml:space="preserve"> </w:delText>
        </w:r>
        <w:r w:rsidRPr="00A87816" w:rsidDel="008B1C7E">
          <w:rPr>
            <w:rStyle w:val="DataTypeTok"/>
            <w:rFonts w:ascii="Times New Roman" w:hAnsi="Times New Roman" w:cs="Times New Roman"/>
          </w:rPr>
          <w:delText>"packetTag"</w:delText>
        </w:r>
        <w:r w:rsidRPr="00A87816" w:rsidDel="008B1C7E">
          <w:rPr>
            <w:rStyle w:val="FunctionTok"/>
            <w:rFonts w:ascii="Times New Roman" w:hAnsi="Times New Roman" w:cs="Times New Roman"/>
          </w:rPr>
          <w:delText>:</w:delText>
        </w:r>
        <w:r w:rsidRPr="00A87816" w:rsidDel="008B1C7E">
          <w:rPr>
            <w:rStyle w:val="NormalTok"/>
            <w:rFonts w:ascii="Times New Roman" w:hAnsi="Times New Roman" w:cs="Times New Roman"/>
          </w:rPr>
          <w:delText xml:space="preserve"> </w:delText>
        </w:r>
        <w:r w:rsidRPr="00A87816" w:rsidDel="008B1C7E">
          <w:rPr>
            <w:rStyle w:val="StringTok"/>
            <w:rFonts w:ascii="Times New Roman" w:hAnsi="Times New Roman" w:cs="Times New Roman"/>
          </w:rPr>
          <w:delText>"1"</w:delText>
        </w:r>
        <w:r w:rsidRPr="00A87816" w:rsidDel="008B1C7E">
          <w:rPr>
            <w:rFonts w:cs="Times New Roman"/>
          </w:rPr>
          <w:br/>
        </w:r>
        <w:r w:rsidRPr="00A87816" w:rsidDel="008B1C7E">
          <w:rPr>
            <w:rStyle w:val="FunctionTok"/>
            <w:rFonts w:ascii="Times New Roman" w:hAnsi="Times New Roman" w:cs="Times New Roman"/>
          </w:rPr>
          <w:delText>}</w:delText>
        </w:r>
      </w:del>
    </w:p>
    <w:p w:rsidR="00243372" w:rsidRPr="00A87816" w:rsidDel="008B1C7E" w:rsidRDefault="00243372">
      <w:pPr>
        <w:pStyle w:val="SourceCode"/>
        <w:rPr>
          <w:del w:id="1072" w:author="陈定敏" w:date="2023-12-18T13:11:00Z"/>
          <w:rFonts w:cs="Times New Roman"/>
          <w:lang w:eastAsia="zh-CN"/>
        </w:rPr>
      </w:pPr>
    </w:p>
    <w:p w:rsidR="007812D1" w:rsidRPr="00A87816" w:rsidDel="008B1C7E" w:rsidRDefault="0068282F">
      <w:pPr>
        <w:pStyle w:val="FirstParagraph"/>
        <w:rPr>
          <w:del w:id="1073" w:author="陈定敏" w:date="2023-12-18T13:11:00Z"/>
          <w:rFonts w:cs="Times New Roman"/>
        </w:rPr>
      </w:pPr>
      <w:del w:id="1074" w:author="陈定敏" w:date="2023-12-18T13:11:00Z">
        <w:r w:rsidDel="008B1C7E">
          <w:rPr>
            <w:rFonts w:cs="Times New Roman"/>
          </w:rPr>
          <w:delText>Support Device Description</w:delText>
        </w:r>
      </w:del>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1056"/>
      </w:tblGrid>
      <w:tr w:rsidR="007812D1" w:rsidRPr="00A87816" w:rsidDel="008B1C7E" w:rsidTr="00243372">
        <w:trPr>
          <w:cnfStyle w:val="100000000000" w:firstRow="1" w:lastRow="0" w:firstColumn="0" w:lastColumn="0" w:oddVBand="0" w:evenVBand="0" w:oddHBand="0" w:evenHBand="0" w:firstRowFirstColumn="0" w:firstRowLastColumn="0" w:lastRowFirstColumn="0" w:lastRowLastColumn="0"/>
          <w:tblHeader/>
          <w:del w:id="1075" w:author="陈定敏" w:date="2023-12-18T13:11:00Z"/>
        </w:trPr>
        <w:tc>
          <w:tcPr>
            <w:tcW w:w="0" w:type="auto"/>
            <w:tcBorders>
              <w:bottom w:val="none" w:sz="0" w:space="0" w:color="auto"/>
            </w:tcBorders>
          </w:tcPr>
          <w:p w:rsidR="007812D1" w:rsidRPr="00A87816" w:rsidDel="008B1C7E" w:rsidRDefault="00E45DBC">
            <w:pPr>
              <w:pStyle w:val="Compact"/>
              <w:rPr>
                <w:del w:id="1076" w:author="陈定敏" w:date="2023-12-18T13:11:00Z"/>
                <w:rFonts w:cs="Times New Roman"/>
              </w:rPr>
            </w:pPr>
            <w:del w:id="1077" w:author="陈定敏" w:date="2023-12-18T13:11:00Z">
              <w:r w:rsidRPr="00A87816" w:rsidDel="008B1C7E">
                <w:rPr>
                  <w:rFonts w:cs="Times New Roman"/>
                  <w:b/>
                  <w:bCs/>
                </w:rPr>
                <w:delText>Base station +</w:delText>
              </w:r>
              <w:r w:rsidR="00480E5B" w:rsidDel="008B1C7E">
                <w:rPr>
                  <w:rFonts w:cs="Times New Roman"/>
                  <w:b/>
                  <w:bCs/>
                </w:rPr>
                <w:delText xml:space="preserve"> keypad</w:delText>
              </w:r>
            </w:del>
          </w:p>
        </w:tc>
        <w:tc>
          <w:tcPr>
            <w:tcW w:w="0" w:type="auto"/>
            <w:tcBorders>
              <w:bottom w:val="none" w:sz="0" w:space="0" w:color="auto"/>
            </w:tcBorders>
          </w:tcPr>
          <w:p w:rsidR="007812D1" w:rsidRPr="00A87816" w:rsidDel="008B1C7E" w:rsidRDefault="00E45DBC">
            <w:pPr>
              <w:pStyle w:val="Compact"/>
              <w:rPr>
                <w:del w:id="1078" w:author="陈定敏" w:date="2023-12-18T13:11:00Z"/>
                <w:rFonts w:cs="Times New Roman"/>
              </w:rPr>
            </w:pPr>
            <w:del w:id="1079" w:author="陈定敏" w:date="2023-12-18T13:11:00Z">
              <w:r w:rsidRPr="00A87816" w:rsidDel="008B1C7E">
                <w:rPr>
                  <w:rFonts w:cs="Times New Roman"/>
                  <w:b/>
                  <w:bCs/>
                </w:rPr>
                <w:delText>support</w:delText>
              </w:r>
            </w:del>
          </w:p>
        </w:tc>
        <w:tc>
          <w:tcPr>
            <w:tcW w:w="0" w:type="auto"/>
            <w:tcBorders>
              <w:bottom w:val="none" w:sz="0" w:space="0" w:color="auto"/>
            </w:tcBorders>
          </w:tcPr>
          <w:p w:rsidR="007812D1" w:rsidRPr="00A87816" w:rsidDel="008B1C7E" w:rsidRDefault="00E45DBC">
            <w:pPr>
              <w:pStyle w:val="Compact"/>
              <w:rPr>
                <w:del w:id="1080" w:author="陈定敏" w:date="2023-12-18T13:11:00Z"/>
                <w:rFonts w:cs="Times New Roman"/>
              </w:rPr>
            </w:pPr>
            <w:del w:id="1081" w:author="陈定敏" w:date="2023-12-18T13:11:00Z">
              <w:r w:rsidRPr="00A87816" w:rsidDel="008B1C7E">
                <w:rPr>
                  <w:rFonts w:cs="Times New Roman"/>
                  <w:b/>
                  <w:bCs/>
                </w:rPr>
                <w:delText>Remark</w:delText>
              </w:r>
            </w:del>
          </w:p>
        </w:tc>
      </w:tr>
      <w:tr w:rsidR="007812D1" w:rsidRPr="00A87816" w:rsidDel="008B1C7E" w:rsidTr="00243372">
        <w:trPr>
          <w:del w:id="1082" w:author="陈定敏" w:date="2023-12-18T13:11:00Z"/>
        </w:trPr>
        <w:tc>
          <w:tcPr>
            <w:tcW w:w="0" w:type="auto"/>
          </w:tcPr>
          <w:p w:rsidR="007812D1" w:rsidRPr="00A87816" w:rsidDel="008B1C7E" w:rsidRDefault="00E45DBC">
            <w:pPr>
              <w:pStyle w:val="Compact"/>
              <w:rPr>
                <w:del w:id="1083" w:author="陈定敏" w:date="2023-12-18T13:11:00Z"/>
                <w:rFonts w:cs="Times New Roman"/>
              </w:rPr>
            </w:pPr>
            <w:del w:id="1084" w:author="陈定敏" w:date="2023-12-18T13:11:00Z">
              <w:r w:rsidRPr="00A87816" w:rsidDel="008B1C7E">
                <w:rPr>
                  <w:rFonts w:cs="Times New Roman"/>
                </w:rPr>
                <w:delText>B200-5.8G+T2</w:delText>
              </w:r>
            </w:del>
          </w:p>
        </w:tc>
        <w:tc>
          <w:tcPr>
            <w:tcW w:w="0" w:type="auto"/>
          </w:tcPr>
          <w:p w:rsidR="007812D1" w:rsidRPr="00A87816" w:rsidDel="008B1C7E" w:rsidRDefault="00E45DBC">
            <w:pPr>
              <w:pStyle w:val="Compact"/>
              <w:rPr>
                <w:del w:id="1085" w:author="陈定敏" w:date="2023-12-18T13:11:00Z"/>
                <w:rFonts w:cs="Times New Roman"/>
              </w:rPr>
            </w:pPr>
            <w:del w:id="1086" w:author="陈定敏" w:date="2023-12-18T13:11:00Z">
              <w:r w:rsidRPr="00A87816" w:rsidDel="008B1C7E">
                <w:rPr>
                  <w:rFonts w:cs="Times New Roman"/>
                </w:rPr>
                <w:delText>support</w:delText>
              </w:r>
            </w:del>
          </w:p>
        </w:tc>
        <w:tc>
          <w:tcPr>
            <w:tcW w:w="0" w:type="auto"/>
          </w:tcPr>
          <w:p w:rsidR="007812D1" w:rsidRPr="00A87816" w:rsidDel="008B1C7E" w:rsidRDefault="007812D1">
            <w:pPr>
              <w:pStyle w:val="Compact"/>
              <w:rPr>
                <w:del w:id="1087" w:author="陈定敏" w:date="2023-12-18T13:11:00Z"/>
                <w:rFonts w:cs="Times New Roman"/>
              </w:rPr>
            </w:pPr>
          </w:p>
        </w:tc>
      </w:tr>
    </w:tbl>
    <w:p w:rsidR="007812D1" w:rsidRPr="00A87816" w:rsidRDefault="00262182" w:rsidP="00C97686">
      <w:pPr>
        <w:pStyle w:val="3"/>
        <w:numPr>
          <w:ilvl w:val="0"/>
          <w:numId w:val="25"/>
        </w:numPr>
      </w:pPr>
      <w:bookmarkStart w:id="1088" w:name="_Toc153615985"/>
      <w:bookmarkStart w:id="1089" w:name="主动获取在线信息"/>
      <w:bookmarkEnd w:id="1036"/>
      <w:r>
        <w:t>O</w:t>
      </w:r>
      <w:r w:rsidR="00E45DBC" w:rsidRPr="00A87816">
        <w:t xml:space="preserve">btain </w:t>
      </w:r>
      <w:r>
        <w:t xml:space="preserve">the </w:t>
      </w:r>
      <w:r w:rsidR="00E45DBC" w:rsidRPr="00A87816">
        <w:t>online information</w:t>
      </w:r>
      <w:r>
        <w:t xml:space="preserve"> a</w:t>
      </w:r>
      <w:r w:rsidRPr="00A87816">
        <w:t>ctively</w:t>
      </w:r>
      <w:bookmarkEnd w:id="1088"/>
    </w:p>
    <w:p w:rsidR="007812D1" w:rsidRDefault="00E45DBC">
      <w:pPr>
        <w:pStyle w:val="FirstParagraph"/>
        <w:rPr>
          <w:ins w:id="1090" w:author="陈定敏" w:date="2023-12-18T13:12:00Z"/>
          <w:rFonts w:cs="Times New Roman"/>
          <w:lang w:eastAsia="zh-CN"/>
        </w:rPr>
      </w:pPr>
      <w:r w:rsidRPr="00A87816">
        <w:rPr>
          <w:rFonts w:cs="Times New Roman"/>
        </w:rPr>
        <w:t>The application can also actively obtain all online</w:t>
      </w:r>
      <w:r w:rsidR="00480E5B">
        <w:rPr>
          <w:rFonts w:cs="Times New Roman"/>
        </w:rPr>
        <w:t xml:space="preserve"> keypad</w:t>
      </w:r>
      <w:r w:rsidRPr="00A87816">
        <w:rPr>
          <w:rFonts w:cs="Times New Roman"/>
        </w:rPr>
        <w:t xml:space="preserve"> information when needed.</w:t>
      </w:r>
    </w:p>
    <w:p w:rsidR="008B1C7E" w:rsidRPr="008B1C7E" w:rsidRDefault="008B1C7E">
      <w:pPr>
        <w:pStyle w:val="a0"/>
        <w:rPr>
          <w:lang w:eastAsia="zh-CN"/>
        </w:rPr>
        <w:pPrChange w:id="1091" w:author="陈定敏" w:date="2023-12-18T13:12:00Z">
          <w:pPr>
            <w:pStyle w:val="FirstParagraph"/>
          </w:pPr>
        </w:pPrChange>
      </w:pPr>
      <w:ins w:id="1092" w:author="陈定敏" w:date="2023-12-18T13:12:00Z">
        <w:r w:rsidRPr="008B1C7E">
          <w:rPr>
            <w:rFonts w:hint="eastAsia"/>
            <w:lang w:eastAsia="zh-CN"/>
          </w:rPr>
          <w:t>注意：请不要在开启投票业务时使用。</w:t>
        </w:r>
      </w:ins>
    </w:p>
    <w:p w:rsidR="007812D1" w:rsidRPr="00A87816" w:rsidRDefault="00E45DBC">
      <w:pPr>
        <w:pStyle w:val="a0"/>
        <w:rPr>
          <w:rFonts w:cs="Times New Roman"/>
        </w:rPr>
      </w:pPr>
      <w:r w:rsidRPr="00A87816">
        <w:rPr>
          <w:rFonts w:cs="Times New Roman"/>
        </w:rPr>
        <w:t xml:space="preserve">Send: </w:t>
      </w:r>
      <w:r w:rsidRPr="00A87816">
        <w:rPr>
          <w:rFonts w:cs="Times New Roman"/>
        </w:rPr>
        <w:br/>
        <w:t>fun: "getKeypadOnLine" //Get the</w:t>
      </w:r>
      <w:r w:rsidR="00480E5B">
        <w:rPr>
          <w:rFonts w:cs="Times New Roman"/>
        </w:rPr>
        <w:t xml:space="preserve"> keypad</w:t>
      </w:r>
      <w:r w:rsidRPr="00A87816">
        <w:rPr>
          <w:rFonts w:cs="Times New Roman"/>
        </w:rPr>
        <w:t xml:space="preserve"> online status </w:t>
      </w:r>
      <w:r w:rsidRPr="00A87816">
        <w:rPr>
          <w:rFonts w:cs="Times New Roman"/>
        </w:rPr>
        <w:br/>
      </w:r>
      <w:proofErr w:type="gramStart"/>
      <w:r w:rsidRPr="00A87816">
        <w:rPr>
          <w:rFonts w:cs="Times New Roman"/>
        </w:rPr>
        <w:t>params:</w:t>
      </w:r>
      <w:proofErr w:type="gramEnd"/>
      <w:r w:rsidRPr="00A87816">
        <w:rPr>
          <w:rFonts w:cs="Times New Roman"/>
        </w:rPr>
        <w:t xml:space="preserve">{ </w:t>
      </w:r>
      <w:r w:rsidRPr="00A87816">
        <w:rPr>
          <w:rFonts w:cs="Times New Roman"/>
        </w:rPr>
        <w:br/>
        <w:t>"times":1 //How long the base station scans the</w:t>
      </w:r>
      <w:r w:rsidR="00480E5B">
        <w:rPr>
          <w:rFonts w:cs="Times New Roman"/>
        </w:rPr>
        <w:t xml:space="preserve"> keypad</w:t>
      </w:r>
      <w:r w:rsidRPr="00A87816">
        <w:rPr>
          <w:rFonts w:cs="Times New Roman"/>
        </w:rPr>
        <w:t>, unit seconds</w:t>
      </w:r>
      <w:r w:rsidR="00262182">
        <w:rPr>
          <w:rFonts w:cs="Times New Roman"/>
        </w:rPr>
        <w:t>,</w:t>
      </w:r>
      <w:r w:rsidRPr="00A87816">
        <w:rPr>
          <w:rFonts w:cs="Times New Roman"/>
        </w:rPr>
        <w:t xml:space="preserve"> range 1-10 seconds </w:t>
      </w:r>
      <w:r w:rsidRPr="00A87816">
        <w:rPr>
          <w:rFonts w:cs="Times New Roman"/>
        </w:rPr>
        <w:br/>
        <w:t>} //</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"getKeypadOnLine"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"params"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"times"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2</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 xml:space="preserve">Receive: </w:t>
      </w:r>
      <w:r w:rsidRPr="00A87816">
        <w:rPr>
          <w:rFonts w:cs="Times New Roman"/>
        </w:rPr>
        <w:br/>
        <w:t>fun: "keypadOnLine" //</w:t>
      </w:r>
      <w:r w:rsidR="00480E5B">
        <w:rPr>
          <w:rFonts w:cs="Times New Roman"/>
        </w:rPr>
        <w:t xml:space="preserve">Keypad </w:t>
      </w:r>
      <w:r w:rsidRPr="00A87816">
        <w:rPr>
          <w:rFonts w:cs="Times New Roman"/>
        </w:rPr>
        <w:t xml:space="preserve">online status </w:t>
      </w:r>
      <w:r w:rsidRPr="00A87816">
        <w:rPr>
          <w:rFonts w:cs="Times New Roman"/>
        </w:rPr>
        <w:br/>
      </w:r>
      <w:proofErr w:type="gramStart"/>
      <w:r w:rsidRPr="00A87816">
        <w:rPr>
          <w:rFonts w:cs="Times New Roman"/>
        </w:rPr>
        <w:t>infos:</w:t>
      </w:r>
      <w:proofErr w:type="gramEnd"/>
      <w:r w:rsidRPr="00A87816">
        <w:rPr>
          <w:rFonts w:cs="Times New Roman"/>
        </w:rPr>
        <w:t>{} //Array object</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689"/>
        <w:gridCol w:w="4675"/>
      </w:tblGrid>
      <w:tr w:rsidR="007812D1" w:rsidRPr="00A87816" w:rsidTr="00243372">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Base station +</w:t>
            </w:r>
            <w:r w:rsidR="00480E5B">
              <w:rPr>
                <w:rFonts w:cs="Times New Roman"/>
                <w:b/>
                <w:bCs/>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Remark</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baseId</w:t>
            </w:r>
          </w:p>
        </w:tc>
        <w:tc>
          <w:tcPr>
            <w:tcW w:w="0" w:type="auto"/>
          </w:tcPr>
          <w:p w:rsidR="007812D1" w:rsidRPr="00A87816" w:rsidRDefault="00E45DBC">
            <w:pPr>
              <w:pStyle w:val="Compact"/>
              <w:rPr>
                <w:rFonts w:cs="Times New Roman"/>
              </w:rPr>
            </w:pPr>
            <w:r w:rsidRPr="00A87816">
              <w:rPr>
                <w:rFonts w:cs="Times New Roman"/>
              </w:rPr>
              <w:t>Base station id</w:t>
            </w:r>
          </w:p>
        </w:tc>
        <w:tc>
          <w:tcPr>
            <w:tcW w:w="0" w:type="auto"/>
          </w:tcPr>
          <w:p w:rsidR="007812D1" w:rsidRPr="00A87816" w:rsidRDefault="00E45DBC" w:rsidP="00262182">
            <w:pPr>
              <w:pStyle w:val="Compact"/>
              <w:rPr>
                <w:rFonts w:cs="Times New Roman"/>
              </w:rPr>
            </w:pPr>
            <w:r w:rsidRPr="00A87816">
              <w:rPr>
                <w:rFonts w:cs="Times New Roman"/>
              </w:rPr>
              <w:t xml:space="preserve">base station id </w:t>
            </w:r>
            <w:r w:rsidR="00262182">
              <w:rPr>
                <w:rFonts w:cs="Times New Roman"/>
              </w:rPr>
              <w:t>that</w:t>
            </w:r>
            <w:r w:rsidRPr="00A87816">
              <w:rPr>
                <w:rFonts w:cs="Times New Roman"/>
              </w:rPr>
              <w:t xml:space="preserve"> keySn</w:t>
            </w:r>
            <w:r w:rsidR="00480E5B">
              <w:rPr>
                <w:rFonts w:cs="Times New Roman"/>
              </w:rPr>
              <w:t xml:space="preserve"> keypad</w:t>
            </w:r>
            <w:r w:rsidRPr="00A87816">
              <w:rPr>
                <w:rFonts w:cs="Times New Roman"/>
              </w:rPr>
              <w:t xml:space="preserve"> is </w:t>
            </w:r>
            <w:r w:rsidR="00262182">
              <w:rPr>
                <w:rFonts w:cs="Times New Roman"/>
              </w:rPr>
              <w:t>connect</w:t>
            </w:r>
            <w:r w:rsidRPr="00A87816">
              <w:rPr>
                <w:rFonts w:cs="Times New Roman"/>
              </w:rPr>
              <w:t>ed</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keySn</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Sn</w:t>
            </w:r>
          </w:p>
        </w:tc>
        <w:tc>
          <w:tcPr>
            <w:tcW w:w="0" w:type="auto"/>
          </w:tcPr>
          <w:p w:rsidR="007812D1" w:rsidRPr="00A87816" w:rsidRDefault="007812D1">
            <w:pPr>
              <w:pStyle w:val="Compact"/>
              <w:rPr>
                <w:rFonts w:cs="Times New Roman"/>
              </w:rPr>
            </w:pP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keyVer</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version</w:t>
            </w:r>
          </w:p>
        </w:tc>
        <w:tc>
          <w:tcPr>
            <w:tcW w:w="0" w:type="auto"/>
          </w:tcPr>
          <w:p w:rsidR="007812D1" w:rsidRPr="00A87816" w:rsidRDefault="007812D1">
            <w:pPr>
              <w:pStyle w:val="Compact"/>
              <w:rPr>
                <w:rFonts w:cs="Times New Roman"/>
              </w:rPr>
            </w:pP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Volt</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battery</w:t>
            </w:r>
          </w:p>
        </w:tc>
        <w:tc>
          <w:tcPr>
            <w:tcW w:w="0" w:type="auto"/>
          </w:tcPr>
          <w:p w:rsidR="007812D1" w:rsidRPr="00A87816" w:rsidRDefault="00E45DBC" w:rsidP="00262182">
            <w:pPr>
              <w:pStyle w:val="Compact"/>
              <w:rPr>
                <w:rFonts w:cs="Times New Roman"/>
              </w:rPr>
            </w:pPr>
            <w:r w:rsidRPr="00A87816">
              <w:rPr>
                <w:rFonts w:cs="Times New Roman"/>
              </w:rPr>
              <w:t xml:space="preserve">T2 </w:t>
            </w:r>
            <w:r w:rsidR="00262182">
              <w:rPr>
                <w:rFonts w:cs="Times New Roman"/>
              </w:rPr>
              <w:t xml:space="preserve">is in </w:t>
            </w:r>
            <w:r w:rsidRPr="00A87816">
              <w:rPr>
                <w:rFonts w:cs="Times New Roman"/>
              </w:rPr>
              <w:t>percentage, invalid</w:t>
            </w:r>
            <w:r w:rsidR="00262182">
              <w:rPr>
                <w:rFonts w:cs="Times New Roman"/>
              </w:rPr>
              <w:t xml:space="preserve"> for S6</w:t>
            </w:r>
          </w:p>
        </w:tc>
      </w:tr>
    </w:tbl>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lastRenderedPageBreak/>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"keypadOnLine"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DecValTok"/>
          <w:rFonts w:ascii="Times New Roman" w:hAnsi="Times New Roman" w:cs="Times New Roman"/>
        </w:rPr>
        <w:t xml:space="preserve">0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Other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"keySn"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"1837454011"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"ver"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"1.0.6"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"hModel"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"67"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"volt"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"100"</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 xml:space="preserve">} </w:t>
      </w:r>
      <w:r w:rsidRPr="00A87816">
        <w:rPr>
          <w:rStyle w:val="Other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"baseId"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"keySn"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"1837454012"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"ver"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"1.0.6"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"hModel"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"67"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"volt"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"30"</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Other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68282F">
      <w:pPr>
        <w:pStyle w:val="FirstParagraph"/>
        <w:rPr>
          <w:rFonts w:cs="Times New Roman"/>
        </w:rPr>
      </w:pPr>
      <w:r>
        <w:rPr>
          <w:rFonts w:cs="Times New Roman"/>
        </w:rPr>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2855"/>
      </w:tblGrid>
      <w:tr w:rsidR="007812D1" w:rsidRPr="00A87816" w:rsidTr="00243372">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Base station +</w:t>
            </w:r>
            <w:r w:rsidR="00480E5B">
              <w:rPr>
                <w:rFonts w:cs="Times New Roman"/>
                <w:b/>
                <w:bCs/>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Remark</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B100-2.4G+S6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battery: invalid</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B200-2.4G+S6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battery: invalid</w:t>
            </w:r>
          </w:p>
        </w:tc>
      </w:tr>
      <w:tr w:rsidR="007812D1" w:rsidRPr="00A87816" w:rsidTr="00243372">
        <w:tc>
          <w:tcPr>
            <w:tcW w:w="0" w:type="auto"/>
          </w:tcPr>
          <w:p w:rsidR="007812D1" w:rsidRPr="00A87816" w:rsidRDefault="00E45DBC">
            <w:pPr>
              <w:pStyle w:val="Compact"/>
              <w:rPr>
                <w:rFonts w:cs="Times New Roman"/>
              </w:rPr>
            </w:pPr>
            <w:del w:id="1093" w:author="陈定敏" w:date="2023-12-18T13:11:00Z">
              <w:r w:rsidRPr="00A87816" w:rsidDel="008B1C7E">
                <w:rPr>
                  <w:rFonts w:cs="Times New Roman"/>
                </w:rPr>
                <w:delText>B200-5.8G+T2</w:delText>
              </w:r>
            </w:del>
          </w:p>
        </w:tc>
        <w:tc>
          <w:tcPr>
            <w:tcW w:w="0" w:type="auto"/>
          </w:tcPr>
          <w:p w:rsidR="007812D1" w:rsidRPr="00A87816" w:rsidRDefault="00E45DBC">
            <w:pPr>
              <w:pStyle w:val="Compact"/>
              <w:rPr>
                <w:rFonts w:cs="Times New Roman"/>
              </w:rPr>
            </w:pPr>
            <w:del w:id="1094" w:author="陈定敏" w:date="2023-12-18T13:11:00Z">
              <w:r w:rsidRPr="00A87816" w:rsidDel="008B1C7E">
                <w:rPr>
                  <w:rFonts w:cs="Times New Roman"/>
                </w:rPr>
                <w:delText>support</w:delText>
              </w:r>
            </w:del>
          </w:p>
        </w:tc>
        <w:tc>
          <w:tcPr>
            <w:tcW w:w="0" w:type="auto"/>
          </w:tcPr>
          <w:p w:rsidR="007812D1" w:rsidRPr="00A87816" w:rsidRDefault="00480E5B" w:rsidP="00262182">
            <w:pPr>
              <w:pStyle w:val="Compact"/>
              <w:rPr>
                <w:rFonts w:cs="Times New Roman"/>
              </w:rPr>
            </w:pPr>
            <w:del w:id="1095" w:author="陈定敏" w:date="2023-12-18T13:11:00Z">
              <w:r w:rsidDel="008B1C7E">
                <w:rPr>
                  <w:rFonts w:cs="Times New Roman"/>
                </w:rPr>
                <w:delText xml:space="preserve">Keypad </w:delText>
              </w:r>
              <w:r w:rsidR="00262182" w:rsidRPr="00262182" w:rsidDel="008B1C7E">
                <w:rPr>
                  <w:rFonts w:cs="Times New Roman"/>
                </w:rPr>
                <w:delText>battery</w:delText>
              </w:r>
              <w:r w:rsidR="00262182" w:rsidDel="008B1C7E">
                <w:rPr>
                  <w:rFonts w:cs="Times New Roman"/>
                </w:rPr>
                <w:delText>: percentage</w:delText>
              </w:r>
            </w:del>
          </w:p>
        </w:tc>
      </w:tr>
    </w:tbl>
    <w:p w:rsidR="007812D1" w:rsidRPr="00A87816" w:rsidRDefault="00E45DBC" w:rsidP="00067B66">
      <w:pPr>
        <w:pStyle w:val="2"/>
      </w:pPr>
      <w:bookmarkStart w:id="1096" w:name="_Toc153615986"/>
      <w:bookmarkStart w:id="1097" w:name="系统参数"/>
      <w:bookmarkEnd w:id="1033"/>
      <w:bookmarkEnd w:id="1089"/>
      <w:r w:rsidRPr="00A87816">
        <w:t>System parameters</w:t>
      </w:r>
      <w:bookmarkEnd w:id="1096"/>
    </w:p>
    <w:p w:rsidR="007812D1" w:rsidRPr="00A87816" w:rsidRDefault="00E45DBC" w:rsidP="00C97686">
      <w:pPr>
        <w:pStyle w:val="3"/>
        <w:numPr>
          <w:ilvl w:val="0"/>
          <w:numId w:val="26"/>
        </w:numPr>
      </w:pPr>
      <w:bookmarkStart w:id="1098" w:name="_Toc153615987"/>
      <w:bookmarkStart w:id="1099" w:name="退出wscmdapp"/>
      <w:r w:rsidRPr="00A87816">
        <w:t>Exit WSCmdApp</w:t>
      </w:r>
      <w:bookmarkEnd w:id="1098"/>
    </w:p>
    <w:p w:rsidR="007812D1" w:rsidRPr="00A87816" w:rsidRDefault="00E45DBC">
      <w:pPr>
        <w:pStyle w:val="FirstParagraph"/>
        <w:rPr>
          <w:rFonts w:cs="Times New Roman"/>
        </w:rPr>
      </w:pPr>
      <w:r w:rsidRPr="00A87816">
        <w:rPr>
          <w:rFonts w:cs="Times New Roman"/>
        </w:rPr>
        <w:t xml:space="preserve">WSCmdApp, WSCmdApp will end the WSCmdApp.exe process after responding. </w:t>
      </w:r>
      <w:r w:rsidRPr="00A87816">
        <w:rPr>
          <w:rFonts w:cs="Times New Roman"/>
        </w:rPr>
        <w:br/>
        <w:t xml:space="preserve">Send: </w:t>
      </w:r>
      <w:r w:rsidRPr="00A87816">
        <w:rPr>
          <w:rFonts w:cs="Times New Roman"/>
        </w:rPr>
        <w:br/>
        <w:t xml:space="preserve">fun: "exit" //Exit WSCmdApp </w:t>
      </w:r>
      <w:r w:rsidRPr="00A87816">
        <w:rPr>
          <w:rFonts w:cs="Times New Roman"/>
        </w:rPr>
        <w:br/>
      </w:r>
      <w:proofErr w:type="gramStart"/>
      <w:r w:rsidRPr="00A87816">
        <w:rPr>
          <w:rFonts w:cs="Times New Roman"/>
        </w:rPr>
        <w:t>params:</w:t>
      </w:r>
      <w:proofErr w:type="gramEnd"/>
      <w:r w:rsidRPr="00A87816">
        <w:rPr>
          <w:rFonts w:cs="Times New Roman"/>
        </w:rPr>
        <w:t xml:space="preserve">{}//No such value </w:t>
      </w:r>
      <w:r w:rsidRPr="00A87816">
        <w:rPr>
          <w:rFonts w:cs="Times New Roman"/>
        </w:rPr>
        <w:br/>
        <w:t>packetTag:"1"//The received packetTag can be used to analyze the communication status</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"exit"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7756AC">
      <w:pPr>
        <w:pStyle w:val="FirstParagraph"/>
        <w:rPr>
          <w:rFonts w:cs="Times New Roman"/>
        </w:rPr>
      </w:pPr>
      <w:r>
        <w:rPr>
          <w:rFonts w:cs="Times New Roman"/>
        </w:rPr>
        <w:t>Receive</w:t>
      </w:r>
      <w:r w:rsidR="00E45DBC" w:rsidRPr="00A87816">
        <w:rPr>
          <w:rFonts w:cs="Times New Roman"/>
        </w:rPr>
        <w:t>:</w:t>
      </w:r>
    </w:p>
    <w:p w:rsidR="007812D1" w:rsidRPr="00A87816" w:rsidRDefault="00E45DBC">
      <w:pPr>
        <w:pStyle w:val="a0"/>
        <w:rPr>
          <w:rFonts w:cs="Times New Roman"/>
        </w:rPr>
      </w:pPr>
      <w:proofErr w:type="gramStart"/>
      <w:r w:rsidRPr="00A87816">
        <w:rPr>
          <w:rFonts w:cs="Times New Roman"/>
        </w:rPr>
        <w:t>fun</w:t>
      </w:r>
      <w:proofErr w:type="gramEnd"/>
      <w:r w:rsidRPr="00A87816">
        <w:rPr>
          <w:rFonts w:cs="Times New Roman"/>
        </w:rPr>
        <w:t xml:space="preserve">: "exit" //Exit WSCmdApp </w:t>
      </w:r>
      <w:r w:rsidRPr="00A87816">
        <w:rPr>
          <w:rFonts w:cs="Times New Roman"/>
        </w:rPr>
        <w:br/>
        <w:t>infos:{}//No such value</w:t>
      </w:r>
    </w:p>
    <w:p w:rsidR="007812D1" w:rsidRPr="00A87816" w:rsidRDefault="00E45DBC">
      <w:pPr>
        <w:pStyle w:val="a0"/>
        <w:rPr>
          <w:rFonts w:cs="Times New Roman"/>
        </w:rPr>
      </w:pPr>
      <w:r w:rsidRPr="00A87816">
        <w:rPr>
          <w:rFonts w:cs="Times New Roman"/>
        </w:rPr>
        <w:lastRenderedPageBreak/>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"fun</w:t>
      </w:r>
      <w:proofErr w:type="gramStart"/>
      <w:r w:rsidRPr="00A87816">
        <w:rPr>
          <w:rStyle w:val="DataTypeTok"/>
          <w:rFonts w:ascii="Times New Roman" w:hAnsi="Times New Roman" w:cs="Times New Roman"/>
        </w:rPr>
        <w:t xml:space="preserve">" </w:t>
      </w:r>
      <w:r w:rsidRPr="00A87816">
        <w:rPr>
          <w:rStyle w:val="FunctionTok"/>
          <w:rFonts w:ascii="Times New Roman" w:hAnsi="Times New Roman" w:cs="Times New Roman"/>
        </w:rPr>
        <w:t>:</w:t>
      </w:r>
      <w:proofErr w:type="gramEnd"/>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"exit"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p w:rsidR="007812D1" w:rsidRPr="00A87816" w:rsidRDefault="00E45DBC">
      <w:pPr>
        <w:pStyle w:val="FirstParagraph"/>
        <w:rPr>
          <w:rFonts w:cs="Times New Roman"/>
        </w:rPr>
      </w:pPr>
      <w:r w:rsidRPr="00A87816">
        <w:rPr>
          <w:rFonts w:cs="Times New Roman"/>
        </w:rPr>
        <w:t>Note: The command is only valid if it is enabled in the configuration file.</w:t>
      </w:r>
    </w:p>
    <w:p w:rsidR="007812D1" w:rsidRDefault="007812D1">
      <w:pPr>
        <w:pStyle w:val="a0"/>
        <w:rPr>
          <w:rFonts w:cs="Times New Roman"/>
          <w:lang w:eastAsia="zh-CN"/>
        </w:rPr>
      </w:pPr>
    </w:p>
    <w:p w:rsidR="00243372" w:rsidRPr="00A87816" w:rsidRDefault="00243372">
      <w:pPr>
        <w:pStyle w:val="a0"/>
        <w:rPr>
          <w:rFonts w:cs="Times New Roman"/>
          <w:lang w:eastAsia="zh-CN"/>
        </w:rPr>
      </w:pPr>
    </w:p>
    <w:p w:rsidR="007812D1" w:rsidRPr="00A87816" w:rsidRDefault="0068282F" w:rsidP="00CF26A3">
      <w:pPr>
        <w:pStyle w:val="a0"/>
      </w:pPr>
      <w:bookmarkStart w:id="1100" w:name="支持设备说明-12"/>
      <w:bookmarkEnd w:id="1099"/>
      <w:r>
        <w:t>Support Device Description</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54"/>
        <w:gridCol w:w="1017"/>
        <w:gridCol w:w="1056"/>
      </w:tblGrid>
      <w:tr w:rsidR="007812D1" w:rsidRPr="00A87816" w:rsidTr="00243372">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Base station +</w:t>
            </w:r>
            <w:r w:rsidR="00480E5B">
              <w:rPr>
                <w:rFonts w:cs="Times New Roman"/>
                <w:b/>
                <w:bCs/>
              </w:rPr>
              <w:t xml:space="preserve"> keypad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support</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Remark</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B100-2.4G+S6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B200-2.4G+S6</w:t>
            </w:r>
          </w:p>
        </w:tc>
        <w:tc>
          <w:tcPr>
            <w:tcW w:w="0" w:type="auto"/>
          </w:tcPr>
          <w:p w:rsidR="007812D1" w:rsidRPr="00A87816" w:rsidRDefault="00E45DBC">
            <w:pPr>
              <w:pStyle w:val="Compact"/>
              <w:rPr>
                <w:rFonts w:cs="Times New Roman"/>
              </w:rPr>
            </w:pPr>
            <w:r w:rsidRPr="00A87816">
              <w:rPr>
                <w:rFonts w:cs="Times New Roman"/>
              </w:rPr>
              <w:t>support</w:t>
            </w:r>
          </w:p>
        </w:tc>
        <w:tc>
          <w:tcPr>
            <w:tcW w:w="0" w:type="auto"/>
          </w:tcPr>
          <w:p w:rsidR="007812D1" w:rsidRPr="00A87816" w:rsidRDefault="007812D1">
            <w:pPr>
              <w:pStyle w:val="Compact"/>
              <w:rPr>
                <w:rFonts w:cs="Times New Roman"/>
              </w:rPr>
            </w:pPr>
          </w:p>
        </w:tc>
      </w:tr>
      <w:tr w:rsidR="007812D1" w:rsidRPr="00A87816" w:rsidTr="00243372">
        <w:tc>
          <w:tcPr>
            <w:tcW w:w="0" w:type="auto"/>
          </w:tcPr>
          <w:p w:rsidR="007812D1" w:rsidRPr="00A87816" w:rsidRDefault="00E45DBC">
            <w:pPr>
              <w:pStyle w:val="Compact"/>
              <w:rPr>
                <w:rFonts w:cs="Times New Roman"/>
              </w:rPr>
            </w:pPr>
            <w:del w:id="1101" w:author="陈定敏" w:date="2023-12-18T13:12:00Z">
              <w:r w:rsidRPr="00A87816" w:rsidDel="008B1C7E">
                <w:rPr>
                  <w:rFonts w:cs="Times New Roman"/>
                </w:rPr>
                <w:delText>B200-5.8G+T2</w:delText>
              </w:r>
            </w:del>
          </w:p>
        </w:tc>
        <w:tc>
          <w:tcPr>
            <w:tcW w:w="0" w:type="auto"/>
          </w:tcPr>
          <w:p w:rsidR="007812D1" w:rsidRPr="00A87816" w:rsidRDefault="00E45DBC">
            <w:pPr>
              <w:pStyle w:val="Compact"/>
              <w:rPr>
                <w:rFonts w:cs="Times New Roman"/>
              </w:rPr>
            </w:pPr>
            <w:del w:id="1102" w:author="陈定敏" w:date="2023-12-18T13:12:00Z">
              <w:r w:rsidRPr="00A87816" w:rsidDel="008B1C7E">
                <w:rPr>
                  <w:rFonts w:cs="Times New Roman"/>
                </w:rPr>
                <w:delText>support</w:delText>
              </w:r>
            </w:del>
          </w:p>
        </w:tc>
        <w:tc>
          <w:tcPr>
            <w:tcW w:w="0" w:type="auto"/>
          </w:tcPr>
          <w:p w:rsidR="007812D1" w:rsidRPr="00A87816" w:rsidRDefault="007812D1">
            <w:pPr>
              <w:pStyle w:val="Compact"/>
              <w:rPr>
                <w:rFonts w:cs="Times New Roman"/>
              </w:rPr>
            </w:pPr>
          </w:p>
        </w:tc>
      </w:tr>
    </w:tbl>
    <w:p w:rsidR="007812D1" w:rsidRPr="00A87816" w:rsidRDefault="00E45DBC" w:rsidP="00067B66">
      <w:pPr>
        <w:pStyle w:val="2"/>
      </w:pPr>
      <w:bookmarkStart w:id="1103" w:name="_Toc153615988"/>
      <w:bookmarkStart w:id="1104" w:name="异常处理"/>
      <w:bookmarkEnd w:id="1097"/>
      <w:bookmarkEnd w:id="1100"/>
      <w:r w:rsidRPr="00A87816">
        <w:t>Exception handling</w:t>
      </w:r>
      <w:bookmarkEnd w:id="1103"/>
    </w:p>
    <w:p w:rsidR="007812D1" w:rsidRPr="00A87816" w:rsidRDefault="00E45DBC" w:rsidP="00C97686">
      <w:pPr>
        <w:pStyle w:val="3"/>
        <w:numPr>
          <w:ilvl w:val="0"/>
          <w:numId w:val="27"/>
        </w:numPr>
      </w:pPr>
      <w:bookmarkStart w:id="1105" w:name="_Toc153615989"/>
      <w:bookmarkStart w:id="1106" w:name="wscmdapp收到数据异常"/>
      <w:r w:rsidRPr="00A87816">
        <w:t>WSCmdApp received data exception</w:t>
      </w:r>
      <w:bookmarkEnd w:id="1105"/>
    </w:p>
    <w:p w:rsidR="007812D1" w:rsidRPr="00A87816" w:rsidRDefault="00E45DBC">
      <w:pPr>
        <w:pStyle w:val="FirstParagraph"/>
        <w:rPr>
          <w:rFonts w:cs="Times New Roman"/>
        </w:rPr>
      </w:pPr>
      <w:r w:rsidRPr="00A87816">
        <w:rPr>
          <w:rFonts w:cs="Times New Roman"/>
        </w:rPr>
        <w:t>When WSCmdApp receives abnormal data, it will not handle it and return the following error message description.</w:t>
      </w:r>
    </w:p>
    <w:p w:rsidR="007812D1" w:rsidRPr="00A87816" w:rsidRDefault="00E45DBC">
      <w:pPr>
        <w:pStyle w:val="a0"/>
        <w:rPr>
          <w:rFonts w:cs="Times New Roman"/>
        </w:rPr>
      </w:pPr>
      <w:r w:rsidRPr="00A87816">
        <w:rPr>
          <w:rFonts w:cs="Times New Roman"/>
        </w:rPr>
        <w:t xml:space="preserve">Receive: </w:t>
      </w:r>
      <w:r w:rsidRPr="00A87816">
        <w:rPr>
          <w:rFonts w:cs="Times New Roman"/>
        </w:rPr>
        <w:br/>
        <w:t xml:space="preserve">fun: "error" //Function error </w:t>
      </w:r>
      <w:r w:rsidRPr="00A87816">
        <w:rPr>
          <w:rFonts w:cs="Times New Roman"/>
        </w:rPr>
        <w:br/>
        <w:t xml:space="preserve">baseId: //No such value </w:t>
      </w:r>
      <w:r w:rsidRPr="00A87816">
        <w:rPr>
          <w:rFonts w:cs="Times New Roman"/>
        </w:rPr>
        <w:br/>
      </w:r>
      <w:proofErr w:type="gramStart"/>
      <w:r w:rsidRPr="00A87816">
        <w:rPr>
          <w:rFonts w:cs="Times New Roman"/>
        </w:rPr>
        <w:t>infos:</w:t>
      </w:r>
      <w:proofErr w:type="gramEnd"/>
      <w:r w:rsidRPr="00A87816">
        <w:rPr>
          <w:rFonts w:cs="Times New Roman"/>
        </w:rPr>
        <w:t>{ "funId":"F0001","code":"10002"}//</w:t>
      </w:r>
    </w:p>
    <w:p w:rsidR="007812D1" w:rsidRPr="00A87816" w:rsidRDefault="00E45DBC">
      <w:pPr>
        <w:pStyle w:val="a0"/>
        <w:rPr>
          <w:rFonts w:cs="Times New Roman"/>
        </w:rPr>
      </w:pPr>
      <w:r w:rsidRPr="00A87816">
        <w:rPr>
          <w:rFonts w:cs="Times New Roman"/>
        </w:rPr>
        <w:t>Command example:</w:t>
      </w:r>
    </w:p>
    <w:p w:rsidR="007812D1" w:rsidRPr="00A87816" w:rsidRDefault="00E45DBC">
      <w:pPr>
        <w:pStyle w:val="SourceCode"/>
        <w:rPr>
          <w:rFonts w:cs="Times New Roman"/>
        </w:rPr>
      </w:pP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"error"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"infos"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"funId"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"F0001"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"code"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"10002"</w:t>
      </w:r>
      <w:r w:rsidRPr="00A87816">
        <w:rPr>
          <w:rFonts w:cs="Times New Roman"/>
        </w:rPr>
        <w:br/>
      </w:r>
      <w:r w:rsidRPr="00A87816">
        <w:rPr>
          <w:rStyle w:val="NormalTok"/>
          <w:rFonts w:ascii="Times New Roman" w:hAnsi="Times New Roman" w:cs="Times New Roman"/>
        </w:rPr>
        <w:t xml:space="preserve"> </w:t>
      </w:r>
      <w:r w:rsidRPr="00A87816">
        <w:rPr>
          <w:rStyle w:val="FunctionTok"/>
          <w:rFonts w:ascii="Times New Roman" w:hAnsi="Times New Roman" w:cs="Times New Roman"/>
        </w:rPr>
        <w:t>},</w:t>
      </w:r>
      <w:r w:rsidRPr="00A87816">
        <w:rPr>
          <w:rFonts w:cs="Times New Roman"/>
        </w:rPr>
        <w:br/>
      </w:r>
      <w:r w:rsidRPr="00A87816">
        <w:rPr>
          <w:rStyle w:val="NormalTok"/>
          <w:rFonts w:ascii="Times New Roman" w:hAnsi="Times New Roman" w:cs="Times New Roman"/>
        </w:rPr>
        <w:t xml:space="preserve"> </w:t>
      </w:r>
      <w:r w:rsidRPr="00A87816">
        <w:rPr>
          <w:rStyle w:val="DataTypeTok"/>
          <w:rFonts w:ascii="Times New Roman" w:hAnsi="Times New Roman" w:cs="Times New Roman"/>
        </w:rPr>
        <w:t xml:space="preserve">"packetTag" </w:t>
      </w:r>
      <w:r w:rsidRPr="00A87816">
        <w:rPr>
          <w:rStyle w:val="FunctionTok"/>
          <w:rFonts w:ascii="Times New Roman" w:hAnsi="Times New Roman" w:cs="Times New Roman"/>
        </w:rPr>
        <w:t>:</w:t>
      </w:r>
      <w:r w:rsidRPr="00A87816">
        <w:rPr>
          <w:rStyle w:val="NormalTok"/>
          <w:rFonts w:ascii="Times New Roman" w:hAnsi="Times New Roman" w:cs="Times New Roman"/>
        </w:rPr>
        <w:t xml:space="preserve"> </w:t>
      </w:r>
      <w:r w:rsidRPr="00A87816">
        <w:rPr>
          <w:rStyle w:val="StringTok"/>
          <w:rFonts w:ascii="Times New Roman" w:hAnsi="Times New Roman" w:cs="Times New Roman"/>
        </w:rPr>
        <w:t xml:space="preserve">"1" </w:t>
      </w:r>
      <w:r w:rsidRPr="00A87816">
        <w:rPr>
          <w:rFonts w:cs="Times New Roman"/>
        </w:rPr>
        <w:br/>
      </w:r>
      <w:r w:rsidRPr="00A87816">
        <w:rPr>
          <w:rStyle w:val="FunctionTok"/>
          <w:rFonts w:ascii="Times New Roman" w:hAnsi="Times New Roman" w:cs="Times New Roman"/>
        </w:rPr>
        <w:t>}</w:t>
      </w: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816"/>
        <w:gridCol w:w="8040"/>
      </w:tblGrid>
      <w:tr w:rsidR="007812D1" w:rsidRPr="00A87816" w:rsidTr="00243372">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code</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meaning</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10001</w:t>
            </w:r>
          </w:p>
        </w:tc>
        <w:tc>
          <w:tcPr>
            <w:tcW w:w="0" w:type="auto"/>
          </w:tcPr>
          <w:p w:rsidR="007812D1" w:rsidRPr="00A87816" w:rsidRDefault="00E45DBC">
            <w:pPr>
              <w:pStyle w:val="Compact"/>
              <w:rPr>
                <w:rFonts w:cs="Times New Roman"/>
              </w:rPr>
            </w:pPr>
            <w:r w:rsidRPr="00A87816">
              <w:rPr>
                <w:rFonts w:cs="Times New Roman"/>
              </w:rPr>
              <w:t>JSON data that cannot be parsed correctly</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10002</w:t>
            </w:r>
          </w:p>
        </w:tc>
        <w:tc>
          <w:tcPr>
            <w:tcW w:w="0" w:type="auto"/>
          </w:tcPr>
          <w:p w:rsidR="007812D1" w:rsidRPr="00A87816" w:rsidRDefault="00E45DBC">
            <w:pPr>
              <w:pStyle w:val="Compact"/>
              <w:rPr>
                <w:rFonts w:cs="Times New Roman"/>
              </w:rPr>
            </w:pPr>
            <w:r w:rsidRPr="00A87816">
              <w:rPr>
                <w:rFonts w:cs="Times New Roman"/>
              </w:rPr>
              <w:t>Parsing JSON errors</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20001</w:t>
            </w:r>
          </w:p>
        </w:tc>
        <w:tc>
          <w:tcPr>
            <w:tcW w:w="0" w:type="auto"/>
          </w:tcPr>
          <w:p w:rsidR="007812D1" w:rsidRPr="00A87816" w:rsidRDefault="00E45DBC">
            <w:pPr>
              <w:pStyle w:val="Compact"/>
              <w:rPr>
                <w:rFonts w:cs="Times New Roman"/>
              </w:rPr>
            </w:pPr>
            <w:r w:rsidRPr="00A87816">
              <w:rPr>
                <w:rFonts w:cs="Times New Roman"/>
              </w:rPr>
              <w:t>Base station not connected</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20002</w:t>
            </w:r>
          </w:p>
        </w:tc>
        <w:tc>
          <w:tcPr>
            <w:tcW w:w="0" w:type="auto"/>
          </w:tcPr>
          <w:p w:rsidR="007812D1" w:rsidRPr="00A87816" w:rsidRDefault="00E45DBC">
            <w:pPr>
              <w:pStyle w:val="Compact"/>
              <w:rPr>
                <w:rFonts w:cs="Times New Roman"/>
              </w:rPr>
            </w:pPr>
            <w:r w:rsidRPr="00A87816">
              <w:rPr>
                <w:rFonts w:cs="Times New Roman"/>
              </w:rPr>
              <w:t>Function not supported</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lastRenderedPageBreak/>
              <w:t>20003</w:t>
            </w:r>
          </w:p>
        </w:tc>
        <w:tc>
          <w:tcPr>
            <w:tcW w:w="0" w:type="auto"/>
          </w:tcPr>
          <w:p w:rsidR="007812D1" w:rsidRPr="00A87816" w:rsidRDefault="00E45DBC">
            <w:pPr>
              <w:pStyle w:val="Compact"/>
              <w:rPr>
                <w:rFonts w:cs="Times New Roman"/>
              </w:rPr>
            </w:pPr>
            <w:r w:rsidRPr="00A87816">
              <w:rPr>
                <w:rFonts w:cs="Times New Roman"/>
              </w:rPr>
              <w:t>The base station ID is a negative number. The application does not need to pass the ID. The default is 0.</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20004</w:t>
            </w:r>
          </w:p>
        </w:tc>
        <w:tc>
          <w:tcPr>
            <w:tcW w:w="0" w:type="auto"/>
          </w:tcPr>
          <w:p w:rsidR="007812D1" w:rsidRPr="00A87816" w:rsidRDefault="00E45DBC">
            <w:pPr>
              <w:pStyle w:val="Compact"/>
              <w:rPr>
                <w:rFonts w:cs="Times New Roman"/>
              </w:rPr>
            </w:pPr>
            <w:r w:rsidRPr="00A87816">
              <w:rPr>
                <w:rFonts w:cs="Times New Roman"/>
              </w:rPr>
              <w:t>Parameter error</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20005</w:t>
            </w:r>
          </w:p>
        </w:tc>
        <w:tc>
          <w:tcPr>
            <w:tcW w:w="0" w:type="auto"/>
          </w:tcPr>
          <w:p w:rsidR="007812D1" w:rsidRPr="00A87816" w:rsidRDefault="00E45DBC">
            <w:pPr>
              <w:pStyle w:val="Compact"/>
              <w:rPr>
                <w:rFonts w:cs="Times New Roman"/>
              </w:rPr>
            </w:pPr>
            <w:r w:rsidRPr="00A87816">
              <w:rPr>
                <w:rFonts w:cs="Times New Roman"/>
              </w:rPr>
              <w:t>Base station busy</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30001</w:t>
            </w:r>
          </w:p>
        </w:tc>
        <w:tc>
          <w:tcPr>
            <w:tcW w:w="0" w:type="auto"/>
          </w:tcPr>
          <w:p w:rsidR="007812D1" w:rsidRPr="00A87816" w:rsidRDefault="00E45DBC">
            <w:pPr>
              <w:pStyle w:val="Compact"/>
              <w:rPr>
                <w:rFonts w:cs="Times New Roman"/>
              </w:rPr>
            </w:pPr>
            <w:r w:rsidRPr="00A87816">
              <w:rPr>
                <w:rFonts w:cs="Times New Roman"/>
              </w:rPr>
              <w:t>The corresponding SN cannot be found</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40001</w:t>
            </w:r>
          </w:p>
        </w:tc>
        <w:tc>
          <w:tcPr>
            <w:tcW w:w="0" w:type="auto"/>
          </w:tcPr>
          <w:p w:rsidR="007812D1" w:rsidRPr="00A87816" w:rsidRDefault="00E45DBC">
            <w:pPr>
              <w:pStyle w:val="Compact"/>
              <w:rPr>
                <w:rFonts w:cs="Times New Roman"/>
              </w:rPr>
            </w:pPr>
            <w:r w:rsidRPr="00A87816">
              <w:rPr>
                <w:rFonts w:cs="Times New Roman"/>
              </w:rPr>
              <w:t>The upgrade function can only support one base station online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50001</w:t>
            </w:r>
          </w:p>
        </w:tc>
        <w:tc>
          <w:tcPr>
            <w:tcW w:w="0" w:type="auto"/>
          </w:tcPr>
          <w:p w:rsidR="007812D1" w:rsidRPr="00A87816" w:rsidRDefault="00BD4E76" w:rsidP="00BD4E76">
            <w:pPr>
              <w:pStyle w:val="Compact"/>
              <w:rPr>
                <w:rFonts w:cs="Times New Roman"/>
              </w:rPr>
            </w:pPr>
            <w:r>
              <w:rPr>
                <w:rFonts w:cs="Times New Roman"/>
              </w:rPr>
              <w:t>B</w:t>
            </w:r>
            <w:r w:rsidR="00E45DBC" w:rsidRPr="00A87816">
              <w:rPr>
                <w:rFonts w:cs="Times New Roman"/>
              </w:rPr>
              <w:t>ase station ID</w:t>
            </w:r>
            <w:r>
              <w:rPr>
                <w:rFonts w:cs="Times New Roman"/>
              </w:rPr>
              <w:t xml:space="preserve"> </w:t>
            </w:r>
            <w:r w:rsidRPr="00A87816">
              <w:rPr>
                <w:rFonts w:cs="Times New Roman"/>
              </w:rPr>
              <w:t xml:space="preserve">must </w:t>
            </w:r>
            <w:r>
              <w:rPr>
                <w:rFonts w:cs="Times New Roman"/>
              </w:rPr>
              <w:t>be specified for this function</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60001</w:t>
            </w:r>
          </w:p>
        </w:tc>
        <w:tc>
          <w:tcPr>
            <w:tcW w:w="0" w:type="auto"/>
          </w:tcPr>
          <w:p w:rsidR="007812D1" w:rsidRPr="00A87816" w:rsidRDefault="00BD4E76">
            <w:pPr>
              <w:pStyle w:val="Compact"/>
              <w:rPr>
                <w:rFonts w:cs="Times New Roman"/>
              </w:rPr>
            </w:pPr>
            <w:r>
              <w:rPr>
                <w:rFonts w:cs="Times New Roman"/>
              </w:rPr>
              <w:t>K</w:t>
            </w:r>
            <w:r w:rsidR="00480E5B">
              <w:rPr>
                <w:rFonts w:cs="Times New Roman"/>
              </w:rPr>
              <w:t>eypad</w:t>
            </w:r>
            <w:r w:rsidR="00E45DBC" w:rsidRPr="00A87816">
              <w:rPr>
                <w:rFonts w:cs="Times New Roman"/>
              </w:rPr>
              <w:t xml:space="preserve"> SN</w:t>
            </w:r>
            <w:r>
              <w:rPr>
                <w:rFonts w:cs="Times New Roman"/>
              </w:rPr>
              <w:t xml:space="preserve"> </w:t>
            </w:r>
            <w:r w:rsidRPr="00A87816">
              <w:rPr>
                <w:rFonts w:cs="Times New Roman"/>
              </w:rPr>
              <w:t xml:space="preserve">must </w:t>
            </w:r>
            <w:r>
              <w:rPr>
                <w:rFonts w:cs="Times New Roman"/>
              </w:rPr>
              <w:t>be specified for this function</w:t>
            </w:r>
          </w:p>
        </w:tc>
      </w:tr>
    </w:tbl>
    <w:p w:rsidR="007812D1" w:rsidRDefault="007812D1">
      <w:pPr>
        <w:rPr>
          <w:rFonts w:cs="Times New Roman"/>
          <w:lang w:eastAsia="zh-CN"/>
        </w:rPr>
      </w:pPr>
    </w:p>
    <w:p w:rsidR="00243372" w:rsidRPr="00A87816" w:rsidRDefault="00243372">
      <w:pPr>
        <w:rPr>
          <w:rFonts w:cs="Times New Roman"/>
          <w:lang w:eastAsia="zh-CN"/>
        </w:rPr>
      </w:pPr>
    </w:p>
    <w:tbl>
      <w:tblPr>
        <w:tblStyle w:v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830"/>
        <w:gridCol w:w="8026"/>
      </w:tblGrid>
      <w:tr w:rsidR="007812D1" w:rsidRPr="00A87816" w:rsidTr="00243372">
        <w:trPr>
          <w:cnfStyle w:val="100000000000" w:firstRow="1" w:lastRow="0" w:firstColumn="0" w:lastColumn="0" w:oddVBand="0" w:evenVBand="0" w:oddHBand="0" w:evenHBand="0" w:firstRowFirstColumn="0" w:firstRowLastColumn="0" w:lastRowFirstColumn="0" w:lastRowLastColumn="0"/>
          <w:tblHeader/>
        </w:trPr>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funId</w:t>
            </w:r>
          </w:p>
        </w:tc>
        <w:tc>
          <w:tcPr>
            <w:tcW w:w="0" w:type="auto"/>
            <w:tcBorders>
              <w:bottom w:val="none" w:sz="0" w:space="0" w:color="auto"/>
            </w:tcBorders>
          </w:tcPr>
          <w:p w:rsidR="007812D1" w:rsidRPr="00A87816" w:rsidRDefault="00E45DBC">
            <w:pPr>
              <w:pStyle w:val="Compact"/>
              <w:rPr>
                <w:rFonts w:cs="Times New Roman"/>
              </w:rPr>
            </w:pPr>
            <w:r w:rsidRPr="00A87816">
              <w:rPr>
                <w:rFonts w:cs="Times New Roman"/>
                <w:b/>
                <w:bCs/>
              </w:rPr>
              <w:t>meaning</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F0001</w:t>
            </w:r>
          </w:p>
        </w:tc>
        <w:tc>
          <w:tcPr>
            <w:tcW w:w="0" w:type="auto"/>
          </w:tcPr>
          <w:p w:rsidR="007812D1" w:rsidRPr="00A87816" w:rsidRDefault="00E45DBC">
            <w:pPr>
              <w:pStyle w:val="Compact"/>
              <w:rPr>
                <w:rFonts w:cs="Times New Roman"/>
              </w:rPr>
            </w:pPr>
            <w:r w:rsidRPr="00A87816">
              <w:rPr>
                <w:rFonts w:cs="Times New Roman"/>
              </w:rPr>
              <w:t>Base station not connected</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F0002</w:t>
            </w:r>
          </w:p>
        </w:tc>
        <w:tc>
          <w:tcPr>
            <w:tcW w:w="0" w:type="auto"/>
          </w:tcPr>
          <w:p w:rsidR="007812D1" w:rsidRPr="00A87816" w:rsidRDefault="00E45DBC">
            <w:pPr>
              <w:pStyle w:val="Compact"/>
              <w:rPr>
                <w:rFonts w:cs="Times New Roman"/>
              </w:rPr>
            </w:pPr>
            <w:r w:rsidRPr="00A87816">
              <w:rPr>
                <w:rFonts w:cs="Times New Roman"/>
              </w:rPr>
              <w:t>Read base station channel</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F0003</w:t>
            </w:r>
          </w:p>
        </w:tc>
        <w:tc>
          <w:tcPr>
            <w:tcW w:w="0" w:type="auto"/>
          </w:tcPr>
          <w:p w:rsidR="007812D1" w:rsidRPr="00A87816" w:rsidRDefault="00E45DBC">
            <w:pPr>
              <w:pStyle w:val="Compact"/>
              <w:rPr>
                <w:rFonts w:cs="Times New Roman"/>
              </w:rPr>
            </w:pPr>
            <w:r w:rsidRPr="00A87816">
              <w:rPr>
                <w:rFonts w:cs="Times New Roman"/>
              </w:rPr>
              <w:t>Write base station channel</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F0004</w:t>
            </w:r>
          </w:p>
        </w:tc>
        <w:tc>
          <w:tcPr>
            <w:tcW w:w="0" w:type="auto"/>
          </w:tcPr>
          <w:p w:rsidR="007812D1" w:rsidRPr="00A87816" w:rsidRDefault="00E45DBC">
            <w:pPr>
              <w:pStyle w:val="Compact"/>
              <w:rPr>
                <w:rFonts w:cs="Times New Roman"/>
              </w:rPr>
            </w:pPr>
            <w:r w:rsidRPr="00A87816">
              <w:rPr>
                <w:rFonts w:cs="Times New Roman"/>
              </w:rPr>
              <w:t>Read base station baseId, channel, RF power level</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F0005</w:t>
            </w:r>
          </w:p>
        </w:tc>
        <w:tc>
          <w:tcPr>
            <w:tcW w:w="0" w:type="auto"/>
          </w:tcPr>
          <w:p w:rsidR="007812D1" w:rsidRPr="00A87816" w:rsidRDefault="00E45DBC">
            <w:pPr>
              <w:pStyle w:val="Compact"/>
              <w:rPr>
                <w:rFonts w:cs="Times New Roman"/>
              </w:rPr>
            </w:pPr>
            <w:r w:rsidRPr="00A87816">
              <w:rPr>
                <w:rFonts w:cs="Times New Roman"/>
              </w:rPr>
              <w:t>Write base station baseId</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F0006</w:t>
            </w:r>
          </w:p>
        </w:tc>
        <w:tc>
          <w:tcPr>
            <w:tcW w:w="0" w:type="auto"/>
          </w:tcPr>
          <w:p w:rsidR="007812D1" w:rsidRPr="00A87816" w:rsidRDefault="00E45DBC">
            <w:pPr>
              <w:pStyle w:val="Compact"/>
              <w:rPr>
                <w:rFonts w:cs="Times New Roman"/>
              </w:rPr>
            </w:pPr>
            <w:r w:rsidRPr="00A87816">
              <w:rPr>
                <w:rFonts w:cs="Times New Roman"/>
              </w:rPr>
              <w:t>Read base station name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F0007</w:t>
            </w:r>
          </w:p>
        </w:tc>
        <w:tc>
          <w:tcPr>
            <w:tcW w:w="0" w:type="auto"/>
          </w:tcPr>
          <w:p w:rsidR="007812D1" w:rsidRPr="00A87816" w:rsidRDefault="00E45DBC">
            <w:pPr>
              <w:pStyle w:val="Compact"/>
              <w:rPr>
                <w:rFonts w:cs="Times New Roman"/>
              </w:rPr>
            </w:pPr>
            <w:r w:rsidRPr="00A87816">
              <w:rPr>
                <w:rFonts w:cs="Times New Roman"/>
              </w:rPr>
              <w:t>Write base station name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F0008</w:t>
            </w:r>
          </w:p>
        </w:tc>
        <w:tc>
          <w:tcPr>
            <w:tcW w:w="0" w:type="auto"/>
          </w:tcPr>
          <w:p w:rsidR="007812D1" w:rsidRPr="00A87816" w:rsidRDefault="00E45DBC">
            <w:pPr>
              <w:pStyle w:val="Compact"/>
              <w:rPr>
                <w:rFonts w:cs="Times New Roman"/>
              </w:rPr>
            </w:pPr>
            <w:r w:rsidRPr="00A87816">
              <w:rPr>
                <w:rFonts w:cs="Times New Roman"/>
              </w:rPr>
              <w:t>Read</w:t>
            </w:r>
            <w:r w:rsidR="00480E5B">
              <w:rPr>
                <w:rFonts w:cs="Times New Roman"/>
              </w:rPr>
              <w:t xml:space="preserve"> keypad</w:t>
            </w:r>
            <w:r w:rsidRPr="00A87816">
              <w:rPr>
                <w:rFonts w:cs="Times New Roman"/>
              </w:rPr>
              <w:t xml:space="preserve"> shutdown time level</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F0009</w:t>
            </w:r>
          </w:p>
        </w:tc>
        <w:tc>
          <w:tcPr>
            <w:tcW w:w="0" w:type="auto"/>
          </w:tcPr>
          <w:p w:rsidR="007812D1" w:rsidRPr="00A87816" w:rsidRDefault="00E45DBC">
            <w:pPr>
              <w:pStyle w:val="Compact"/>
              <w:rPr>
                <w:rFonts w:cs="Times New Roman"/>
              </w:rPr>
            </w:pPr>
            <w:r w:rsidRPr="00A87816">
              <w:rPr>
                <w:rFonts w:cs="Times New Roman"/>
              </w:rPr>
              <w:t>Write</w:t>
            </w:r>
            <w:r w:rsidR="00480E5B">
              <w:rPr>
                <w:rFonts w:cs="Times New Roman"/>
              </w:rPr>
              <w:t xml:space="preserve"> keypad</w:t>
            </w:r>
            <w:r w:rsidRPr="00A87816">
              <w:rPr>
                <w:rFonts w:cs="Times New Roman"/>
              </w:rPr>
              <w:t xml:space="preserve"> shutdown time level</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F0010</w:t>
            </w:r>
          </w:p>
        </w:tc>
        <w:tc>
          <w:tcPr>
            <w:tcW w:w="0" w:type="auto"/>
          </w:tcPr>
          <w:p w:rsidR="007812D1" w:rsidRPr="00A87816" w:rsidRDefault="00E45DBC">
            <w:pPr>
              <w:pStyle w:val="Compact"/>
              <w:rPr>
                <w:rFonts w:cs="Times New Roman"/>
              </w:rPr>
            </w:pPr>
            <w:r w:rsidRPr="00A87816">
              <w:rPr>
                <w:rFonts w:cs="Times New Roman"/>
              </w:rPr>
              <w:t xml:space="preserve">Read base station </w:t>
            </w:r>
            <w:r w:rsidR="00BD4E76">
              <w:rPr>
                <w:rFonts w:cs="Times New Roman"/>
              </w:rPr>
              <w:t>match&amp;</w:t>
            </w:r>
            <w:r w:rsidRPr="00A87816">
              <w:rPr>
                <w:rFonts w:cs="Times New Roman"/>
              </w:rPr>
              <w:t>pairing code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F0011</w:t>
            </w:r>
          </w:p>
        </w:tc>
        <w:tc>
          <w:tcPr>
            <w:tcW w:w="0" w:type="auto"/>
          </w:tcPr>
          <w:p w:rsidR="007812D1" w:rsidRPr="00A87816" w:rsidRDefault="00E45DBC">
            <w:pPr>
              <w:pStyle w:val="Compact"/>
              <w:rPr>
                <w:rFonts w:cs="Times New Roman"/>
              </w:rPr>
            </w:pPr>
            <w:r w:rsidRPr="00A87816">
              <w:rPr>
                <w:rFonts w:cs="Times New Roman"/>
              </w:rPr>
              <w:t xml:space="preserve">Write base station </w:t>
            </w:r>
            <w:r w:rsidR="00BD4E76">
              <w:rPr>
                <w:rFonts w:cs="Times New Roman"/>
              </w:rPr>
              <w:t>match&amp;</w:t>
            </w:r>
            <w:r w:rsidRPr="00A87816">
              <w:rPr>
                <w:rFonts w:cs="Times New Roman"/>
              </w:rPr>
              <w:t>pairing code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F0012</w:t>
            </w:r>
          </w:p>
        </w:tc>
        <w:tc>
          <w:tcPr>
            <w:tcW w:w="0" w:type="auto"/>
          </w:tcPr>
          <w:p w:rsidR="007812D1" w:rsidRPr="00A87816" w:rsidRDefault="00E45DBC">
            <w:pPr>
              <w:pStyle w:val="Compact"/>
              <w:rPr>
                <w:rFonts w:cs="Times New Roman"/>
              </w:rPr>
            </w:pPr>
            <w:r w:rsidRPr="00A87816">
              <w:rPr>
                <w:rFonts w:cs="Times New Roman"/>
              </w:rPr>
              <w:t>Read base station serial number</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F0013</w:t>
            </w:r>
          </w:p>
        </w:tc>
        <w:tc>
          <w:tcPr>
            <w:tcW w:w="0" w:type="auto"/>
          </w:tcPr>
          <w:p w:rsidR="007812D1" w:rsidRPr="00A87816" w:rsidRDefault="00E45DBC">
            <w:pPr>
              <w:pStyle w:val="Compact"/>
              <w:rPr>
                <w:rFonts w:cs="Times New Roman"/>
              </w:rPr>
            </w:pPr>
            <w:r w:rsidRPr="00A87816">
              <w:rPr>
                <w:rFonts w:cs="Times New Roman"/>
              </w:rPr>
              <w:t>Write base station serial number</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F0014</w:t>
            </w:r>
          </w:p>
        </w:tc>
        <w:tc>
          <w:tcPr>
            <w:tcW w:w="0" w:type="auto"/>
          </w:tcPr>
          <w:p w:rsidR="007812D1" w:rsidRPr="00A87816" w:rsidRDefault="00E45DBC">
            <w:pPr>
              <w:pStyle w:val="Compact"/>
              <w:rPr>
                <w:rFonts w:cs="Times New Roman"/>
              </w:rPr>
            </w:pPr>
            <w:r w:rsidRPr="00A87816">
              <w:rPr>
                <w:rFonts w:cs="Times New Roman"/>
              </w:rPr>
              <w:t>Read the base station model, hardware version, software version, and device SN number</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F0015</w:t>
            </w:r>
          </w:p>
        </w:tc>
        <w:tc>
          <w:tcPr>
            <w:tcW w:w="0" w:type="auto"/>
          </w:tcPr>
          <w:p w:rsidR="007812D1" w:rsidRPr="00A87816" w:rsidRDefault="00E45DBC">
            <w:pPr>
              <w:pStyle w:val="Compact"/>
              <w:rPr>
                <w:rFonts w:cs="Times New Roman"/>
              </w:rPr>
            </w:pPr>
            <w:r w:rsidRPr="00A87816">
              <w:rPr>
                <w:rFonts w:cs="Times New Roman"/>
              </w:rPr>
              <w:t>Write base station hardware version</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F0016</w:t>
            </w:r>
          </w:p>
        </w:tc>
        <w:tc>
          <w:tcPr>
            <w:tcW w:w="0" w:type="auto"/>
          </w:tcPr>
          <w:p w:rsidR="007812D1" w:rsidRPr="00A87816" w:rsidRDefault="00E45DBC">
            <w:pPr>
              <w:pStyle w:val="Compact"/>
              <w:rPr>
                <w:rFonts w:cs="Times New Roman"/>
              </w:rPr>
            </w:pPr>
            <w:r w:rsidRPr="00A87816">
              <w:rPr>
                <w:rFonts w:cs="Times New Roman"/>
              </w:rPr>
              <w:t>Read base station type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F0017</w:t>
            </w:r>
          </w:p>
        </w:tc>
        <w:tc>
          <w:tcPr>
            <w:tcW w:w="0" w:type="auto"/>
          </w:tcPr>
          <w:p w:rsidR="007812D1" w:rsidRPr="00A87816" w:rsidRDefault="00E45DBC">
            <w:pPr>
              <w:pStyle w:val="Compact"/>
              <w:rPr>
                <w:rFonts w:cs="Times New Roman"/>
              </w:rPr>
            </w:pPr>
            <w:r w:rsidRPr="00A87816">
              <w:rPr>
                <w:rFonts w:cs="Times New Roman"/>
              </w:rPr>
              <w:t>Write base station type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F0018</w:t>
            </w:r>
          </w:p>
        </w:tc>
        <w:tc>
          <w:tcPr>
            <w:tcW w:w="0" w:type="auto"/>
          </w:tcPr>
          <w:p w:rsidR="007812D1" w:rsidRPr="00A87816" w:rsidRDefault="00E45DBC">
            <w:pPr>
              <w:pStyle w:val="Compact"/>
              <w:rPr>
                <w:rFonts w:cs="Times New Roman"/>
              </w:rPr>
            </w:pPr>
            <w:r w:rsidRPr="00A87816">
              <w:rPr>
                <w:rFonts w:cs="Times New Roman"/>
              </w:rPr>
              <w:t>Read the base station</w:t>
            </w:r>
            <w:r w:rsidR="00480E5B">
              <w:rPr>
                <w:rFonts w:cs="Times New Roman"/>
              </w:rPr>
              <w:t xml:space="preserve"> keypad</w:t>
            </w:r>
            <w:r w:rsidRPr="00A87816">
              <w:rPr>
                <w:rFonts w:cs="Times New Roman"/>
              </w:rPr>
              <w:t xml:space="preserve"> capacity and Lock</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F0019</w:t>
            </w:r>
          </w:p>
        </w:tc>
        <w:tc>
          <w:tcPr>
            <w:tcW w:w="0" w:type="auto"/>
          </w:tcPr>
          <w:p w:rsidR="007812D1" w:rsidRPr="00A87816" w:rsidRDefault="00E45DBC">
            <w:pPr>
              <w:pStyle w:val="Compact"/>
              <w:rPr>
                <w:rFonts w:cs="Times New Roman"/>
              </w:rPr>
            </w:pPr>
            <w:r w:rsidRPr="00A87816">
              <w:rPr>
                <w:rFonts w:cs="Times New Roman"/>
              </w:rPr>
              <w:t>Write base station</w:t>
            </w:r>
            <w:r w:rsidR="00480E5B">
              <w:rPr>
                <w:rFonts w:cs="Times New Roman"/>
              </w:rPr>
              <w:t xml:space="preserve"> keypad</w:t>
            </w:r>
            <w:r w:rsidRPr="00A87816">
              <w:rPr>
                <w:rFonts w:cs="Times New Roman"/>
              </w:rPr>
              <w:t xml:space="preserve"> capacity and Lock</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F0020</w:t>
            </w:r>
          </w:p>
        </w:tc>
        <w:tc>
          <w:tcPr>
            <w:tcW w:w="0" w:type="auto"/>
          </w:tcPr>
          <w:p w:rsidR="007812D1" w:rsidRPr="00A87816" w:rsidRDefault="00E45DBC">
            <w:pPr>
              <w:pStyle w:val="Compact"/>
              <w:rPr>
                <w:rFonts w:cs="Times New Roman"/>
              </w:rPr>
            </w:pPr>
            <w:r w:rsidRPr="00A87816">
              <w:rPr>
                <w:rFonts w:cs="Times New Roman"/>
              </w:rPr>
              <w:t>Read manual access to return online information</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F0021</w:t>
            </w:r>
          </w:p>
        </w:tc>
        <w:tc>
          <w:tcPr>
            <w:tcW w:w="0" w:type="auto"/>
          </w:tcPr>
          <w:p w:rsidR="007812D1" w:rsidRPr="00A87816" w:rsidRDefault="00E45DBC">
            <w:pPr>
              <w:pStyle w:val="Compact"/>
              <w:rPr>
                <w:rFonts w:cs="Times New Roman"/>
              </w:rPr>
            </w:pPr>
            <w:r w:rsidRPr="00A87816">
              <w:rPr>
                <w:rFonts w:cs="Times New Roman"/>
              </w:rPr>
              <w:t>Write to manually obtain and return online information</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F0022</w:t>
            </w:r>
          </w:p>
        </w:tc>
        <w:tc>
          <w:tcPr>
            <w:tcW w:w="0" w:type="auto"/>
          </w:tcPr>
          <w:p w:rsidR="007812D1" w:rsidRPr="00A87816" w:rsidRDefault="00E45DBC">
            <w:pPr>
              <w:pStyle w:val="Compact"/>
              <w:rPr>
                <w:rFonts w:cs="Times New Roman"/>
              </w:rPr>
            </w:pPr>
            <w:r w:rsidRPr="00A87816">
              <w:rPr>
                <w:rFonts w:cs="Times New Roman"/>
              </w:rPr>
              <w:t>Read base station equipment RF power</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lastRenderedPageBreak/>
              <w:t>F0023</w:t>
            </w:r>
          </w:p>
        </w:tc>
        <w:tc>
          <w:tcPr>
            <w:tcW w:w="0" w:type="auto"/>
          </w:tcPr>
          <w:p w:rsidR="007812D1" w:rsidRPr="00A87816" w:rsidRDefault="00E45DBC">
            <w:pPr>
              <w:pStyle w:val="Compact"/>
              <w:rPr>
                <w:rFonts w:cs="Times New Roman"/>
              </w:rPr>
            </w:pPr>
            <w:r w:rsidRPr="00A87816">
              <w:rPr>
                <w:rFonts w:cs="Times New Roman"/>
              </w:rPr>
              <w:t>Write base station equipment RF power</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F0024</w:t>
            </w:r>
          </w:p>
        </w:tc>
        <w:tc>
          <w:tcPr>
            <w:tcW w:w="0" w:type="auto"/>
          </w:tcPr>
          <w:p w:rsidR="007812D1" w:rsidRPr="00A87816" w:rsidRDefault="00E45DBC">
            <w:pPr>
              <w:pStyle w:val="Compact"/>
              <w:rPr>
                <w:rFonts w:cs="Times New Roman"/>
              </w:rPr>
            </w:pPr>
            <w:r w:rsidRPr="00A87816">
              <w:rPr>
                <w:rFonts w:cs="Times New Roman"/>
              </w:rPr>
              <w:t>Base station device pairing mode or base station name (customized)</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F0025</w:t>
            </w:r>
          </w:p>
        </w:tc>
        <w:tc>
          <w:tcPr>
            <w:tcW w:w="0" w:type="auto"/>
          </w:tcPr>
          <w:p w:rsidR="007812D1" w:rsidRPr="00A87816" w:rsidRDefault="00E45DBC">
            <w:pPr>
              <w:pStyle w:val="Compact"/>
              <w:rPr>
                <w:rFonts w:cs="Times New Roman"/>
              </w:rPr>
            </w:pPr>
            <w:r w:rsidRPr="00A87816">
              <w:rPr>
                <w:rFonts w:cs="Times New Roman"/>
              </w:rPr>
              <w:t>Base station equipment firmware upgrade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F0026</w:t>
            </w:r>
          </w:p>
        </w:tc>
        <w:tc>
          <w:tcPr>
            <w:tcW w:w="0" w:type="auto"/>
          </w:tcPr>
          <w:p w:rsidR="007812D1" w:rsidRPr="00A87816" w:rsidRDefault="00E45DBC">
            <w:pPr>
              <w:pStyle w:val="Compact"/>
              <w:rPr>
                <w:rFonts w:cs="Times New Roman"/>
              </w:rPr>
            </w:pPr>
            <w:r w:rsidRPr="00A87816">
              <w:rPr>
                <w:rFonts w:cs="Times New Roman"/>
              </w:rPr>
              <w:t>Read base station fast pairing low power mode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F0027</w:t>
            </w:r>
          </w:p>
        </w:tc>
        <w:tc>
          <w:tcPr>
            <w:tcW w:w="0" w:type="auto"/>
          </w:tcPr>
          <w:p w:rsidR="007812D1" w:rsidRPr="00A87816" w:rsidRDefault="00E45DBC">
            <w:pPr>
              <w:pStyle w:val="Compact"/>
              <w:rPr>
                <w:rFonts w:cs="Times New Roman"/>
              </w:rPr>
            </w:pPr>
            <w:r w:rsidRPr="00A87816">
              <w:rPr>
                <w:rFonts w:cs="Times New Roman"/>
              </w:rPr>
              <w:t>Write base station fast pairing low power mode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F0028</w:t>
            </w:r>
          </w:p>
        </w:tc>
        <w:tc>
          <w:tcPr>
            <w:tcW w:w="0" w:type="auto"/>
          </w:tcPr>
          <w:p w:rsidR="007812D1" w:rsidRPr="00A87816" w:rsidRDefault="00E45DBC">
            <w:pPr>
              <w:pStyle w:val="Compact"/>
              <w:rPr>
                <w:rFonts w:cs="Times New Roman"/>
              </w:rPr>
            </w:pPr>
            <w:r w:rsidRPr="00A87816">
              <w:rPr>
                <w:rFonts w:cs="Times New Roman"/>
              </w:rPr>
              <w:t>Read</w:t>
            </w:r>
            <w:r w:rsidR="00480E5B">
              <w:rPr>
                <w:rFonts w:cs="Times New Roman"/>
              </w:rPr>
              <w:t xml:space="preserve"> keypad</w:t>
            </w:r>
            <w:r w:rsidRPr="00A87816">
              <w:rPr>
                <w:rFonts w:cs="Times New Roman"/>
              </w:rPr>
              <w:t xml:space="preserve"> login menu display allowed [S6 applicable]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F0029</w:t>
            </w:r>
          </w:p>
        </w:tc>
        <w:tc>
          <w:tcPr>
            <w:tcW w:w="0" w:type="auto"/>
          </w:tcPr>
          <w:p w:rsidR="007812D1" w:rsidRPr="00A87816" w:rsidRDefault="00E45DBC">
            <w:pPr>
              <w:pStyle w:val="Compact"/>
              <w:rPr>
                <w:rFonts w:cs="Times New Roman"/>
              </w:rPr>
            </w:pPr>
            <w:r w:rsidRPr="00A87816">
              <w:rPr>
                <w:rFonts w:cs="Times New Roman"/>
              </w:rPr>
              <w:t>Write</w:t>
            </w:r>
            <w:r w:rsidR="00480E5B">
              <w:rPr>
                <w:rFonts w:cs="Times New Roman"/>
              </w:rPr>
              <w:t xml:space="preserve"> keypad</w:t>
            </w:r>
            <w:r w:rsidRPr="00A87816">
              <w:rPr>
                <w:rFonts w:cs="Times New Roman"/>
              </w:rPr>
              <w:t xml:space="preserve"> login menu display allowed [S6 applicable]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F0030</w:t>
            </w:r>
          </w:p>
        </w:tc>
        <w:tc>
          <w:tcPr>
            <w:tcW w:w="0" w:type="auto"/>
          </w:tcPr>
          <w:p w:rsidR="007812D1" w:rsidRPr="00A87816" w:rsidRDefault="00E45DBC">
            <w:pPr>
              <w:pStyle w:val="Compact"/>
              <w:rPr>
                <w:rFonts w:cs="Times New Roman"/>
              </w:rPr>
            </w:pPr>
            <w:r w:rsidRPr="00A87816">
              <w:rPr>
                <w:rFonts w:cs="Times New Roman"/>
              </w:rPr>
              <w:t>Read</w:t>
            </w:r>
            <w:r w:rsidR="00480E5B">
              <w:rPr>
                <w:rFonts w:cs="Times New Roman"/>
              </w:rPr>
              <w:t xml:space="preserve"> keypad</w:t>
            </w:r>
            <w:r w:rsidRPr="00A87816">
              <w:rPr>
                <w:rFonts w:cs="Times New Roman"/>
              </w:rPr>
              <w:t xml:space="preserve"> login password [S6 applicable]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F0031</w:t>
            </w:r>
          </w:p>
        </w:tc>
        <w:tc>
          <w:tcPr>
            <w:tcW w:w="0" w:type="auto"/>
          </w:tcPr>
          <w:p w:rsidR="007812D1" w:rsidRPr="00A87816" w:rsidRDefault="00E45DBC">
            <w:pPr>
              <w:pStyle w:val="Compact"/>
              <w:rPr>
                <w:rFonts w:cs="Times New Roman"/>
              </w:rPr>
            </w:pPr>
            <w:r w:rsidRPr="00A87816">
              <w:rPr>
                <w:rFonts w:cs="Times New Roman"/>
              </w:rPr>
              <w:t>Write</w:t>
            </w:r>
            <w:r w:rsidR="00480E5B">
              <w:rPr>
                <w:rFonts w:cs="Times New Roman"/>
              </w:rPr>
              <w:t xml:space="preserve"> keypad</w:t>
            </w:r>
            <w:r w:rsidRPr="00A87816">
              <w:rPr>
                <w:rFonts w:cs="Times New Roman"/>
              </w:rPr>
              <w:t xml:space="preserve"> login password [applicable to S6]</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F0032</w:t>
            </w:r>
          </w:p>
        </w:tc>
        <w:tc>
          <w:tcPr>
            <w:tcW w:w="0" w:type="auto"/>
          </w:tcPr>
          <w:p w:rsidR="007812D1" w:rsidRPr="00A87816" w:rsidRDefault="00E45DBC" w:rsidP="00BD4E76">
            <w:pPr>
              <w:pStyle w:val="Compact"/>
              <w:rPr>
                <w:rFonts w:cs="Times New Roman"/>
              </w:rPr>
            </w:pPr>
            <w:r w:rsidRPr="00A87816">
              <w:rPr>
                <w:rFonts w:cs="Times New Roman"/>
              </w:rPr>
              <w:t>Read base station name hid</w:t>
            </w:r>
            <w:r w:rsidR="00BD4E76">
              <w:rPr>
                <w:rFonts w:cs="Times New Roman"/>
              </w:rPr>
              <w:t>den</w:t>
            </w:r>
            <w:r w:rsidRPr="00A87816">
              <w:rPr>
                <w:rFonts w:cs="Times New Roman"/>
              </w:rPr>
              <w:t xml:space="preserve"> switch</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F0033</w:t>
            </w:r>
          </w:p>
        </w:tc>
        <w:tc>
          <w:tcPr>
            <w:tcW w:w="0" w:type="auto"/>
          </w:tcPr>
          <w:p w:rsidR="007812D1" w:rsidRPr="00A87816" w:rsidRDefault="00E45DBC">
            <w:pPr>
              <w:pStyle w:val="Compact"/>
              <w:rPr>
                <w:rFonts w:cs="Times New Roman"/>
              </w:rPr>
            </w:pPr>
            <w:r w:rsidRPr="00A87816">
              <w:rPr>
                <w:rFonts w:cs="Times New Roman"/>
              </w:rPr>
              <w:t xml:space="preserve">Write base station name </w:t>
            </w:r>
            <w:r w:rsidR="00BD4E76" w:rsidRPr="00A87816">
              <w:rPr>
                <w:rFonts w:cs="Times New Roman"/>
              </w:rPr>
              <w:t>hid</w:t>
            </w:r>
            <w:r w:rsidR="00BD4E76">
              <w:rPr>
                <w:rFonts w:cs="Times New Roman"/>
              </w:rPr>
              <w:t>den</w:t>
            </w:r>
            <w:r w:rsidRPr="00A87816">
              <w:rPr>
                <w:rFonts w:cs="Times New Roman"/>
              </w:rPr>
              <w:t xml:space="preserve"> switch</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F0034</w:t>
            </w:r>
          </w:p>
        </w:tc>
        <w:tc>
          <w:tcPr>
            <w:tcW w:w="0" w:type="auto"/>
          </w:tcPr>
          <w:p w:rsidR="007812D1" w:rsidRPr="00A87816" w:rsidRDefault="00E45DBC">
            <w:pPr>
              <w:pStyle w:val="Compact"/>
              <w:rPr>
                <w:rFonts w:cs="Times New Roman"/>
              </w:rPr>
            </w:pPr>
            <w:r w:rsidRPr="00A87816">
              <w:rPr>
                <w:rFonts w:cs="Times New Roman"/>
              </w:rPr>
              <w:t xml:space="preserve">Read </w:t>
            </w:r>
            <w:r w:rsidR="00BD4E76">
              <w:rPr>
                <w:rFonts w:cs="Times New Roman"/>
              </w:rPr>
              <w:t>the heartbeat switch between</w:t>
            </w:r>
            <w:r w:rsidRPr="00A87816">
              <w:rPr>
                <w:rFonts w:cs="Times New Roman"/>
              </w:rPr>
              <w:t xml:space="preserve"> base station and keypad</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F0035</w:t>
            </w:r>
          </w:p>
        </w:tc>
        <w:tc>
          <w:tcPr>
            <w:tcW w:w="0" w:type="auto"/>
          </w:tcPr>
          <w:p w:rsidR="007812D1" w:rsidRPr="00A87816" w:rsidRDefault="00E45DBC" w:rsidP="00BD4E76">
            <w:pPr>
              <w:pStyle w:val="Compact"/>
              <w:rPr>
                <w:rFonts w:cs="Times New Roman"/>
              </w:rPr>
            </w:pPr>
            <w:r w:rsidRPr="00A87816">
              <w:rPr>
                <w:rFonts w:cs="Times New Roman"/>
              </w:rPr>
              <w:t xml:space="preserve">Write a heartbeat switch between base station and </w:t>
            </w:r>
            <w:r w:rsidR="00480E5B">
              <w:rPr>
                <w:rFonts w:cs="Times New Roman"/>
              </w:rPr>
              <w:t>keypad</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F0036</w:t>
            </w:r>
          </w:p>
        </w:tc>
        <w:tc>
          <w:tcPr>
            <w:tcW w:w="0" w:type="auto"/>
          </w:tcPr>
          <w:p w:rsidR="007812D1" w:rsidRPr="00A87816" w:rsidRDefault="00E45DBC">
            <w:pPr>
              <w:pStyle w:val="Compact"/>
              <w:rPr>
                <w:rFonts w:cs="Times New Roman"/>
              </w:rPr>
            </w:pPr>
            <w:r w:rsidRPr="00A87816">
              <w:rPr>
                <w:rFonts w:cs="Times New Roman"/>
              </w:rPr>
              <w:t>Read base station language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F0037</w:t>
            </w:r>
          </w:p>
        </w:tc>
        <w:tc>
          <w:tcPr>
            <w:tcW w:w="0" w:type="auto"/>
          </w:tcPr>
          <w:p w:rsidR="007812D1" w:rsidRPr="00A87816" w:rsidRDefault="00E45DBC">
            <w:pPr>
              <w:pStyle w:val="Compact"/>
              <w:rPr>
                <w:rFonts w:cs="Times New Roman"/>
              </w:rPr>
            </w:pPr>
            <w:r w:rsidRPr="00A87816">
              <w:rPr>
                <w:rFonts w:cs="Times New Roman"/>
              </w:rPr>
              <w:t>Write base station language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F0038</w:t>
            </w:r>
          </w:p>
        </w:tc>
        <w:tc>
          <w:tcPr>
            <w:tcW w:w="0" w:type="auto"/>
          </w:tcPr>
          <w:p w:rsidR="007812D1" w:rsidRPr="00A87816" w:rsidRDefault="00E45DBC">
            <w:pPr>
              <w:pStyle w:val="Compact"/>
              <w:rPr>
                <w:rFonts w:cs="Times New Roman"/>
              </w:rPr>
            </w:pPr>
            <w:r w:rsidRPr="00A87816">
              <w:rPr>
                <w:rFonts w:cs="Times New Roman"/>
              </w:rPr>
              <w:t>Read base station CRC</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F0039</w:t>
            </w:r>
          </w:p>
        </w:tc>
        <w:tc>
          <w:tcPr>
            <w:tcW w:w="0" w:type="auto"/>
          </w:tcPr>
          <w:p w:rsidR="007812D1" w:rsidRPr="00A87816" w:rsidRDefault="00E45DBC">
            <w:pPr>
              <w:pStyle w:val="Compact"/>
              <w:rPr>
                <w:rFonts w:cs="Times New Roman"/>
              </w:rPr>
            </w:pPr>
            <w:r w:rsidRPr="00A87816">
              <w:rPr>
                <w:rFonts w:cs="Times New Roman"/>
              </w:rPr>
              <w:t>Write base station CRC</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F0040</w:t>
            </w:r>
          </w:p>
        </w:tc>
        <w:tc>
          <w:tcPr>
            <w:tcW w:w="0" w:type="auto"/>
          </w:tcPr>
          <w:p w:rsidR="007812D1" w:rsidRPr="00A87816" w:rsidRDefault="00E45DBC">
            <w:pPr>
              <w:pStyle w:val="Compact"/>
              <w:rPr>
                <w:rFonts w:cs="Times New Roman"/>
              </w:rPr>
            </w:pPr>
            <w:r w:rsidRPr="00A87816">
              <w:rPr>
                <w:rFonts w:cs="Times New Roman"/>
              </w:rPr>
              <w:t>Writing Broadcast Poll Titles</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F0041</w:t>
            </w:r>
          </w:p>
        </w:tc>
        <w:tc>
          <w:tcPr>
            <w:tcW w:w="0" w:type="auto"/>
          </w:tcPr>
          <w:p w:rsidR="007812D1" w:rsidRPr="00A87816" w:rsidRDefault="00E45DBC">
            <w:pPr>
              <w:pStyle w:val="Compact"/>
              <w:rPr>
                <w:rFonts w:cs="Times New Roman"/>
              </w:rPr>
            </w:pPr>
            <w:r w:rsidRPr="00A87816">
              <w:rPr>
                <w:rFonts w:cs="Times New Roman"/>
              </w:rPr>
              <w:t>Check voting opening password</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F0042</w:t>
            </w:r>
          </w:p>
        </w:tc>
        <w:tc>
          <w:tcPr>
            <w:tcW w:w="0" w:type="auto"/>
          </w:tcPr>
          <w:p w:rsidR="007812D1" w:rsidRPr="00A87816" w:rsidRDefault="00E45DBC">
            <w:pPr>
              <w:pStyle w:val="Compact"/>
              <w:rPr>
                <w:rFonts w:cs="Times New Roman"/>
              </w:rPr>
            </w:pPr>
            <w:r w:rsidRPr="00A87816">
              <w:rPr>
                <w:rFonts w:cs="Times New Roman"/>
              </w:rPr>
              <w:t>Read the base station to obtain the voting activation password</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F0043</w:t>
            </w:r>
          </w:p>
        </w:tc>
        <w:tc>
          <w:tcPr>
            <w:tcW w:w="0" w:type="auto"/>
          </w:tcPr>
          <w:p w:rsidR="007812D1" w:rsidRPr="00A87816" w:rsidRDefault="00E45DBC">
            <w:pPr>
              <w:pStyle w:val="Compact"/>
              <w:rPr>
                <w:rFonts w:cs="Times New Roman"/>
              </w:rPr>
            </w:pPr>
            <w:r w:rsidRPr="00A87816">
              <w:rPr>
                <w:rFonts w:cs="Times New Roman"/>
              </w:rPr>
              <w:t>Write to the base station to obtain the voting activation password</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F0044</w:t>
            </w:r>
          </w:p>
        </w:tc>
        <w:tc>
          <w:tcPr>
            <w:tcW w:w="0" w:type="auto"/>
          </w:tcPr>
          <w:p w:rsidR="007812D1" w:rsidRPr="00A87816" w:rsidRDefault="00E45DBC">
            <w:pPr>
              <w:pStyle w:val="Compact"/>
              <w:rPr>
                <w:rFonts w:cs="Times New Roman"/>
              </w:rPr>
            </w:pPr>
            <w:r w:rsidRPr="00A87816">
              <w:rPr>
                <w:rFonts w:cs="Times New Roman"/>
              </w:rPr>
              <w:t>Read base station user-defined string</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F0045</w:t>
            </w:r>
          </w:p>
        </w:tc>
        <w:tc>
          <w:tcPr>
            <w:tcW w:w="0" w:type="auto"/>
          </w:tcPr>
          <w:p w:rsidR="007812D1" w:rsidRPr="00A87816" w:rsidRDefault="00E45DBC">
            <w:pPr>
              <w:pStyle w:val="Compact"/>
              <w:rPr>
                <w:rFonts w:cs="Times New Roman"/>
              </w:rPr>
            </w:pPr>
            <w:r w:rsidRPr="00A87816">
              <w:rPr>
                <w:rFonts w:cs="Times New Roman"/>
              </w:rPr>
              <w:t>Write base station user-defined string</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F0046</w:t>
            </w:r>
          </w:p>
        </w:tc>
        <w:tc>
          <w:tcPr>
            <w:tcW w:w="0" w:type="auto"/>
          </w:tcPr>
          <w:p w:rsidR="007812D1" w:rsidRPr="00A87816" w:rsidRDefault="00E45DBC">
            <w:pPr>
              <w:pStyle w:val="Compact"/>
              <w:rPr>
                <w:rFonts w:cs="Times New Roman"/>
              </w:rPr>
            </w:pPr>
            <w:r w:rsidRPr="00A87816">
              <w:rPr>
                <w:rFonts w:cs="Times New Roman"/>
              </w:rPr>
              <w:t>Read base station UID</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F0047</w:t>
            </w:r>
          </w:p>
        </w:tc>
        <w:tc>
          <w:tcPr>
            <w:tcW w:w="0" w:type="auto"/>
          </w:tcPr>
          <w:p w:rsidR="007812D1" w:rsidRPr="00A87816" w:rsidRDefault="00E45DBC">
            <w:pPr>
              <w:pStyle w:val="Compact"/>
              <w:rPr>
                <w:rFonts w:cs="Times New Roman"/>
              </w:rPr>
            </w:pPr>
            <w:r w:rsidRPr="00A87816">
              <w:rPr>
                <w:rFonts w:cs="Times New Roman"/>
              </w:rPr>
              <w:t>Write base station UID</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F0048</w:t>
            </w:r>
          </w:p>
        </w:tc>
        <w:tc>
          <w:tcPr>
            <w:tcW w:w="0" w:type="auto"/>
          </w:tcPr>
          <w:p w:rsidR="007812D1" w:rsidRPr="00A87816" w:rsidRDefault="00E45DBC">
            <w:pPr>
              <w:pStyle w:val="Compact"/>
              <w:rPr>
                <w:rFonts w:cs="Times New Roman"/>
              </w:rPr>
            </w:pPr>
            <w:r w:rsidRPr="00A87816">
              <w:rPr>
                <w:rFonts w:cs="Times New Roman"/>
              </w:rPr>
              <w:t>Read</w:t>
            </w:r>
            <w:r w:rsidR="00480E5B">
              <w:rPr>
                <w:rFonts w:cs="Times New Roman"/>
              </w:rPr>
              <w:t xml:space="preserve"> keypad</w:t>
            </w:r>
            <w:r w:rsidRPr="00A87816">
              <w:rPr>
                <w:rFonts w:cs="Times New Roman"/>
              </w:rPr>
              <w:t xml:space="preserve"> feedback mode parameters</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F0049</w:t>
            </w:r>
          </w:p>
        </w:tc>
        <w:tc>
          <w:tcPr>
            <w:tcW w:w="0" w:type="auto"/>
          </w:tcPr>
          <w:p w:rsidR="007812D1" w:rsidRPr="00A87816" w:rsidRDefault="00E45DBC">
            <w:pPr>
              <w:pStyle w:val="Compact"/>
              <w:rPr>
                <w:rFonts w:cs="Times New Roman"/>
              </w:rPr>
            </w:pPr>
            <w:r w:rsidRPr="00A87816">
              <w:rPr>
                <w:rFonts w:cs="Times New Roman"/>
              </w:rPr>
              <w:t>Write</w:t>
            </w:r>
            <w:r w:rsidR="00480E5B">
              <w:rPr>
                <w:rFonts w:cs="Times New Roman"/>
              </w:rPr>
              <w:t xml:space="preserve"> keypad</w:t>
            </w:r>
            <w:r w:rsidRPr="00A87816">
              <w:rPr>
                <w:rFonts w:cs="Times New Roman"/>
              </w:rPr>
              <w:t xml:space="preserve"> feedback mode parameters</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F0050</w:t>
            </w:r>
          </w:p>
        </w:tc>
        <w:tc>
          <w:tcPr>
            <w:tcW w:w="0" w:type="auto"/>
          </w:tcPr>
          <w:p w:rsidR="007812D1" w:rsidRPr="00A87816" w:rsidRDefault="00D24F37" w:rsidP="009E1E48">
            <w:pPr>
              <w:pStyle w:val="Compact"/>
              <w:rPr>
                <w:rFonts w:cs="Times New Roman"/>
              </w:rPr>
            </w:pPr>
            <w:r>
              <w:rPr>
                <w:rFonts w:cs="Times New Roman"/>
              </w:rPr>
              <w:t>Read</w:t>
            </w:r>
            <w:r w:rsidR="00E45DBC" w:rsidRPr="00A87816">
              <w:rPr>
                <w:rFonts w:cs="Times New Roman"/>
              </w:rPr>
              <w:t xml:space="preserve"> base station currently </w:t>
            </w:r>
            <w:r w:rsidR="009E1E48">
              <w:rPr>
                <w:rFonts w:cs="Times New Roman"/>
              </w:rPr>
              <w:t>enabled</w:t>
            </w:r>
            <w:r w:rsidR="00E45DBC" w:rsidRPr="00A87816">
              <w:rPr>
                <w:rFonts w:cs="Times New Roman"/>
              </w:rPr>
              <w:t xml:space="preserve"> upgrade state.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F0051</w:t>
            </w:r>
          </w:p>
        </w:tc>
        <w:tc>
          <w:tcPr>
            <w:tcW w:w="0" w:type="auto"/>
          </w:tcPr>
          <w:p w:rsidR="007812D1" w:rsidRPr="00A87816" w:rsidRDefault="00D24F37" w:rsidP="009E1E48">
            <w:pPr>
              <w:pStyle w:val="Compact"/>
              <w:rPr>
                <w:rFonts w:cs="Times New Roman"/>
              </w:rPr>
            </w:pPr>
            <w:r>
              <w:rPr>
                <w:rFonts w:cs="Times New Roman"/>
              </w:rPr>
              <w:t>Write</w:t>
            </w:r>
            <w:r w:rsidR="00E45DBC" w:rsidRPr="00A87816">
              <w:rPr>
                <w:rFonts w:cs="Times New Roman"/>
              </w:rPr>
              <w:t xml:space="preserve"> base station currently </w:t>
            </w:r>
            <w:r w:rsidR="009E1E48">
              <w:rPr>
                <w:rFonts w:cs="Times New Roman"/>
              </w:rPr>
              <w:t>enabled</w:t>
            </w:r>
            <w:r w:rsidR="00E45DBC" w:rsidRPr="00A87816">
              <w:rPr>
                <w:rFonts w:cs="Times New Roman"/>
              </w:rPr>
              <w:t xml:space="preserve"> upgrade state.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F0052</w:t>
            </w:r>
          </w:p>
        </w:tc>
        <w:tc>
          <w:tcPr>
            <w:tcW w:w="0" w:type="auto"/>
          </w:tcPr>
          <w:p w:rsidR="007812D1" w:rsidRPr="00A87816" w:rsidRDefault="00E45DBC" w:rsidP="009E1E48">
            <w:pPr>
              <w:pStyle w:val="Compact"/>
              <w:rPr>
                <w:rFonts w:cs="Times New Roman"/>
              </w:rPr>
            </w:pPr>
            <w:r w:rsidRPr="00A87816">
              <w:rPr>
                <w:rFonts w:cs="Times New Roman"/>
              </w:rPr>
              <w:t>Manually stop</w:t>
            </w:r>
            <w:r w:rsidR="00480E5B">
              <w:rPr>
                <w:rFonts w:cs="Times New Roman"/>
              </w:rPr>
              <w:t xml:space="preserve"> keypad</w:t>
            </w:r>
            <w:r w:rsidRPr="00A87816">
              <w:rPr>
                <w:rFonts w:cs="Times New Roman"/>
              </w:rPr>
              <w:t xml:space="preserve"> upgrade stat</w:t>
            </w:r>
            <w:r w:rsidR="009E1E48">
              <w:rPr>
                <w:rFonts w:cs="Times New Roman"/>
              </w:rPr>
              <w:t>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F0053</w:t>
            </w:r>
          </w:p>
        </w:tc>
        <w:tc>
          <w:tcPr>
            <w:tcW w:w="0" w:type="auto"/>
          </w:tcPr>
          <w:p w:rsidR="007812D1" w:rsidRPr="00A87816" w:rsidRDefault="009E1E48" w:rsidP="009E1E48">
            <w:pPr>
              <w:pStyle w:val="Compact"/>
              <w:rPr>
                <w:rFonts w:cs="Times New Roman"/>
              </w:rPr>
            </w:pPr>
            <w:r>
              <w:rPr>
                <w:rFonts w:cs="Times New Roman"/>
              </w:rPr>
              <w:t>Write</w:t>
            </w:r>
            <w:r w:rsidRPr="00A87816">
              <w:rPr>
                <w:rFonts w:cs="Times New Roman"/>
              </w:rPr>
              <w:t xml:space="preserve"> </w:t>
            </w:r>
            <w:r>
              <w:rPr>
                <w:rFonts w:cs="Times New Roman"/>
              </w:rPr>
              <w:t>keypad</w:t>
            </w:r>
            <w:r w:rsidRPr="00A87816">
              <w:rPr>
                <w:rFonts w:cs="Times New Roman"/>
              </w:rPr>
              <w:t xml:space="preserve"> currently </w:t>
            </w:r>
            <w:r>
              <w:rPr>
                <w:rFonts w:cs="Times New Roman"/>
              </w:rPr>
              <w:t>enabled</w:t>
            </w:r>
            <w:r w:rsidRPr="00A87816">
              <w:rPr>
                <w:rFonts w:cs="Times New Roman"/>
              </w:rPr>
              <w:t xml:space="preserve"> upgrade state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F0054</w:t>
            </w:r>
          </w:p>
        </w:tc>
        <w:tc>
          <w:tcPr>
            <w:tcW w:w="0" w:type="auto"/>
          </w:tcPr>
          <w:p w:rsidR="007812D1" w:rsidRPr="00A87816" w:rsidRDefault="00E45DBC">
            <w:pPr>
              <w:pStyle w:val="Compact"/>
              <w:rPr>
                <w:rFonts w:cs="Times New Roman"/>
              </w:rPr>
            </w:pPr>
            <w:r w:rsidRPr="00A87816">
              <w:rPr>
                <w:rFonts w:cs="Times New Roman"/>
              </w:rPr>
              <w:t>Write to kick out a single</w:t>
            </w:r>
            <w:r w:rsidR="00480E5B">
              <w:rPr>
                <w:rFonts w:cs="Times New Roman"/>
              </w:rPr>
              <w:t xml:space="preserve"> keypad</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F0055</w:t>
            </w:r>
          </w:p>
        </w:tc>
        <w:tc>
          <w:tcPr>
            <w:tcW w:w="0" w:type="auto"/>
          </w:tcPr>
          <w:p w:rsidR="007812D1" w:rsidRPr="00A87816" w:rsidRDefault="00E45DBC">
            <w:pPr>
              <w:pStyle w:val="Compact"/>
              <w:rPr>
                <w:rFonts w:cs="Times New Roman"/>
              </w:rPr>
            </w:pPr>
            <w:r w:rsidRPr="00A87816">
              <w:rPr>
                <w:rFonts w:cs="Times New Roman"/>
              </w:rPr>
              <w:t>Clear all</w:t>
            </w:r>
            <w:r w:rsidR="00480E5B">
              <w:rPr>
                <w:rFonts w:cs="Times New Roman"/>
              </w:rPr>
              <w:t xml:space="preserve"> keypad</w:t>
            </w:r>
            <w:r w:rsidRPr="00A87816">
              <w:rPr>
                <w:rFonts w:cs="Times New Roman"/>
              </w:rPr>
              <w:t>s</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F0056</w:t>
            </w:r>
          </w:p>
        </w:tc>
        <w:tc>
          <w:tcPr>
            <w:tcW w:w="0" w:type="auto"/>
          </w:tcPr>
          <w:p w:rsidR="007812D1" w:rsidRPr="00A87816" w:rsidRDefault="00E45DBC">
            <w:pPr>
              <w:pStyle w:val="Compact"/>
              <w:rPr>
                <w:rFonts w:cs="Times New Roman"/>
              </w:rPr>
            </w:pPr>
            <w:r w:rsidRPr="00A87816">
              <w:rPr>
                <w:rFonts w:cs="Times New Roman"/>
              </w:rPr>
              <w:t xml:space="preserve">write </w:t>
            </w:r>
            <w:r w:rsidR="009E1E48">
              <w:rPr>
                <w:rFonts w:cs="Times New Roman"/>
              </w:rPr>
              <w:t xml:space="preserve">to </w:t>
            </w:r>
            <w:r w:rsidRPr="00A87816">
              <w:rPr>
                <w:rFonts w:cs="Times New Roman"/>
              </w:rPr>
              <w:t>lock</w:t>
            </w:r>
            <w:r w:rsidR="00480E5B">
              <w:rPr>
                <w:rFonts w:cs="Times New Roman"/>
              </w:rPr>
              <w:t xml:space="preserve"> keypad</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F0057</w:t>
            </w:r>
          </w:p>
        </w:tc>
        <w:tc>
          <w:tcPr>
            <w:tcW w:w="0" w:type="auto"/>
          </w:tcPr>
          <w:p w:rsidR="007812D1" w:rsidRPr="00A87816" w:rsidRDefault="00E45DBC">
            <w:pPr>
              <w:pStyle w:val="Compact"/>
              <w:rPr>
                <w:rFonts w:cs="Times New Roman"/>
              </w:rPr>
            </w:pPr>
            <w:r w:rsidRPr="00A87816">
              <w:rPr>
                <w:rFonts w:cs="Times New Roman"/>
              </w:rPr>
              <w:t>Write to unlock</w:t>
            </w:r>
            <w:r w:rsidR="00480E5B">
              <w:rPr>
                <w:rFonts w:cs="Times New Roman"/>
              </w:rPr>
              <w:t xml:space="preserve"> keypad</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lastRenderedPageBreak/>
              <w:t>F0058</w:t>
            </w:r>
          </w:p>
        </w:tc>
        <w:tc>
          <w:tcPr>
            <w:tcW w:w="0" w:type="auto"/>
          </w:tcPr>
          <w:p w:rsidR="007812D1" w:rsidRPr="00A87816" w:rsidRDefault="00E45DBC">
            <w:pPr>
              <w:pStyle w:val="Compact"/>
              <w:rPr>
                <w:rFonts w:cs="Times New Roman"/>
              </w:rPr>
            </w:pPr>
            <w:r w:rsidRPr="00A87816">
              <w:rPr>
                <w:rFonts w:cs="Times New Roman"/>
              </w:rPr>
              <w:t>Write the second line of text on T2</w:t>
            </w:r>
            <w:r w:rsidR="00480E5B">
              <w:rPr>
                <w:rFonts w:cs="Times New Roman"/>
              </w:rPr>
              <w:t xml:space="preserve"> keypad</w:t>
            </w:r>
            <w:r w:rsidRPr="00A87816">
              <w:rPr>
                <w:rFonts w:cs="Times New Roman"/>
              </w:rPr>
              <w:t xml:space="preserve"> [idle mode]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F0059</w:t>
            </w:r>
          </w:p>
        </w:tc>
        <w:tc>
          <w:tcPr>
            <w:tcW w:w="0" w:type="auto"/>
          </w:tcPr>
          <w:p w:rsidR="007812D1" w:rsidRPr="00A87816" w:rsidRDefault="00E45DBC">
            <w:pPr>
              <w:pStyle w:val="Compact"/>
              <w:rPr>
                <w:rFonts w:cs="Times New Roman"/>
              </w:rPr>
            </w:pPr>
            <w:r w:rsidRPr="00A87816">
              <w:rPr>
                <w:rFonts w:cs="Times New Roman"/>
              </w:rPr>
              <w:t>Read attendance base station clock settings</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F0060</w:t>
            </w:r>
          </w:p>
        </w:tc>
        <w:tc>
          <w:tcPr>
            <w:tcW w:w="0" w:type="auto"/>
          </w:tcPr>
          <w:p w:rsidR="007812D1" w:rsidRPr="00A87816" w:rsidRDefault="00E45DBC">
            <w:pPr>
              <w:pStyle w:val="Compact"/>
              <w:rPr>
                <w:rFonts w:cs="Times New Roman"/>
              </w:rPr>
            </w:pPr>
            <w:r w:rsidRPr="00A87816">
              <w:rPr>
                <w:rFonts w:cs="Times New Roman"/>
              </w:rPr>
              <w:t>Write attendance base station clock settings</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F0061</w:t>
            </w:r>
          </w:p>
        </w:tc>
        <w:tc>
          <w:tcPr>
            <w:tcW w:w="0" w:type="auto"/>
          </w:tcPr>
          <w:p w:rsidR="007812D1" w:rsidRPr="00A87816" w:rsidRDefault="00E45DBC">
            <w:pPr>
              <w:pStyle w:val="Compact"/>
              <w:rPr>
                <w:rFonts w:cs="Times New Roman"/>
              </w:rPr>
            </w:pPr>
            <w:r w:rsidRPr="00A87816">
              <w:rPr>
                <w:rFonts w:cs="Times New Roman"/>
              </w:rPr>
              <w:t>Read the number of attendance signals sent by the attendance</w:t>
            </w:r>
            <w:r w:rsidR="00480E5B">
              <w:rPr>
                <w:rFonts w:cs="Times New Roman"/>
              </w:rPr>
              <w:t xml:space="preserve"> keypad</w:t>
            </w:r>
            <w:r w:rsidRPr="00A87816">
              <w:rPr>
                <w:rFonts w:cs="Times New Roman"/>
              </w:rPr>
              <w:t xml:space="preserve"> per second</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F0062</w:t>
            </w:r>
          </w:p>
        </w:tc>
        <w:tc>
          <w:tcPr>
            <w:tcW w:w="0" w:type="auto"/>
          </w:tcPr>
          <w:p w:rsidR="007812D1" w:rsidRPr="00A87816" w:rsidRDefault="00E45DBC">
            <w:pPr>
              <w:pStyle w:val="Compact"/>
              <w:rPr>
                <w:rFonts w:cs="Times New Roman"/>
              </w:rPr>
            </w:pPr>
            <w:r w:rsidRPr="00A87816">
              <w:rPr>
                <w:rFonts w:cs="Times New Roman"/>
              </w:rPr>
              <w:t>Write the number of times the attendance</w:t>
            </w:r>
            <w:r w:rsidR="00480E5B">
              <w:rPr>
                <w:rFonts w:cs="Times New Roman"/>
              </w:rPr>
              <w:t xml:space="preserve"> keypad</w:t>
            </w:r>
            <w:r w:rsidRPr="00A87816">
              <w:rPr>
                <w:rFonts w:cs="Times New Roman"/>
              </w:rPr>
              <w:t xml:space="preserve"> sends attendance signals per second</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F0063</w:t>
            </w:r>
          </w:p>
        </w:tc>
        <w:tc>
          <w:tcPr>
            <w:tcW w:w="0" w:type="auto"/>
          </w:tcPr>
          <w:p w:rsidR="007812D1" w:rsidRPr="00A87816" w:rsidRDefault="00E45DBC" w:rsidP="002C7309">
            <w:pPr>
              <w:pStyle w:val="Compact"/>
              <w:rPr>
                <w:rFonts w:cs="Times New Roman"/>
              </w:rPr>
            </w:pPr>
            <w:r w:rsidRPr="00A87816">
              <w:rPr>
                <w:rFonts w:cs="Times New Roman"/>
              </w:rPr>
              <w:t>Read attendance</w:t>
            </w:r>
            <w:r w:rsidR="00480E5B">
              <w:rPr>
                <w:rFonts w:cs="Times New Roman"/>
              </w:rPr>
              <w:t xml:space="preserve"> keypad</w:t>
            </w:r>
            <w:r w:rsidRPr="00A87816">
              <w:rPr>
                <w:rFonts w:cs="Times New Roman"/>
              </w:rPr>
              <w:t xml:space="preserve"> send</w:t>
            </w:r>
            <w:r w:rsidR="002C7309">
              <w:rPr>
                <w:rFonts w:cs="Times New Roman"/>
              </w:rPr>
              <w:t>ing</w:t>
            </w:r>
            <w:r w:rsidRPr="00A87816">
              <w:rPr>
                <w:rFonts w:cs="Times New Roman"/>
              </w:rPr>
              <w:t xml:space="preserve"> attendance signal power</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F0064</w:t>
            </w:r>
          </w:p>
        </w:tc>
        <w:tc>
          <w:tcPr>
            <w:tcW w:w="0" w:type="auto"/>
          </w:tcPr>
          <w:p w:rsidR="007812D1" w:rsidRPr="00A87816" w:rsidRDefault="00E45DBC">
            <w:pPr>
              <w:pStyle w:val="Compact"/>
              <w:rPr>
                <w:rFonts w:cs="Times New Roman"/>
              </w:rPr>
            </w:pPr>
            <w:r w:rsidRPr="00A87816">
              <w:rPr>
                <w:rFonts w:cs="Times New Roman"/>
              </w:rPr>
              <w:t xml:space="preserve">Write </w:t>
            </w:r>
            <w:r w:rsidR="002C7309" w:rsidRPr="00A87816">
              <w:rPr>
                <w:rFonts w:cs="Times New Roman"/>
              </w:rPr>
              <w:t>attendance</w:t>
            </w:r>
            <w:r w:rsidR="002C7309">
              <w:rPr>
                <w:rFonts w:cs="Times New Roman"/>
              </w:rPr>
              <w:t xml:space="preserve"> keypad</w:t>
            </w:r>
            <w:r w:rsidR="002C7309" w:rsidRPr="00A87816">
              <w:rPr>
                <w:rFonts w:cs="Times New Roman"/>
              </w:rPr>
              <w:t xml:space="preserve"> send</w:t>
            </w:r>
            <w:r w:rsidR="002C7309">
              <w:rPr>
                <w:rFonts w:cs="Times New Roman"/>
              </w:rPr>
              <w:t>ing</w:t>
            </w:r>
            <w:r w:rsidR="002C7309" w:rsidRPr="00A87816">
              <w:rPr>
                <w:rFonts w:cs="Times New Roman"/>
              </w:rPr>
              <w:t xml:space="preserve"> attendance signal power</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F0065</w:t>
            </w:r>
          </w:p>
        </w:tc>
        <w:tc>
          <w:tcPr>
            <w:tcW w:w="0" w:type="auto"/>
          </w:tcPr>
          <w:p w:rsidR="007812D1" w:rsidRPr="00A87816" w:rsidRDefault="00E45DBC">
            <w:pPr>
              <w:pStyle w:val="Compact"/>
              <w:rPr>
                <w:rFonts w:cs="Times New Roman"/>
              </w:rPr>
            </w:pPr>
            <w:r w:rsidRPr="00A87816">
              <w:rPr>
                <w:rFonts w:cs="Times New Roman"/>
              </w:rPr>
              <w:t>Write and modify</w:t>
            </w:r>
            <w:r w:rsidR="00480E5B">
              <w:rPr>
                <w:rFonts w:cs="Times New Roman"/>
              </w:rPr>
              <w:t xml:space="preserve"> keypad</w:t>
            </w:r>
            <w:r w:rsidRPr="00A87816">
              <w:rPr>
                <w:rFonts w:cs="Times New Roman"/>
              </w:rPr>
              <w:t xml:space="preserve"> pairing code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F0066</w:t>
            </w:r>
          </w:p>
        </w:tc>
        <w:tc>
          <w:tcPr>
            <w:tcW w:w="0" w:type="auto"/>
          </w:tcPr>
          <w:p w:rsidR="007812D1" w:rsidRPr="00A87816" w:rsidRDefault="00E45DBC">
            <w:pPr>
              <w:pStyle w:val="Compact"/>
              <w:rPr>
                <w:rFonts w:cs="Times New Roman"/>
              </w:rPr>
            </w:pPr>
            <w:r w:rsidRPr="00A87816">
              <w:rPr>
                <w:rFonts w:cs="Times New Roman"/>
              </w:rPr>
              <w:t>Write</w:t>
            </w:r>
            <w:r w:rsidR="00480E5B">
              <w:rPr>
                <w:rFonts w:cs="Times New Roman"/>
              </w:rPr>
              <w:t xml:space="preserve"> keypad</w:t>
            </w:r>
            <w:r w:rsidRPr="00A87816">
              <w:rPr>
                <w:rFonts w:cs="Times New Roman"/>
              </w:rPr>
              <w:t xml:space="preserve"> function prompts preset string feedback</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F0067</w:t>
            </w:r>
          </w:p>
        </w:tc>
        <w:tc>
          <w:tcPr>
            <w:tcW w:w="0" w:type="auto"/>
          </w:tcPr>
          <w:p w:rsidR="007812D1" w:rsidRPr="00A87816" w:rsidRDefault="00E45DBC">
            <w:pPr>
              <w:pStyle w:val="Compact"/>
              <w:rPr>
                <w:rFonts w:cs="Times New Roman"/>
              </w:rPr>
            </w:pPr>
            <w:r w:rsidRPr="00A87816">
              <w:rPr>
                <w:rFonts w:cs="Times New Roman"/>
              </w:rPr>
              <w:t>write idle mode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F0068</w:t>
            </w:r>
          </w:p>
        </w:tc>
        <w:tc>
          <w:tcPr>
            <w:tcW w:w="0" w:type="auto"/>
          </w:tcPr>
          <w:p w:rsidR="007812D1" w:rsidRPr="00A87816" w:rsidRDefault="00E45DBC">
            <w:pPr>
              <w:pStyle w:val="Compact"/>
              <w:rPr>
                <w:rFonts w:cs="Times New Roman"/>
              </w:rPr>
            </w:pPr>
            <w:r w:rsidRPr="00A87816">
              <w:rPr>
                <w:rFonts w:cs="Times New Roman"/>
              </w:rPr>
              <w:t>Single choice multiple choice with timing mode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F0069</w:t>
            </w:r>
          </w:p>
        </w:tc>
        <w:tc>
          <w:tcPr>
            <w:tcW w:w="0" w:type="auto"/>
          </w:tcPr>
          <w:p w:rsidR="007812D1" w:rsidRPr="00A87816" w:rsidRDefault="00E45DBC">
            <w:pPr>
              <w:pStyle w:val="Compact"/>
              <w:rPr>
                <w:rFonts w:cs="Times New Roman"/>
              </w:rPr>
            </w:pPr>
            <w:r w:rsidRPr="00A87816">
              <w:rPr>
                <w:rFonts w:cs="Times New Roman"/>
              </w:rPr>
              <w:t>True or False Questions with Timing Mode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F0070</w:t>
            </w:r>
          </w:p>
        </w:tc>
        <w:tc>
          <w:tcPr>
            <w:tcW w:w="0" w:type="auto"/>
          </w:tcPr>
          <w:p w:rsidR="007812D1" w:rsidRPr="00A87816" w:rsidRDefault="002C7309">
            <w:pPr>
              <w:pStyle w:val="Compact"/>
              <w:rPr>
                <w:rFonts w:cs="Times New Roman"/>
              </w:rPr>
            </w:pPr>
            <w:r>
              <w:rPr>
                <w:rFonts w:cs="Times New Roman"/>
              </w:rPr>
              <w:t>Rush</w:t>
            </w:r>
            <w:r w:rsidR="00E45DBC" w:rsidRPr="00A87816">
              <w:rPr>
                <w:rFonts w:cs="Times New Roman"/>
              </w:rPr>
              <w:t xml:space="preserve"> answer questions with timing mode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F0071</w:t>
            </w:r>
          </w:p>
        </w:tc>
        <w:tc>
          <w:tcPr>
            <w:tcW w:w="0" w:type="auto"/>
          </w:tcPr>
          <w:p w:rsidR="007812D1" w:rsidRPr="00A87816" w:rsidRDefault="002C7309">
            <w:pPr>
              <w:pStyle w:val="Compact"/>
              <w:rPr>
                <w:rFonts w:cs="Times New Roman"/>
              </w:rPr>
            </w:pPr>
            <w:r>
              <w:rPr>
                <w:rFonts w:cs="Times New Roman"/>
              </w:rPr>
              <w:t>Number</w:t>
            </w:r>
            <w:r w:rsidR="00E45DBC" w:rsidRPr="00A87816">
              <w:rPr>
                <w:rFonts w:cs="Times New Roman"/>
              </w:rPr>
              <w:t xml:space="preserve"> question with timing mode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F0072</w:t>
            </w:r>
          </w:p>
        </w:tc>
        <w:tc>
          <w:tcPr>
            <w:tcW w:w="0" w:type="auto"/>
          </w:tcPr>
          <w:p w:rsidR="007812D1" w:rsidRPr="00A87816" w:rsidRDefault="00E45DBC">
            <w:pPr>
              <w:pStyle w:val="Compact"/>
              <w:rPr>
                <w:rFonts w:cs="Times New Roman"/>
              </w:rPr>
            </w:pPr>
            <w:r w:rsidRPr="00A87816">
              <w:rPr>
                <w:rFonts w:cs="Times New Roman"/>
              </w:rPr>
              <w:t>Binding with timer mode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F0073</w:t>
            </w:r>
          </w:p>
        </w:tc>
        <w:tc>
          <w:tcPr>
            <w:tcW w:w="0" w:type="auto"/>
          </w:tcPr>
          <w:p w:rsidR="007812D1" w:rsidRPr="00A87816" w:rsidRDefault="00E45DBC">
            <w:pPr>
              <w:pStyle w:val="Compact"/>
              <w:rPr>
                <w:rFonts w:cs="Times New Roman"/>
              </w:rPr>
            </w:pPr>
            <w:r w:rsidRPr="00A87816">
              <w:rPr>
                <w:rFonts w:cs="Times New Roman"/>
              </w:rPr>
              <w:t xml:space="preserve">Base station </w:t>
            </w:r>
            <w:r w:rsidR="00AF0035">
              <w:rPr>
                <w:rFonts w:cs="Times New Roman"/>
              </w:rPr>
              <w:t>quick match</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F0074</w:t>
            </w:r>
          </w:p>
        </w:tc>
        <w:tc>
          <w:tcPr>
            <w:tcW w:w="0" w:type="auto"/>
          </w:tcPr>
          <w:p w:rsidR="007812D1" w:rsidRPr="00A87816" w:rsidRDefault="00E45DBC">
            <w:pPr>
              <w:pStyle w:val="Compact"/>
              <w:rPr>
                <w:rFonts w:cs="Times New Roman"/>
              </w:rPr>
            </w:pPr>
            <w:r w:rsidRPr="00A87816">
              <w:rPr>
                <w:rFonts w:cs="Times New Roman"/>
              </w:rPr>
              <w:t>Read base station characteristic data</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F0075</w:t>
            </w:r>
          </w:p>
        </w:tc>
        <w:tc>
          <w:tcPr>
            <w:tcW w:w="0" w:type="auto"/>
          </w:tcPr>
          <w:p w:rsidR="007812D1" w:rsidRPr="00A87816" w:rsidRDefault="00E45DBC">
            <w:pPr>
              <w:pStyle w:val="Compact"/>
              <w:rPr>
                <w:rFonts w:cs="Times New Roman"/>
              </w:rPr>
            </w:pPr>
            <w:r w:rsidRPr="00A87816">
              <w:rPr>
                <w:rFonts w:cs="Times New Roman"/>
              </w:rPr>
              <w:t>Remote shutdown</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F0076</w:t>
            </w:r>
          </w:p>
        </w:tc>
        <w:tc>
          <w:tcPr>
            <w:tcW w:w="0" w:type="auto"/>
          </w:tcPr>
          <w:p w:rsidR="007812D1" w:rsidRPr="00A87816" w:rsidRDefault="00E45DBC">
            <w:pPr>
              <w:pStyle w:val="Compact"/>
              <w:rPr>
                <w:rFonts w:cs="Times New Roman"/>
              </w:rPr>
            </w:pPr>
            <w:r w:rsidRPr="00A87816">
              <w:rPr>
                <w:rFonts w:cs="Times New Roman"/>
              </w:rPr>
              <w:t>Read</w:t>
            </w:r>
            <w:r w:rsidR="00480E5B">
              <w:rPr>
                <w:rFonts w:cs="Times New Roman"/>
              </w:rPr>
              <w:t xml:space="preserve"> keypad</w:t>
            </w:r>
            <w:r w:rsidRPr="00A87816">
              <w:rPr>
                <w:rFonts w:cs="Times New Roman"/>
              </w:rPr>
              <w:t xml:space="preserve"> Online SN</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F0077</w:t>
            </w:r>
          </w:p>
        </w:tc>
        <w:tc>
          <w:tcPr>
            <w:tcW w:w="0" w:type="auto"/>
          </w:tcPr>
          <w:p w:rsidR="007812D1" w:rsidRPr="00A87816" w:rsidRDefault="00E45DBC">
            <w:pPr>
              <w:pStyle w:val="Compact"/>
              <w:rPr>
                <w:rFonts w:cs="Times New Roman"/>
              </w:rPr>
            </w:pPr>
            <w:r w:rsidRPr="00A87816">
              <w:rPr>
                <w:rFonts w:cs="Times New Roman"/>
              </w:rPr>
              <w:t>Write base station reset</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F0078</w:t>
            </w:r>
          </w:p>
        </w:tc>
        <w:tc>
          <w:tcPr>
            <w:tcW w:w="0" w:type="auto"/>
          </w:tcPr>
          <w:p w:rsidR="007812D1" w:rsidRPr="00A87816" w:rsidRDefault="00E45DBC">
            <w:pPr>
              <w:pStyle w:val="Compact"/>
              <w:rPr>
                <w:rFonts w:cs="Times New Roman"/>
              </w:rPr>
            </w:pPr>
            <w:r w:rsidRPr="00A87816">
              <w:rPr>
                <w:rFonts w:cs="Times New Roman"/>
              </w:rPr>
              <w:t>Write</w:t>
            </w:r>
            <w:r w:rsidR="00480E5B">
              <w:rPr>
                <w:rFonts w:cs="Times New Roman"/>
              </w:rPr>
              <w:t xml:space="preserve"> keypad</w:t>
            </w:r>
            <w:r w:rsidRPr="00A87816">
              <w:rPr>
                <w:rFonts w:cs="Times New Roman"/>
              </w:rPr>
              <w:t xml:space="preserve"> peripheral instructions</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F0079</w:t>
            </w:r>
          </w:p>
        </w:tc>
        <w:tc>
          <w:tcPr>
            <w:tcW w:w="0" w:type="auto"/>
          </w:tcPr>
          <w:p w:rsidR="007812D1" w:rsidRPr="00A87816" w:rsidRDefault="00E45DBC">
            <w:pPr>
              <w:pStyle w:val="Compact"/>
              <w:rPr>
                <w:rFonts w:cs="Times New Roman"/>
              </w:rPr>
            </w:pPr>
            <w:r w:rsidRPr="00A87816">
              <w:rPr>
                <w:rFonts w:cs="Times New Roman"/>
              </w:rPr>
              <w:t>Write</w:t>
            </w:r>
            <w:r w:rsidR="00480E5B">
              <w:rPr>
                <w:rFonts w:cs="Times New Roman"/>
              </w:rPr>
              <w:t xml:space="preserve"> keypad</w:t>
            </w:r>
            <w:r w:rsidRPr="00A87816">
              <w:rPr>
                <w:rFonts w:cs="Times New Roman"/>
              </w:rPr>
              <w:t xml:space="preserve"> pairing code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F0080</w:t>
            </w:r>
          </w:p>
        </w:tc>
        <w:tc>
          <w:tcPr>
            <w:tcW w:w="0" w:type="auto"/>
          </w:tcPr>
          <w:p w:rsidR="007812D1" w:rsidRPr="00A87816" w:rsidRDefault="00E45DBC">
            <w:pPr>
              <w:pStyle w:val="Compact"/>
              <w:rPr>
                <w:rFonts w:cs="Times New Roman"/>
              </w:rPr>
            </w:pPr>
            <w:r w:rsidRPr="00A87816">
              <w:rPr>
                <w:rFonts w:cs="Times New Roman"/>
              </w:rPr>
              <w:t>write lock</w:t>
            </w:r>
            <w:r w:rsidR="00480E5B">
              <w:rPr>
                <w:rFonts w:cs="Times New Roman"/>
              </w:rPr>
              <w:t xml:space="preserve"> keypad</w:t>
            </w:r>
            <w:r w:rsidRPr="00A87816">
              <w:rPr>
                <w:rFonts w:cs="Times New Roman"/>
              </w:rPr>
              <w:t>,unlock</w:t>
            </w:r>
            <w:r w:rsidR="00480E5B">
              <w:rPr>
                <w:rFonts w:cs="Times New Roman"/>
              </w:rPr>
              <w:t xml:space="preserve"> keypad</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F0081</w:t>
            </w:r>
          </w:p>
        </w:tc>
        <w:tc>
          <w:tcPr>
            <w:tcW w:w="0" w:type="auto"/>
          </w:tcPr>
          <w:p w:rsidR="007812D1" w:rsidRPr="00A87816" w:rsidRDefault="00E45DBC">
            <w:pPr>
              <w:pStyle w:val="Compact"/>
              <w:rPr>
                <w:rFonts w:cs="Times New Roman"/>
              </w:rPr>
            </w:pPr>
            <w:r w:rsidRPr="00A87816">
              <w:rPr>
                <w:rFonts w:cs="Times New Roman"/>
              </w:rPr>
              <w:t>Fill in the blanks mode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F0082</w:t>
            </w:r>
          </w:p>
        </w:tc>
        <w:tc>
          <w:tcPr>
            <w:tcW w:w="0" w:type="auto"/>
          </w:tcPr>
          <w:p w:rsidR="007812D1" w:rsidRPr="00A87816" w:rsidRDefault="00E45DBC">
            <w:pPr>
              <w:pStyle w:val="Compact"/>
              <w:rPr>
                <w:rFonts w:cs="Times New Roman"/>
              </w:rPr>
            </w:pPr>
            <w:r w:rsidRPr="00A87816">
              <w:rPr>
                <w:rFonts w:cs="Times New Roman"/>
              </w:rPr>
              <w:t>Read NFC information name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F0083</w:t>
            </w:r>
          </w:p>
        </w:tc>
        <w:tc>
          <w:tcPr>
            <w:tcW w:w="0" w:type="auto"/>
          </w:tcPr>
          <w:p w:rsidR="007812D1" w:rsidRPr="00A87816" w:rsidRDefault="00E45DBC">
            <w:pPr>
              <w:pStyle w:val="Compact"/>
              <w:rPr>
                <w:rFonts w:cs="Times New Roman"/>
              </w:rPr>
            </w:pPr>
            <w:r w:rsidRPr="00A87816">
              <w:rPr>
                <w:rFonts w:cs="Times New Roman"/>
              </w:rPr>
              <w:t>Write NFC information name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F0084</w:t>
            </w:r>
          </w:p>
        </w:tc>
        <w:tc>
          <w:tcPr>
            <w:tcW w:w="0" w:type="auto"/>
          </w:tcPr>
          <w:p w:rsidR="007812D1" w:rsidRPr="00A87816" w:rsidRDefault="00E45DBC">
            <w:pPr>
              <w:pStyle w:val="Compact"/>
              <w:rPr>
                <w:rFonts w:cs="Times New Roman"/>
              </w:rPr>
            </w:pPr>
            <w:r w:rsidRPr="00A87816">
              <w:rPr>
                <w:rFonts w:cs="Times New Roman"/>
              </w:rPr>
              <w:t>Write NFC pairing code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F0085</w:t>
            </w:r>
          </w:p>
        </w:tc>
        <w:tc>
          <w:tcPr>
            <w:tcW w:w="0" w:type="auto"/>
          </w:tcPr>
          <w:p w:rsidR="007812D1" w:rsidRPr="00A87816" w:rsidRDefault="00E45DBC">
            <w:pPr>
              <w:pStyle w:val="Compact"/>
              <w:rPr>
                <w:rFonts w:cs="Times New Roman"/>
              </w:rPr>
            </w:pPr>
            <w:r w:rsidRPr="00A87816">
              <w:rPr>
                <w:rFonts w:cs="Times New Roman"/>
              </w:rPr>
              <w:t>NFC clear command</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F0086</w:t>
            </w:r>
          </w:p>
        </w:tc>
        <w:tc>
          <w:tcPr>
            <w:tcW w:w="0" w:type="auto"/>
          </w:tcPr>
          <w:p w:rsidR="007812D1" w:rsidRPr="00A87816" w:rsidRDefault="002C7309">
            <w:pPr>
              <w:pStyle w:val="Compact"/>
              <w:rPr>
                <w:rFonts w:cs="Times New Roman"/>
              </w:rPr>
            </w:pPr>
            <w:r>
              <w:rPr>
                <w:rFonts w:cs="Times New Roman"/>
              </w:rPr>
              <w:t>Start</w:t>
            </w:r>
            <w:r w:rsidR="00E45DBC" w:rsidRPr="00A87816">
              <w:rPr>
                <w:rFonts w:cs="Times New Roman"/>
              </w:rPr>
              <w:t xml:space="preserve"> multiple questions</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F0087</w:t>
            </w:r>
          </w:p>
        </w:tc>
        <w:tc>
          <w:tcPr>
            <w:tcW w:w="0" w:type="auto"/>
          </w:tcPr>
          <w:p w:rsidR="007812D1" w:rsidRPr="00A87816" w:rsidRDefault="002C7309">
            <w:pPr>
              <w:pStyle w:val="Compact"/>
              <w:rPr>
                <w:rFonts w:cs="Times New Roman"/>
              </w:rPr>
            </w:pPr>
            <w:r>
              <w:rPr>
                <w:rFonts w:cs="Times New Roman"/>
              </w:rPr>
              <w:t xml:space="preserve">Pause </w:t>
            </w:r>
            <w:r w:rsidRPr="00A87816">
              <w:rPr>
                <w:rFonts w:cs="Times New Roman"/>
              </w:rPr>
              <w:t>multiple questions</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F0088</w:t>
            </w:r>
          </w:p>
        </w:tc>
        <w:tc>
          <w:tcPr>
            <w:tcW w:w="0" w:type="auto"/>
          </w:tcPr>
          <w:p w:rsidR="007812D1" w:rsidRPr="00A87816" w:rsidRDefault="0004618D" w:rsidP="0004618D">
            <w:pPr>
              <w:pStyle w:val="Compact"/>
              <w:rPr>
                <w:rFonts w:cs="Times New Roman"/>
              </w:rPr>
            </w:pPr>
            <w:r>
              <w:rPr>
                <w:rFonts w:cs="Times New Roman"/>
              </w:rPr>
              <w:t>C</w:t>
            </w:r>
            <w:r w:rsidR="00E45DBC" w:rsidRPr="00A87816">
              <w:rPr>
                <w:rFonts w:cs="Times New Roman"/>
              </w:rPr>
              <w:t>ontinue</w:t>
            </w:r>
            <w:r>
              <w:rPr>
                <w:rFonts w:cs="Times New Roman"/>
              </w:rPr>
              <w:t xml:space="preserve"> </w:t>
            </w:r>
            <w:r w:rsidRPr="00A87816">
              <w:rPr>
                <w:rFonts w:cs="Times New Roman"/>
              </w:rPr>
              <w:t>multiple questions</w:t>
            </w:r>
            <w:r w:rsidR="00E45DBC" w:rsidRPr="00A87816">
              <w:rPr>
                <w:rFonts w:cs="Times New Roman"/>
              </w:rPr>
              <w:t xml:space="preserve"> from the previous time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F0089</w:t>
            </w:r>
          </w:p>
        </w:tc>
        <w:tc>
          <w:tcPr>
            <w:tcW w:w="0" w:type="auto"/>
          </w:tcPr>
          <w:p w:rsidR="007812D1" w:rsidRPr="00A87816" w:rsidRDefault="0004618D" w:rsidP="0004618D">
            <w:pPr>
              <w:pStyle w:val="Compact"/>
              <w:rPr>
                <w:rFonts w:cs="Times New Roman"/>
              </w:rPr>
            </w:pPr>
            <w:r>
              <w:rPr>
                <w:rFonts w:cs="Times New Roman"/>
              </w:rPr>
              <w:t>Send</w:t>
            </w:r>
            <w:r w:rsidR="00E45DBC" w:rsidRPr="00A87816">
              <w:rPr>
                <w:rFonts w:cs="Times New Roman"/>
              </w:rPr>
              <w:t xml:space="preserve"> correct answers to multipl</w:t>
            </w:r>
            <w:r>
              <w:rPr>
                <w:rFonts w:cs="Times New Roman"/>
              </w:rPr>
              <w:t>e question types</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F0090</w:t>
            </w:r>
          </w:p>
        </w:tc>
        <w:tc>
          <w:tcPr>
            <w:tcW w:w="0" w:type="auto"/>
          </w:tcPr>
          <w:p w:rsidR="007812D1" w:rsidRPr="00A87816" w:rsidRDefault="00E45DBC">
            <w:pPr>
              <w:pStyle w:val="Compact"/>
              <w:rPr>
                <w:rFonts w:cs="Times New Roman"/>
              </w:rPr>
            </w:pPr>
            <w:r w:rsidRPr="00A87816">
              <w:rPr>
                <w:rFonts w:cs="Times New Roman"/>
              </w:rPr>
              <w:t>Transfer of answers to multiple question types</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F0091</w:t>
            </w:r>
          </w:p>
        </w:tc>
        <w:tc>
          <w:tcPr>
            <w:tcW w:w="0" w:type="auto"/>
          </w:tcPr>
          <w:p w:rsidR="007812D1" w:rsidRPr="00A87816" w:rsidRDefault="0004618D">
            <w:pPr>
              <w:pStyle w:val="Compact"/>
              <w:rPr>
                <w:rFonts w:cs="Times New Roman"/>
              </w:rPr>
            </w:pPr>
            <w:r>
              <w:rPr>
                <w:rFonts w:cs="Times New Roman"/>
              </w:rPr>
              <w:t>Write</w:t>
            </w:r>
            <w:r w:rsidR="00E45DBC" w:rsidRPr="00A87816">
              <w:rPr>
                <w:rFonts w:cs="Times New Roman"/>
              </w:rPr>
              <w:t xml:space="preserve"> whitelist</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lastRenderedPageBreak/>
              <w:t>F0092</w:t>
            </w:r>
          </w:p>
        </w:tc>
        <w:tc>
          <w:tcPr>
            <w:tcW w:w="0" w:type="auto"/>
          </w:tcPr>
          <w:p w:rsidR="007812D1" w:rsidRPr="00A87816" w:rsidRDefault="0004618D">
            <w:pPr>
              <w:pStyle w:val="Compact"/>
              <w:rPr>
                <w:rFonts w:cs="Times New Roman"/>
              </w:rPr>
            </w:pPr>
            <w:r>
              <w:rPr>
                <w:rFonts w:cs="Times New Roman"/>
              </w:rPr>
              <w:t>R</w:t>
            </w:r>
            <w:r w:rsidR="00E45DBC" w:rsidRPr="00A87816">
              <w:rPr>
                <w:rFonts w:cs="Times New Roman"/>
              </w:rPr>
              <w:t>ead whitelist</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F0093</w:t>
            </w:r>
          </w:p>
        </w:tc>
        <w:tc>
          <w:tcPr>
            <w:tcW w:w="0" w:type="auto"/>
          </w:tcPr>
          <w:p w:rsidR="007812D1" w:rsidRPr="00A87816" w:rsidRDefault="00E45DBC">
            <w:pPr>
              <w:pStyle w:val="Compact"/>
              <w:rPr>
                <w:rFonts w:cs="Times New Roman"/>
              </w:rPr>
            </w:pPr>
            <w:r w:rsidRPr="00A87816">
              <w:rPr>
                <w:rFonts w:cs="Times New Roman"/>
              </w:rPr>
              <w:t>Write base station blacklist</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F0094</w:t>
            </w:r>
          </w:p>
        </w:tc>
        <w:tc>
          <w:tcPr>
            <w:tcW w:w="0" w:type="auto"/>
          </w:tcPr>
          <w:p w:rsidR="007812D1" w:rsidRPr="00A87816" w:rsidRDefault="00E45DBC">
            <w:pPr>
              <w:pStyle w:val="Compact"/>
              <w:rPr>
                <w:rFonts w:cs="Times New Roman"/>
              </w:rPr>
            </w:pPr>
            <w:r w:rsidRPr="00A87816">
              <w:rPr>
                <w:rFonts w:cs="Times New Roman"/>
              </w:rPr>
              <w:t>Read base station blacklist</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F0095</w:t>
            </w:r>
          </w:p>
        </w:tc>
        <w:tc>
          <w:tcPr>
            <w:tcW w:w="0" w:type="auto"/>
          </w:tcPr>
          <w:p w:rsidR="007812D1" w:rsidRPr="00A87816" w:rsidRDefault="00726416">
            <w:pPr>
              <w:pStyle w:val="Compact"/>
              <w:rPr>
                <w:rFonts w:cs="Times New Roman"/>
              </w:rPr>
            </w:pPr>
            <w:r>
              <w:rPr>
                <w:rFonts w:cs="Times New Roman"/>
              </w:rPr>
              <w:t>C100B+S6 [old model] write user</w:t>
            </w:r>
            <w:r w:rsidR="00E45DBC" w:rsidRPr="00A87816">
              <w:rPr>
                <w:rFonts w:cs="Times New Roman"/>
              </w:rPr>
              <w:t>name on</w:t>
            </w:r>
            <w:r w:rsidR="00480E5B">
              <w:rPr>
                <w:rFonts w:cs="Times New Roman"/>
              </w:rPr>
              <w:t xml:space="preserve"> keypad</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F0096</w:t>
            </w:r>
          </w:p>
        </w:tc>
        <w:tc>
          <w:tcPr>
            <w:tcW w:w="0" w:type="auto"/>
          </w:tcPr>
          <w:p w:rsidR="007812D1" w:rsidRPr="00A87816" w:rsidRDefault="00E45DBC">
            <w:pPr>
              <w:pStyle w:val="Compact"/>
              <w:rPr>
                <w:rFonts w:cs="Times New Roman"/>
              </w:rPr>
            </w:pPr>
            <w:r w:rsidRPr="00A87816">
              <w:rPr>
                <w:rFonts w:cs="Times New Roman"/>
              </w:rPr>
              <w:t>C100B+S6 [old model] read</w:t>
            </w:r>
            <w:r w:rsidR="00480E5B">
              <w:rPr>
                <w:rFonts w:cs="Times New Roman"/>
              </w:rPr>
              <w:t xml:space="preserve"> </w:t>
            </w:r>
            <w:r w:rsidR="00726416">
              <w:rPr>
                <w:rFonts w:cs="Times New Roman"/>
              </w:rPr>
              <w:t>user</w:t>
            </w:r>
            <w:r w:rsidR="00726416" w:rsidRPr="00A87816">
              <w:rPr>
                <w:rFonts w:cs="Times New Roman"/>
              </w:rPr>
              <w:t>name on</w:t>
            </w:r>
            <w:r w:rsidR="00726416">
              <w:rPr>
                <w:rFonts w:cs="Times New Roman"/>
              </w:rPr>
              <w:t xml:space="preserve"> keypad</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F0097</w:t>
            </w:r>
          </w:p>
        </w:tc>
        <w:tc>
          <w:tcPr>
            <w:tcW w:w="0" w:type="auto"/>
          </w:tcPr>
          <w:p w:rsidR="007812D1" w:rsidRPr="00A87816" w:rsidRDefault="00480E5B" w:rsidP="00482C75">
            <w:pPr>
              <w:pStyle w:val="Compact"/>
              <w:rPr>
                <w:rFonts w:cs="Times New Roman"/>
              </w:rPr>
            </w:pPr>
            <w:r>
              <w:rPr>
                <w:rFonts w:cs="Times New Roman"/>
              </w:rPr>
              <w:t xml:space="preserve">Keypad </w:t>
            </w:r>
            <w:r w:rsidR="00E45DBC" w:rsidRPr="00A87816">
              <w:rPr>
                <w:rFonts w:cs="Times New Roman"/>
              </w:rPr>
              <w:t>pause</w:t>
            </w:r>
            <w:r w:rsidR="00482C75">
              <w:rPr>
                <w:rFonts w:cs="Times New Roman"/>
              </w:rPr>
              <w:t>s</w:t>
            </w:r>
            <w:r w:rsidR="00E45DBC" w:rsidRPr="00A87816">
              <w:rPr>
                <w:rFonts w:cs="Times New Roman"/>
              </w:rPr>
              <w:t xml:space="preserve"> </w:t>
            </w:r>
            <w:r w:rsidR="00482C75">
              <w:rPr>
                <w:rFonts w:cs="Times New Roman"/>
              </w:rPr>
              <w:t>sleep</w:t>
            </w:r>
            <w:r w:rsidR="00E45DBC" w:rsidRPr="00A87816">
              <w:rPr>
                <w:rFonts w:cs="Times New Roman"/>
              </w:rPr>
              <w:t xml:space="preserve"> operation</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F0098</w:t>
            </w:r>
          </w:p>
        </w:tc>
        <w:tc>
          <w:tcPr>
            <w:tcW w:w="0" w:type="auto"/>
          </w:tcPr>
          <w:p w:rsidR="007812D1" w:rsidRPr="00A87816" w:rsidRDefault="00E45DBC">
            <w:pPr>
              <w:pStyle w:val="Compact"/>
              <w:rPr>
                <w:rFonts w:cs="Times New Roman"/>
              </w:rPr>
            </w:pPr>
            <w:r w:rsidRPr="00A87816">
              <w:rPr>
                <w:rFonts w:cs="Times New Roman"/>
              </w:rPr>
              <w:t>Asynchronous test mode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F0099</w:t>
            </w:r>
          </w:p>
        </w:tc>
        <w:tc>
          <w:tcPr>
            <w:tcW w:w="0" w:type="auto"/>
          </w:tcPr>
          <w:p w:rsidR="007812D1" w:rsidRPr="00A87816" w:rsidRDefault="00E45DBC">
            <w:pPr>
              <w:pStyle w:val="Compact"/>
              <w:rPr>
                <w:rFonts w:cs="Times New Roman"/>
              </w:rPr>
            </w:pPr>
            <w:r w:rsidRPr="00A87816">
              <w:rPr>
                <w:rFonts w:cs="Times New Roman"/>
              </w:rPr>
              <w:t>Tcp parameter reading</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F0100</w:t>
            </w:r>
          </w:p>
        </w:tc>
        <w:tc>
          <w:tcPr>
            <w:tcW w:w="0" w:type="auto"/>
          </w:tcPr>
          <w:p w:rsidR="007812D1" w:rsidRPr="00A87816" w:rsidRDefault="00E45DBC">
            <w:pPr>
              <w:pStyle w:val="Compact"/>
              <w:rPr>
                <w:rFonts w:cs="Times New Roman"/>
              </w:rPr>
            </w:pPr>
            <w:r w:rsidRPr="00A87816">
              <w:rPr>
                <w:rFonts w:cs="Times New Roman"/>
              </w:rPr>
              <w:t>Tcp parameter writing</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F0101</w:t>
            </w:r>
          </w:p>
        </w:tc>
        <w:tc>
          <w:tcPr>
            <w:tcW w:w="0" w:type="auto"/>
          </w:tcPr>
          <w:p w:rsidR="007812D1" w:rsidRPr="00A87816" w:rsidRDefault="00E45DBC">
            <w:pPr>
              <w:pStyle w:val="Compact"/>
              <w:rPr>
                <w:rFonts w:cs="Times New Roman"/>
              </w:rPr>
            </w:pPr>
            <w:r w:rsidRPr="00A87816">
              <w:rPr>
                <w:rFonts w:cs="Times New Roman"/>
              </w:rPr>
              <w:t>Custom</w:t>
            </w:r>
            <w:r w:rsidR="00482C75">
              <w:rPr>
                <w:rFonts w:cs="Times New Roman"/>
              </w:rPr>
              <w:t>ed</w:t>
            </w:r>
            <w:r w:rsidRPr="00A87816">
              <w:rPr>
                <w:rFonts w:cs="Times New Roman"/>
              </w:rPr>
              <w:t xml:space="preserve"> question type parameters</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F0102</w:t>
            </w:r>
          </w:p>
        </w:tc>
        <w:tc>
          <w:tcPr>
            <w:tcW w:w="0" w:type="auto"/>
          </w:tcPr>
          <w:p w:rsidR="007812D1" w:rsidRPr="00A87816" w:rsidRDefault="00E45DBC">
            <w:pPr>
              <w:pStyle w:val="Compact"/>
              <w:rPr>
                <w:rFonts w:cs="Times New Roman"/>
              </w:rPr>
            </w:pPr>
            <w:r w:rsidRPr="00A87816">
              <w:rPr>
                <w:rFonts w:cs="Times New Roman"/>
              </w:rPr>
              <w:t>Write S6 SMS</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F0103</w:t>
            </w:r>
          </w:p>
        </w:tc>
        <w:tc>
          <w:tcPr>
            <w:tcW w:w="0" w:type="auto"/>
          </w:tcPr>
          <w:p w:rsidR="007812D1" w:rsidRPr="00A87816" w:rsidRDefault="00E45DBC">
            <w:pPr>
              <w:pStyle w:val="Compact"/>
              <w:rPr>
                <w:rFonts w:cs="Times New Roman"/>
              </w:rPr>
            </w:pPr>
            <w:r w:rsidRPr="00A87816">
              <w:rPr>
                <w:rFonts w:cs="Times New Roman"/>
              </w:rPr>
              <w:t>Write S6</w:t>
            </w:r>
            <w:r w:rsidR="00480E5B">
              <w:rPr>
                <w:rFonts w:cs="Times New Roman"/>
              </w:rPr>
              <w:t xml:space="preserve"> keypad</w:t>
            </w:r>
            <w:r w:rsidRPr="00A87816">
              <w:rPr>
                <w:rFonts w:cs="Times New Roman"/>
              </w:rPr>
              <w:t xml:space="preserve"> FSN</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F0104</w:t>
            </w:r>
          </w:p>
        </w:tc>
        <w:tc>
          <w:tcPr>
            <w:tcW w:w="0" w:type="auto"/>
          </w:tcPr>
          <w:p w:rsidR="007812D1" w:rsidRPr="00A87816" w:rsidRDefault="00E45DBC">
            <w:pPr>
              <w:pStyle w:val="Compact"/>
              <w:rPr>
                <w:rFonts w:cs="Times New Roman"/>
              </w:rPr>
            </w:pPr>
            <w:r w:rsidRPr="00A87816">
              <w:rPr>
                <w:rFonts w:cs="Times New Roman"/>
              </w:rPr>
              <w:t>Free question mode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F0105</w:t>
            </w:r>
          </w:p>
        </w:tc>
        <w:tc>
          <w:tcPr>
            <w:tcW w:w="0" w:type="auto"/>
          </w:tcPr>
          <w:p w:rsidR="007812D1" w:rsidRPr="00A87816" w:rsidRDefault="00E45DBC">
            <w:pPr>
              <w:pStyle w:val="Compact"/>
              <w:rPr>
                <w:rFonts w:cs="Times New Roman"/>
              </w:rPr>
            </w:pPr>
            <w:r w:rsidRPr="00A87816">
              <w:rPr>
                <w:rFonts w:cs="Times New Roman"/>
              </w:rPr>
              <w:t>Base station</w:t>
            </w:r>
            <w:r w:rsidR="00482C75">
              <w:rPr>
                <w:rFonts w:cs="Times New Roman"/>
              </w:rPr>
              <w:t xml:space="preserve"> </w:t>
            </w:r>
            <w:r w:rsidRPr="00A87816">
              <w:rPr>
                <w:rFonts w:cs="Times New Roman"/>
              </w:rPr>
              <w:t>AES</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F0106</w:t>
            </w:r>
          </w:p>
        </w:tc>
        <w:tc>
          <w:tcPr>
            <w:tcW w:w="0" w:type="auto"/>
          </w:tcPr>
          <w:p w:rsidR="007812D1" w:rsidRPr="00A87816" w:rsidRDefault="00E45DBC">
            <w:pPr>
              <w:pStyle w:val="Compact"/>
              <w:rPr>
                <w:rFonts w:cs="Times New Roman"/>
              </w:rPr>
            </w:pPr>
            <w:r w:rsidRPr="00A87816">
              <w:rPr>
                <w:rFonts w:cs="Times New Roman"/>
              </w:rPr>
              <w:t>Base station AES clone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F0107</w:t>
            </w:r>
          </w:p>
        </w:tc>
        <w:tc>
          <w:tcPr>
            <w:tcW w:w="0" w:type="auto"/>
          </w:tcPr>
          <w:p w:rsidR="007812D1" w:rsidRPr="00A87816" w:rsidRDefault="00E45DBC">
            <w:pPr>
              <w:pStyle w:val="Compact"/>
              <w:rPr>
                <w:rFonts w:cs="Times New Roman"/>
              </w:rPr>
            </w:pPr>
            <w:r w:rsidRPr="00A87816">
              <w:rPr>
                <w:rFonts w:cs="Times New Roman"/>
              </w:rPr>
              <w:t>Basic parameter configuration</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F0108</w:t>
            </w:r>
          </w:p>
        </w:tc>
        <w:tc>
          <w:tcPr>
            <w:tcW w:w="0" w:type="auto"/>
          </w:tcPr>
          <w:p w:rsidR="007812D1" w:rsidRPr="00A87816" w:rsidRDefault="00E45DBC">
            <w:pPr>
              <w:pStyle w:val="Compact"/>
              <w:rPr>
                <w:rFonts w:cs="Times New Roman"/>
              </w:rPr>
            </w:pPr>
            <w:r w:rsidRPr="00A87816">
              <w:rPr>
                <w:rFonts w:cs="Times New Roman"/>
              </w:rPr>
              <w:t>Delete the specified whitelist SN</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F0109</w:t>
            </w:r>
          </w:p>
        </w:tc>
        <w:tc>
          <w:tcPr>
            <w:tcW w:w="0" w:type="auto"/>
          </w:tcPr>
          <w:p w:rsidR="007812D1" w:rsidRPr="00A87816" w:rsidRDefault="00E45DBC" w:rsidP="00482C75">
            <w:pPr>
              <w:pStyle w:val="Compact"/>
              <w:rPr>
                <w:rFonts w:cs="Times New Roman"/>
              </w:rPr>
            </w:pPr>
            <w:r w:rsidRPr="00A87816">
              <w:rPr>
                <w:rFonts w:cs="Times New Roman"/>
              </w:rPr>
              <w:t>A</w:t>
            </w:r>
            <w:r w:rsidR="00482C75">
              <w:rPr>
                <w:rFonts w:cs="Times New Roman"/>
              </w:rPr>
              <w:t>dd</w:t>
            </w:r>
            <w:r w:rsidRPr="00A87816">
              <w:rPr>
                <w:rFonts w:cs="Times New Roman"/>
              </w:rPr>
              <w:t xml:space="preserve"> specified SN to whitelist</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F0110</w:t>
            </w:r>
          </w:p>
        </w:tc>
        <w:tc>
          <w:tcPr>
            <w:tcW w:w="0" w:type="auto"/>
          </w:tcPr>
          <w:p w:rsidR="007812D1" w:rsidRPr="00A87816" w:rsidRDefault="009107CC">
            <w:pPr>
              <w:pStyle w:val="Compact"/>
              <w:rPr>
                <w:rFonts w:cs="Times New Roman"/>
              </w:rPr>
            </w:pPr>
            <w:r>
              <w:rPr>
                <w:rFonts w:cs="Times New Roman"/>
              </w:rPr>
              <w:t>Voice question</w:t>
            </w:r>
            <w:r w:rsidR="00E45DBC" w:rsidRPr="00A87816">
              <w:rPr>
                <w:rFonts w:cs="Times New Roman"/>
              </w:rPr>
              <w:t xml:space="preserve"> mode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F0111</w:t>
            </w:r>
          </w:p>
        </w:tc>
        <w:tc>
          <w:tcPr>
            <w:tcW w:w="0" w:type="auto"/>
          </w:tcPr>
          <w:p w:rsidR="007812D1" w:rsidRPr="00A87816" w:rsidRDefault="00E45DBC">
            <w:pPr>
              <w:pStyle w:val="Compact"/>
              <w:rPr>
                <w:rFonts w:cs="Times New Roman"/>
              </w:rPr>
            </w:pPr>
            <w:r w:rsidRPr="00A87816">
              <w:rPr>
                <w:rFonts w:cs="Times New Roman"/>
              </w:rPr>
              <w:t>Multiple question quick answer mode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F0112</w:t>
            </w:r>
          </w:p>
        </w:tc>
        <w:tc>
          <w:tcPr>
            <w:tcW w:w="0" w:type="auto"/>
          </w:tcPr>
          <w:p w:rsidR="007812D1" w:rsidRPr="00A87816" w:rsidRDefault="00AF0035">
            <w:pPr>
              <w:pStyle w:val="Compact"/>
              <w:rPr>
                <w:rFonts w:cs="Times New Roman"/>
              </w:rPr>
            </w:pPr>
            <w:r>
              <w:rPr>
                <w:rFonts w:cs="Times New Roman"/>
              </w:rPr>
              <w:t>Quick match</w:t>
            </w:r>
            <w:r w:rsidR="00E45DBC" w:rsidRPr="00A87816">
              <w:rPr>
                <w:rFonts w:cs="Times New Roman"/>
              </w:rPr>
              <w:t xml:space="preserve"> mode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F0113</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test mode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F0114</w:t>
            </w:r>
          </w:p>
        </w:tc>
        <w:tc>
          <w:tcPr>
            <w:tcW w:w="0" w:type="auto"/>
          </w:tcPr>
          <w:p w:rsidR="007812D1" w:rsidRPr="00A87816" w:rsidRDefault="00E45DBC">
            <w:pPr>
              <w:pStyle w:val="Compact"/>
              <w:rPr>
                <w:rFonts w:cs="Times New Roman"/>
              </w:rPr>
            </w:pPr>
            <w:r w:rsidRPr="00A87816">
              <w:rPr>
                <w:rFonts w:cs="Times New Roman"/>
              </w:rPr>
              <w:t xml:space="preserve">Write points and </w:t>
            </w:r>
            <w:r w:rsidR="00482C75">
              <w:rPr>
                <w:rFonts w:cs="Times New Roman"/>
              </w:rPr>
              <w:t xml:space="preserve">the </w:t>
            </w:r>
            <w:r w:rsidRPr="00A87816">
              <w:rPr>
                <w:rFonts w:cs="Times New Roman"/>
              </w:rPr>
              <w:t>second line of text</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F0115</w:t>
            </w:r>
          </w:p>
        </w:tc>
        <w:tc>
          <w:tcPr>
            <w:tcW w:w="0" w:type="auto"/>
          </w:tcPr>
          <w:p w:rsidR="007812D1" w:rsidRPr="00A87816" w:rsidRDefault="00E45DBC">
            <w:pPr>
              <w:pStyle w:val="Compact"/>
              <w:rPr>
                <w:rFonts w:cs="Times New Roman"/>
              </w:rPr>
            </w:pPr>
            <w:r w:rsidRPr="00A87816">
              <w:rPr>
                <w:rFonts w:cs="Times New Roman"/>
              </w:rPr>
              <w:t>Write</w:t>
            </w:r>
            <w:r w:rsidR="00480E5B">
              <w:rPr>
                <w:rFonts w:cs="Times New Roman"/>
              </w:rPr>
              <w:t xml:space="preserve"> keypad</w:t>
            </w:r>
            <w:r w:rsidRPr="00A87816">
              <w:rPr>
                <w:rFonts w:cs="Times New Roman"/>
              </w:rPr>
              <w:t xml:space="preserve"> name</w:t>
            </w:r>
          </w:p>
        </w:tc>
      </w:tr>
      <w:tr w:rsidR="007812D1" w:rsidRPr="00A87816" w:rsidTr="00243372">
        <w:tc>
          <w:tcPr>
            <w:tcW w:w="0" w:type="auto"/>
          </w:tcPr>
          <w:p w:rsidR="007812D1" w:rsidRPr="00A87816" w:rsidRDefault="00E45DBC">
            <w:pPr>
              <w:pStyle w:val="Compact"/>
              <w:rPr>
                <w:rFonts w:cs="Times New Roman"/>
              </w:rPr>
            </w:pPr>
            <w:r w:rsidRPr="00A87816">
              <w:rPr>
                <w:rFonts w:cs="Times New Roman"/>
              </w:rPr>
              <w:t>F0116</w:t>
            </w:r>
          </w:p>
        </w:tc>
        <w:tc>
          <w:tcPr>
            <w:tcW w:w="0" w:type="auto"/>
          </w:tcPr>
          <w:p w:rsidR="007812D1" w:rsidRPr="00A87816" w:rsidRDefault="00480E5B">
            <w:pPr>
              <w:pStyle w:val="Compact"/>
              <w:rPr>
                <w:rFonts w:cs="Times New Roman"/>
              </w:rPr>
            </w:pPr>
            <w:r>
              <w:rPr>
                <w:rFonts w:cs="Times New Roman"/>
              </w:rPr>
              <w:t xml:space="preserve">Keypad </w:t>
            </w:r>
            <w:r w:rsidR="00E45DBC" w:rsidRPr="00A87816">
              <w:rPr>
                <w:rFonts w:cs="Times New Roman"/>
              </w:rPr>
              <w:t>shutdown time level</w:t>
            </w:r>
          </w:p>
        </w:tc>
      </w:tr>
      <w:bookmarkEnd w:id="67"/>
      <w:bookmarkEnd w:id="1104"/>
      <w:bookmarkEnd w:id="1106"/>
    </w:tbl>
    <w:p w:rsidR="00E45DBC" w:rsidRPr="00A87816" w:rsidRDefault="00E45DBC">
      <w:pPr>
        <w:rPr>
          <w:rFonts w:cs="Times New Roman"/>
        </w:rPr>
      </w:pPr>
    </w:p>
    <w:sectPr w:rsidR="00E45DBC" w:rsidRPr="00A8781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5B4" w:rsidRDefault="002A45B4">
      <w:pPr>
        <w:spacing w:after="0"/>
      </w:pPr>
      <w:r>
        <w:separator/>
      </w:r>
    </w:p>
  </w:endnote>
  <w:endnote w:type="continuationSeparator" w:id="0">
    <w:p w:rsidR="002A45B4" w:rsidRDefault="002A45B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5B4" w:rsidRDefault="002A45B4">
      <w:r>
        <w:separator/>
      </w:r>
    </w:p>
  </w:footnote>
  <w:footnote w:type="continuationSeparator" w:id="0">
    <w:p w:rsidR="002A45B4" w:rsidRDefault="002A45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914A5"/>
    <w:multiLevelType w:val="hybridMultilevel"/>
    <w:tmpl w:val="048A7ECC"/>
    <w:lvl w:ilvl="0" w:tplc="3A729E94">
      <w:start w:val="6"/>
      <w:numFmt w:val="decimal"/>
      <w:lvlText w:val="%1.7.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245420D"/>
    <w:multiLevelType w:val="hybridMultilevel"/>
    <w:tmpl w:val="3322110C"/>
    <w:lvl w:ilvl="0" w:tplc="7A3A7C04">
      <w:start w:val="6"/>
      <w:numFmt w:val="decimal"/>
      <w:lvlText w:val="%1.3.10"/>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2814A51"/>
    <w:multiLevelType w:val="hybridMultilevel"/>
    <w:tmpl w:val="B8F89148"/>
    <w:lvl w:ilvl="0" w:tplc="6E8C69DE">
      <w:start w:val="6"/>
      <w:numFmt w:val="decimal"/>
      <w:lvlText w:val="%1.3.4"/>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62F759D"/>
    <w:multiLevelType w:val="hybridMultilevel"/>
    <w:tmpl w:val="CD40A76C"/>
    <w:lvl w:ilvl="0" w:tplc="A810EC7A">
      <w:start w:val="6"/>
      <w:numFmt w:val="decimal"/>
      <w:lvlText w:val="%1.5.1.12"/>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7700F72"/>
    <w:multiLevelType w:val="hybridMultilevel"/>
    <w:tmpl w:val="AE80EFCC"/>
    <w:lvl w:ilvl="0" w:tplc="9D8CB11A">
      <w:start w:val="6"/>
      <w:numFmt w:val="decimal"/>
      <w:lvlText w:val="%1.3.3.3"/>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08585337"/>
    <w:multiLevelType w:val="hybridMultilevel"/>
    <w:tmpl w:val="35DA518E"/>
    <w:lvl w:ilvl="0" w:tplc="76E23BDE">
      <w:start w:val="6"/>
      <w:numFmt w:val="decimal"/>
      <w:lvlText w:val="%1.3.8.5.3"/>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96F1529"/>
    <w:multiLevelType w:val="hybridMultilevel"/>
    <w:tmpl w:val="7CB4ACCA"/>
    <w:lvl w:ilvl="0" w:tplc="2E1C6FAE">
      <w:start w:val="6"/>
      <w:numFmt w:val="decimal"/>
      <w:lvlText w:val="%1.3.5.4"/>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AD70BDA"/>
    <w:multiLevelType w:val="hybridMultilevel"/>
    <w:tmpl w:val="5F7A3D50"/>
    <w:lvl w:ilvl="0" w:tplc="578AC56C">
      <w:start w:val="6"/>
      <w:numFmt w:val="decimal"/>
      <w:lvlText w:val="%1.5.1.2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0F0730F3"/>
    <w:multiLevelType w:val="hybridMultilevel"/>
    <w:tmpl w:val="DB365D7C"/>
    <w:lvl w:ilvl="0" w:tplc="D4463FB6">
      <w:start w:val="6"/>
      <w:numFmt w:val="decimal"/>
      <w:lvlText w:val="%1.3.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0FD767D0"/>
    <w:multiLevelType w:val="hybridMultilevel"/>
    <w:tmpl w:val="E58E392E"/>
    <w:lvl w:ilvl="0" w:tplc="42D08F2A">
      <w:start w:val="6"/>
      <w:numFmt w:val="decimal"/>
      <w:lvlText w:val="%1.5.1.19"/>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10E8498E"/>
    <w:multiLevelType w:val="hybridMultilevel"/>
    <w:tmpl w:val="FEC2E83C"/>
    <w:lvl w:ilvl="0" w:tplc="9C3891CE">
      <w:start w:val="6"/>
      <w:numFmt w:val="decimal"/>
      <w:lvlText w:val="%1.3.4.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31247CC"/>
    <w:multiLevelType w:val="hybridMultilevel"/>
    <w:tmpl w:val="D9B0D23A"/>
    <w:lvl w:ilvl="0" w:tplc="1804B23A">
      <w:start w:val="6"/>
      <w:numFmt w:val="decimal"/>
      <w:lvlText w:val="%1.3.8.2"/>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3B6647B"/>
    <w:multiLevelType w:val="hybridMultilevel"/>
    <w:tmpl w:val="AF3AC6D4"/>
    <w:lvl w:ilvl="0" w:tplc="C9C8B950">
      <w:start w:val="6"/>
      <w:numFmt w:val="decimal"/>
      <w:lvlText w:val="%1.3.6.2"/>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6D820A0"/>
    <w:multiLevelType w:val="hybridMultilevel"/>
    <w:tmpl w:val="CF3E04A2"/>
    <w:lvl w:ilvl="0" w:tplc="4F3C14A8">
      <w:start w:val="6"/>
      <w:numFmt w:val="decimal"/>
      <w:lvlText w:val="%1.3.9.2"/>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6F4514E"/>
    <w:multiLevelType w:val="hybridMultilevel"/>
    <w:tmpl w:val="5C64DE5E"/>
    <w:lvl w:ilvl="0" w:tplc="11BA8AA4">
      <w:start w:val="6"/>
      <w:numFmt w:val="decimal"/>
      <w:lvlText w:val="%1.3.10.3"/>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18C324EF"/>
    <w:multiLevelType w:val="hybridMultilevel"/>
    <w:tmpl w:val="61789AE8"/>
    <w:lvl w:ilvl="0" w:tplc="EFEA76C8">
      <w:start w:val="6"/>
      <w:numFmt w:val="decimal"/>
      <w:lvlText w:val="%1.7.2"/>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18CD32DD"/>
    <w:multiLevelType w:val="hybridMultilevel"/>
    <w:tmpl w:val="E93AF25E"/>
    <w:lvl w:ilvl="0" w:tplc="C5303D16">
      <w:start w:val="6"/>
      <w:numFmt w:val="decimal"/>
      <w:lvlText w:val="%1.3.7"/>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1F64658B"/>
    <w:multiLevelType w:val="hybridMultilevel"/>
    <w:tmpl w:val="671CFE56"/>
    <w:lvl w:ilvl="0" w:tplc="5DE6CDA2">
      <w:start w:val="6"/>
      <w:numFmt w:val="decimal"/>
      <w:lvlText w:val="%1.3.8.6"/>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1F6947B5"/>
    <w:multiLevelType w:val="hybridMultilevel"/>
    <w:tmpl w:val="CDA01AE2"/>
    <w:lvl w:ilvl="0" w:tplc="1E307E7C">
      <w:start w:val="6"/>
      <w:numFmt w:val="decimal"/>
      <w:lvlText w:val="%1.5.1.4"/>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20477E7B"/>
    <w:multiLevelType w:val="hybridMultilevel"/>
    <w:tmpl w:val="9BD4BDFC"/>
    <w:lvl w:ilvl="0" w:tplc="B1A0B29E">
      <w:start w:val="6"/>
      <w:numFmt w:val="decimal"/>
      <w:lvlText w:val="%1.5.1.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20DD7CD7"/>
    <w:multiLevelType w:val="hybridMultilevel"/>
    <w:tmpl w:val="5C3840B6"/>
    <w:lvl w:ilvl="0" w:tplc="62C238EE">
      <w:start w:val="6"/>
      <w:numFmt w:val="decimal"/>
      <w:lvlText w:val="%1.5.3.7"/>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221A7BAD"/>
    <w:multiLevelType w:val="hybridMultilevel"/>
    <w:tmpl w:val="BE9AB178"/>
    <w:lvl w:ilvl="0" w:tplc="5B8683EE">
      <w:start w:val="6"/>
      <w:numFmt w:val="decimal"/>
      <w:lvlText w:val="%1.5.1.6"/>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23EE1514"/>
    <w:multiLevelType w:val="hybridMultilevel"/>
    <w:tmpl w:val="27F694B6"/>
    <w:lvl w:ilvl="0" w:tplc="6D605BEE">
      <w:start w:val="6"/>
      <w:numFmt w:val="decimal"/>
      <w:lvlText w:val="%1.3.6.3"/>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24022217"/>
    <w:multiLevelType w:val="hybridMultilevel"/>
    <w:tmpl w:val="F2CAFA30"/>
    <w:lvl w:ilvl="0" w:tplc="1B3EA13C">
      <w:start w:val="6"/>
      <w:numFmt w:val="decimal"/>
      <w:lvlText w:val="%1.3.2.2"/>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2A8B415A"/>
    <w:multiLevelType w:val="hybridMultilevel"/>
    <w:tmpl w:val="9354A00A"/>
    <w:lvl w:ilvl="0" w:tplc="3E98B2AA">
      <w:start w:val="6"/>
      <w:numFmt w:val="decimal"/>
      <w:lvlText w:val="%1.3.7.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2ACE66AA"/>
    <w:multiLevelType w:val="hybridMultilevel"/>
    <w:tmpl w:val="1CAC7478"/>
    <w:lvl w:ilvl="0" w:tplc="52AC06F4">
      <w:start w:val="6"/>
      <w:numFmt w:val="decimal"/>
      <w:lvlText w:val="%1.3.8.3"/>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2BEC377F"/>
    <w:multiLevelType w:val="multilevel"/>
    <w:tmpl w:val="501823CC"/>
    <w:lvl w:ilvl="0">
      <w:start w:val="6"/>
      <w:numFmt w:val="decimal"/>
      <w:lvlText w:val="%1.3.4.2"/>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7">
    <w:nsid w:val="2CDC24BE"/>
    <w:multiLevelType w:val="hybridMultilevel"/>
    <w:tmpl w:val="DAF0E158"/>
    <w:lvl w:ilvl="0" w:tplc="15022C90">
      <w:start w:val="6"/>
      <w:numFmt w:val="decimal"/>
      <w:lvlText w:val="%1.3.5"/>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2CE32B5A"/>
    <w:multiLevelType w:val="hybridMultilevel"/>
    <w:tmpl w:val="C0109BE6"/>
    <w:lvl w:ilvl="0" w:tplc="266C6CC2">
      <w:start w:val="6"/>
      <w:numFmt w:val="decimal"/>
      <w:lvlText w:val="%1.5.1.23"/>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2E7D3E76"/>
    <w:multiLevelType w:val="hybridMultilevel"/>
    <w:tmpl w:val="40A6B5DC"/>
    <w:lvl w:ilvl="0" w:tplc="442E2B3E">
      <w:start w:val="6"/>
      <w:numFmt w:val="decimal"/>
      <w:lvlText w:val="%1.3.4.3"/>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309B5CFA"/>
    <w:multiLevelType w:val="hybridMultilevel"/>
    <w:tmpl w:val="4FCA7700"/>
    <w:lvl w:ilvl="0" w:tplc="C9C65166">
      <w:start w:val="6"/>
      <w:numFmt w:val="decimal"/>
      <w:lvlText w:val="%1.5.1.5"/>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314851A8"/>
    <w:multiLevelType w:val="hybridMultilevel"/>
    <w:tmpl w:val="ACB2A964"/>
    <w:lvl w:ilvl="0" w:tplc="F81AA0E2">
      <w:start w:val="6"/>
      <w:numFmt w:val="decimal"/>
      <w:lvlText w:val="%1.3.8.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31693CB4"/>
    <w:multiLevelType w:val="hybridMultilevel"/>
    <w:tmpl w:val="CFA46F3C"/>
    <w:lvl w:ilvl="0" w:tplc="3730B90E">
      <w:start w:val="6"/>
      <w:numFmt w:val="decimal"/>
      <w:lvlText w:val="%1.6.4"/>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31D33946"/>
    <w:multiLevelType w:val="hybridMultilevel"/>
    <w:tmpl w:val="A192004A"/>
    <w:lvl w:ilvl="0" w:tplc="69324182">
      <w:start w:val="6"/>
      <w:numFmt w:val="decimal"/>
      <w:lvlText w:val="%1.5.1.8"/>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34E32C31"/>
    <w:multiLevelType w:val="hybridMultilevel"/>
    <w:tmpl w:val="0130EDC2"/>
    <w:lvl w:ilvl="0" w:tplc="1C8A3120">
      <w:start w:val="6"/>
      <w:numFmt w:val="decimal"/>
      <w:lvlText w:val="%1.3.8.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350E163E"/>
    <w:multiLevelType w:val="hybridMultilevel"/>
    <w:tmpl w:val="EB7EC1FE"/>
    <w:lvl w:ilvl="0" w:tplc="4F3E7B72">
      <w:start w:val="6"/>
      <w:numFmt w:val="decimal"/>
      <w:lvlText w:val="%1.3.3"/>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3AB3121F"/>
    <w:multiLevelType w:val="hybridMultilevel"/>
    <w:tmpl w:val="6564129A"/>
    <w:lvl w:ilvl="0" w:tplc="02909A92">
      <w:start w:val="6"/>
      <w:numFmt w:val="decimal"/>
      <w:lvlText w:val="%1.5.1.13"/>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3C721109"/>
    <w:multiLevelType w:val="hybridMultilevel"/>
    <w:tmpl w:val="2C2E5046"/>
    <w:lvl w:ilvl="0" w:tplc="B71AED22">
      <w:start w:val="6"/>
      <w:numFmt w:val="decimal"/>
      <w:lvlText w:val="%1.3.8"/>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3F9C13BF"/>
    <w:multiLevelType w:val="hybridMultilevel"/>
    <w:tmpl w:val="64F44F3C"/>
    <w:lvl w:ilvl="0" w:tplc="1B32C844">
      <w:start w:val="6"/>
      <w:numFmt w:val="decimal"/>
      <w:lvlText w:val="%1.5.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40FD5DCC"/>
    <w:multiLevelType w:val="hybridMultilevel"/>
    <w:tmpl w:val="AEA69432"/>
    <w:lvl w:ilvl="0" w:tplc="30CEB022">
      <w:start w:val="6"/>
      <w:numFmt w:val="decimal"/>
      <w:lvlText w:val="%1.3.9.3"/>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nsid w:val="414A6E61"/>
    <w:multiLevelType w:val="hybridMultilevel"/>
    <w:tmpl w:val="6D409102"/>
    <w:lvl w:ilvl="0" w:tplc="F9E8BDA8">
      <w:start w:val="6"/>
      <w:numFmt w:val="decimal"/>
      <w:lvlText w:val="%1.3.3.2"/>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427A040B"/>
    <w:multiLevelType w:val="hybridMultilevel"/>
    <w:tmpl w:val="2A1E06A0"/>
    <w:lvl w:ilvl="0" w:tplc="70CE2328">
      <w:start w:val="6"/>
      <w:numFmt w:val="decimal"/>
      <w:lvlText w:val="%1.5.1.2"/>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nsid w:val="43AF63BC"/>
    <w:multiLevelType w:val="hybridMultilevel"/>
    <w:tmpl w:val="3240278A"/>
    <w:lvl w:ilvl="0" w:tplc="9C644B8E">
      <w:start w:val="6"/>
      <w:numFmt w:val="decimal"/>
      <w:lvlText w:val="%1.3.6"/>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43B94095"/>
    <w:multiLevelType w:val="hybridMultilevel"/>
    <w:tmpl w:val="5A84D2C4"/>
    <w:lvl w:ilvl="0" w:tplc="E6FE5962">
      <w:start w:val="6"/>
      <w:numFmt w:val="decimal"/>
      <w:lvlText w:val="%1.3.8.1.3"/>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nsid w:val="43D0346E"/>
    <w:multiLevelType w:val="hybridMultilevel"/>
    <w:tmpl w:val="9CC6DCBE"/>
    <w:lvl w:ilvl="0" w:tplc="B16AB058">
      <w:start w:val="6"/>
      <w:numFmt w:val="decimal"/>
      <w:lvlText w:val="%1.5.1.3"/>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nsid w:val="43E27392"/>
    <w:multiLevelType w:val="hybridMultilevel"/>
    <w:tmpl w:val="3580FBA6"/>
    <w:lvl w:ilvl="0" w:tplc="6504DFC6">
      <w:start w:val="6"/>
      <w:numFmt w:val="decimal"/>
      <w:lvlText w:val="%1.3.5.3"/>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nsid w:val="45EC39F0"/>
    <w:multiLevelType w:val="hybridMultilevel"/>
    <w:tmpl w:val="4AF61214"/>
    <w:lvl w:ilvl="0" w:tplc="853A7D30">
      <w:start w:val="6"/>
      <w:numFmt w:val="decimal"/>
      <w:lvlText w:val="%1.6.2"/>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7">
    <w:nsid w:val="460320C1"/>
    <w:multiLevelType w:val="hybridMultilevel"/>
    <w:tmpl w:val="EF1473BA"/>
    <w:lvl w:ilvl="0" w:tplc="14F0AD10">
      <w:start w:val="6"/>
      <w:numFmt w:val="decimal"/>
      <w:lvlText w:val="%1.3.10.2"/>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8">
    <w:nsid w:val="463B7A2B"/>
    <w:multiLevelType w:val="hybridMultilevel"/>
    <w:tmpl w:val="2B0CCCC8"/>
    <w:lvl w:ilvl="0" w:tplc="0246B27A">
      <w:start w:val="6"/>
      <w:numFmt w:val="decimal"/>
      <w:lvlText w:val="%1.5.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nsid w:val="46DB7C3D"/>
    <w:multiLevelType w:val="multilevel"/>
    <w:tmpl w:val="0C56A8AE"/>
    <w:lvl w:ilvl="0">
      <w:start w:val="1"/>
      <w:numFmt w:val="decimal"/>
      <w:lvlText w:val="%1."/>
      <w:lvlJc w:val="left"/>
      <w:pPr>
        <w:ind w:left="425" w:hanging="425"/>
      </w:pPr>
      <w:rPr>
        <w:rFonts w:hint="eastAsia"/>
      </w:rPr>
    </w:lvl>
    <w:lvl w:ilvl="1">
      <w:start w:val="1"/>
      <w:numFmt w:val="decimal"/>
      <w:pStyle w:val="2"/>
      <w:lvlText w:val="6.%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50">
    <w:nsid w:val="48331EE8"/>
    <w:multiLevelType w:val="hybridMultilevel"/>
    <w:tmpl w:val="365E328E"/>
    <w:lvl w:ilvl="0" w:tplc="55FC3D42">
      <w:start w:val="6"/>
      <w:numFmt w:val="decimal"/>
      <w:lvlText w:val="%1.3.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1">
    <w:nsid w:val="497562C5"/>
    <w:multiLevelType w:val="hybridMultilevel"/>
    <w:tmpl w:val="C3B82714"/>
    <w:lvl w:ilvl="0" w:tplc="D020F5AC">
      <w:start w:val="6"/>
      <w:numFmt w:val="decimal"/>
      <w:lvlText w:val="%1.3.5.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2">
    <w:nsid w:val="49BE48D3"/>
    <w:multiLevelType w:val="hybridMultilevel"/>
    <w:tmpl w:val="E7401D1A"/>
    <w:lvl w:ilvl="0" w:tplc="DF7AE7FA">
      <w:start w:val="6"/>
      <w:numFmt w:val="decimal"/>
      <w:lvlText w:val="%1.3.2.3"/>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3">
    <w:nsid w:val="4A1539E1"/>
    <w:multiLevelType w:val="hybridMultilevel"/>
    <w:tmpl w:val="DA324FA8"/>
    <w:lvl w:ilvl="0" w:tplc="26D0484C">
      <w:start w:val="6"/>
      <w:numFmt w:val="decimal"/>
      <w:lvlText w:val="%1.5.1.10"/>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4">
    <w:nsid w:val="4B2D5080"/>
    <w:multiLevelType w:val="hybridMultilevel"/>
    <w:tmpl w:val="E7BE075C"/>
    <w:lvl w:ilvl="0" w:tplc="8AA44AFA">
      <w:start w:val="6"/>
      <w:numFmt w:val="decimal"/>
      <w:lvlText w:val="%1.5.3.4"/>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5">
    <w:nsid w:val="4C3B3868"/>
    <w:multiLevelType w:val="hybridMultilevel"/>
    <w:tmpl w:val="EC8E8468"/>
    <w:lvl w:ilvl="0" w:tplc="66D8E55E">
      <w:start w:val="6"/>
      <w:numFmt w:val="decimal"/>
      <w:lvlText w:val="%1.3.3.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nsid w:val="4C5F2CFE"/>
    <w:multiLevelType w:val="hybridMultilevel"/>
    <w:tmpl w:val="6BD415E6"/>
    <w:lvl w:ilvl="0" w:tplc="7B3043EE">
      <w:start w:val="6"/>
      <w:numFmt w:val="decimal"/>
      <w:lvlText w:val="%1.3.8.5"/>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7">
    <w:nsid w:val="4FE3761E"/>
    <w:multiLevelType w:val="hybridMultilevel"/>
    <w:tmpl w:val="1C204DE4"/>
    <w:lvl w:ilvl="0" w:tplc="73EEE6EA">
      <w:start w:val="6"/>
      <w:numFmt w:val="decimal"/>
      <w:lvlText w:val="%1.5.3.6"/>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8">
    <w:nsid w:val="50D67B02"/>
    <w:multiLevelType w:val="hybridMultilevel"/>
    <w:tmpl w:val="5AA6EA78"/>
    <w:lvl w:ilvl="0" w:tplc="552E4102">
      <w:start w:val="6"/>
      <w:numFmt w:val="decimal"/>
      <w:lvlText w:val="%1.3.7.3"/>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9">
    <w:nsid w:val="52D50A39"/>
    <w:multiLevelType w:val="hybridMultilevel"/>
    <w:tmpl w:val="04709450"/>
    <w:lvl w:ilvl="0" w:tplc="BA42FBA2">
      <w:start w:val="6"/>
      <w:numFmt w:val="decimal"/>
      <w:lvlText w:val="%1.5.1.12.2"/>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0">
    <w:nsid w:val="540E68F1"/>
    <w:multiLevelType w:val="hybridMultilevel"/>
    <w:tmpl w:val="30BAD658"/>
    <w:lvl w:ilvl="0" w:tplc="FF587AC4">
      <w:start w:val="6"/>
      <w:numFmt w:val="decimal"/>
      <w:lvlText w:val="%1.3.8.4"/>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1">
    <w:nsid w:val="54546838"/>
    <w:multiLevelType w:val="hybridMultilevel"/>
    <w:tmpl w:val="7504A89E"/>
    <w:lvl w:ilvl="0" w:tplc="2F309A14">
      <w:start w:val="6"/>
      <w:numFmt w:val="decimal"/>
      <w:lvlText w:val="%1.5.3.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2">
    <w:nsid w:val="551E1B3B"/>
    <w:multiLevelType w:val="hybridMultilevel"/>
    <w:tmpl w:val="1508564E"/>
    <w:lvl w:ilvl="0" w:tplc="DFD23246">
      <w:start w:val="6"/>
      <w:numFmt w:val="decimal"/>
      <w:lvlText w:val="%1.5.1.17"/>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3">
    <w:nsid w:val="57EF454E"/>
    <w:multiLevelType w:val="hybridMultilevel"/>
    <w:tmpl w:val="3EBAD96A"/>
    <w:lvl w:ilvl="0" w:tplc="38625326">
      <w:start w:val="6"/>
      <w:numFmt w:val="decimal"/>
      <w:lvlText w:val="%1.5.1.14"/>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4">
    <w:nsid w:val="58336633"/>
    <w:multiLevelType w:val="hybridMultilevel"/>
    <w:tmpl w:val="2508E626"/>
    <w:lvl w:ilvl="0" w:tplc="99B2CDF0">
      <w:start w:val="6"/>
      <w:numFmt w:val="decimal"/>
      <w:lvlText w:val="%1.5.1.18"/>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5">
    <w:nsid w:val="59B24E00"/>
    <w:multiLevelType w:val="hybridMultilevel"/>
    <w:tmpl w:val="14A41E66"/>
    <w:lvl w:ilvl="0" w:tplc="1CEE48E0">
      <w:start w:val="6"/>
      <w:numFmt w:val="decimal"/>
      <w:lvlText w:val="%1.5.1.22"/>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6">
    <w:nsid w:val="5AE42522"/>
    <w:multiLevelType w:val="hybridMultilevel"/>
    <w:tmpl w:val="D554777C"/>
    <w:lvl w:ilvl="0" w:tplc="D24C6E02">
      <w:start w:val="6"/>
      <w:numFmt w:val="decimal"/>
      <w:lvlText w:val="%1.5.3.3"/>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7">
    <w:nsid w:val="5C1E3889"/>
    <w:multiLevelType w:val="hybridMultilevel"/>
    <w:tmpl w:val="5B7623CC"/>
    <w:lvl w:ilvl="0" w:tplc="2B388916">
      <w:start w:val="6"/>
      <w:numFmt w:val="decimal"/>
      <w:lvlText w:val="%1.2.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8">
    <w:nsid w:val="5D765171"/>
    <w:multiLevelType w:val="hybridMultilevel"/>
    <w:tmpl w:val="D77ADB28"/>
    <w:lvl w:ilvl="0" w:tplc="1CBCCF0E">
      <w:start w:val="6"/>
      <w:numFmt w:val="decimal"/>
      <w:lvlText w:val="%1.3.1.3"/>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9">
    <w:nsid w:val="5DD31FF4"/>
    <w:multiLevelType w:val="hybridMultilevel"/>
    <w:tmpl w:val="0C1E2B18"/>
    <w:lvl w:ilvl="0" w:tplc="3E968CF4">
      <w:start w:val="6"/>
      <w:numFmt w:val="decimal"/>
      <w:lvlText w:val="%1.3.7.2"/>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0">
    <w:nsid w:val="5F754BE5"/>
    <w:multiLevelType w:val="hybridMultilevel"/>
    <w:tmpl w:val="EC54044C"/>
    <w:lvl w:ilvl="0" w:tplc="5AEA546A">
      <w:start w:val="6"/>
      <w:numFmt w:val="decimal"/>
      <w:lvlText w:val="%1.5.3.2"/>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1">
    <w:nsid w:val="61B06CD0"/>
    <w:multiLevelType w:val="hybridMultilevel"/>
    <w:tmpl w:val="EABE107A"/>
    <w:lvl w:ilvl="0" w:tplc="9E465B2A">
      <w:start w:val="6"/>
      <w:numFmt w:val="decimal"/>
      <w:lvlText w:val="%1.3.10.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2">
    <w:nsid w:val="62342133"/>
    <w:multiLevelType w:val="hybridMultilevel"/>
    <w:tmpl w:val="67FE11F0"/>
    <w:lvl w:ilvl="0" w:tplc="125A7008">
      <w:start w:val="6"/>
      <w:numFmt w:val="decimal"/>
      <w:lvlText w:val="%1.4.3"/>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3">
    <w:nsid w:val="64432086"/>
    <w:multiLevelType w:val="hybridMultilevel"/>
    <w:tmpl w:val="8F66ADEE"/>
    <w:lvl w:ilvl="0" w:tplc="F7AC401A">
      <w:start w:val="6"/>
      <w:numFmt w:val="decimal"/>
      <w:lvlText w:val="%1.3.5.5"/>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4">
    <w:nsid w:val="64671301"/>
    <w:multiLevelType w:val="hybridMultilevel"/>
    <w:tmpl w:val="FCF03E40"/>
    <w:lvl w:ilvl="0" w:tplc="90048B72">
      <w:start w:val="6"/>
      <w:numFmt w:val="decimal"/>
      <w:lvlText w:val="%1.3.8.1.2"/>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5">
    <w:nsid w:val="647B1808"/>
    <w:multiLevelType w:val="hybridMultilevel"/>
    <w:tmpl w:val="E4809D80"/>
    <w:lvl w:ilvl="0" w:tplc="FFE4943A">
      <w:start w:val="6"/>
      <w:numFmt w:val="decimal"/>
      <w:lvlText w:val="%1.2.3"/>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6">
    <w:nsid w:val="64D91B6C"/>
    <w:multiLevelType w:val="hybridMultilevel"/>
    <w:tmpl w:val="5AF03A1A"/>
    <w:lvl w:ilvl="0" w:tplc="6C4C1C8A">
      <w:start w:val="6"/>
      <w:numFmt w:val="decimal"/>
      <w:lvlText w:val="%1.9.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7">
    <w:nsid w:val="652330D1"/>
    <w:multiLevelType w:val="hybridMultilevel"/>
    <w:tmpl w:val="A42805D6"/>
    <w:lvl w:ilvl="0" w:tplc="BA1067CE">
      <w:start w:val="6"/>
      <w:numFmt w:val="decimal"/>
      <w:lvlText w:val="%1.3.9.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8">
    <w:nsid w:val="65C752D8"/>
    <w:multiLevelType w:val="hybridMultilevel"/>
    <w:tmpl w:val="2594F5F6"/>
    <w:lvl w:ilvl="0" w:tplc="F1BA317C">
      <w:start w:val="6"/>
      <w:numFmt w:val="decimal"/>
      <w:lvlText w:val="%1.6.3"/>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9">
    <w:nsid w:val="671B40D4"/>
    <w:multiLevelType w:val="hybridMultilevel"/>
    <w:tmpl w:val="AE1C0F42"/>
    <w:lvl w:ilvl="0" w:tplc="9B467DC6">
      <w:start w:val="6"/>
      <w:numFmt w:val="decimal"/>
      <w:lvlText w:val="%1.5.1.9"/>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0">
    <w:nsid w:val="688D3669"/>
    <w:multiLevelType w:val="hybridMultilevel"/>
    <w:tmpl w:val="16A666CA"/>
    <w:lvl w:ilvl="0" w:tplc="847A9CEA">
      <w:start w:val="6"/>
      <w:numFmt w:val="decimal"/>
      <w:lvlText w:val="%1.3.1.2"/>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1">
    <w:nsid w:val="69D55253"/>
    <w:multiLevelType w:val="hybridMultilevel"/>
    <w:tmpl w:val="A0F8DCB8"/>
    <w:lvl w:ilvl="0" w:tplc="CAEC37B6">
      <w:start w:val="6"/>
      <w:numFmt w:val="decimal"/>
      <w:lvlText w:val="%1.5.3"/>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2">
    <w:nsid w:val="6B15541F"/>
    <w:multiLevelType w:val="hybridMultilevel"/>
    <w:tmpl w:val="2E26BE7A"/>
    <w:lvl w:ilvl="0" w:tplc="3BA0C3BC">
      <w:start w:val="6"/>
      <w:numFmt w:val="decimal"/>
      <w:lvlText w:val="%1.3.8.7"/>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3">
    <w:nsid w:val="6C276D13"/>
    <w:multiLevelType w:val="hybridMultilevel"/>
    <w:tmpl w:val="519A08EC"/>
    <w:lvl w:ilvl="0" w:tplc="6ED0A7D6">
      <w:start w:val="6"/>
      <w:numFmt w:val="decimal"/>
      <w:lvlText w:val="%1.5.1.7"/>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4">
    <w:nsid w:val="6E8B1549"/>
    <w:multiLevelType w:val="hybridMultilevel"/>
    <w:tmpl w:val="74E63DF4"/>
    <w:lvl w:ilvl="0" w:tplc="78A49686">
      <w:start w:val="6"/>
      <w:numFmt w:val="decimal"/>
      <w:lvlText w:val="%1.3.6.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5">
    <w:nsid w:val="6FE9011D"/>
    <w:multiLevelType w:val="multilevel"/>
    <w:tmpl w:val="22462F42"/>
    <w:lvl w:ilvl="0">
      <w:start w:val="1"/>
      <w:numFmt w:val="decimal"/>
      <w:pStyle w:val="1"/>
      <w:lvlText w:val="%1."/>
      <w:lvlJc w:val="lef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86">
    <w:nsid w:val="717A22C5"/>
    <w:multiLevelType w:val="hybridMultilevel"/>
    <w:tmpl w:val="795E76CA"/>
    <w:lvl w:ilvl="0" w:tplc="F8021C1A">
      <w:start w:val="6"/>
      <w:numFmt w:val="decimal"/>
      <w:lvlText w:val="%1.5.1.20"/>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7">
    <w:nsid w:val="717B494E"/>
    <w:multiLevelType w:val="hybridMultilevel"/>
    <w:tmpl w:val="095662FC"/>
    <w:lvl w:ilvl="0" w:tplc="D87800B8">
      <w:start w:val="6"/>
      <w:numFmt w:val="decimal"/>
      <w:lvlText w:val="%1.8.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8">
    <w:nsid w:val="71D00596"/>
    <w:multiLevelType w:val="hybridMultilevel"/>
    <w:tmpl w:val="15302C54"/>
    <w:lvl w:ilvl="0" w:tplc="8D90344E">
      <w:start w:val="6"/>
      <w:numFmt w:val="decimal"/>
      <w:lvlText w:val="%1.3.2"/>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9">
    <w:nsid w:val="71E07258"/>
    <w:multiLevelType w:val="hybridMultilevel"/>
    <w:tmpl w:val="B4AEED0E"/>
    <w:lvl w:ilvl="0" w:tplc="062E8504">
      <w:start w:val="6"/>
      <w:numFmt w:val="decimal"/>
      <w:lvlText w:val="%1.2.2"/>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0">
    <w:nsid w:val="722A79BA"/>
    <w:multiLevelType w:val="hybridMultilevel"/>
    <w:tmpl w:val="C9F0711C"/>
    <w:lvl w:ilvl="0" w:tplc="C77A4E46">
      <w:start w:val="6"/>
      <w:numFmt w:val="decimal"/>
      <w:lvlText w:val="%1.3.2.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1">
    <w:nsid w:val="75B61F95"/>
    <w:multiLevelType w:val="hybridMultilevel"/>
    <w:tmpl w:val="474EC850"/>
    <w:lvl w:ilvl="0" w:tplc="767A98B8">
      <w:start w:val="6"/>
      <w:numFmt w:val="decimal"/>
      <w:lvlText w:val="%1.5.3.5"/>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2">
    <w:nsid w:val="75BA317C"/>
    <w:multiLevelType w:val="hybridMultilevel"/>
    <w:tmpl w:val="6D4A265C"/>
    <w:lvl w:ilvl="0" w:tplc="11FEB4E8">
      <w:start w:val="6"/>
      <w:numFmt w:val="decimal"/>
      <w:lvlText w:val="%1.6.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3">
    <w:nsid w:val="76F272CB"/>
    <w:multiLevelType w:val="hybridMultilevel"/>
    <w:tmpl w:val="50403D50"/>
    <w:lvl w:ilvl="0" w:tplc="B8F8957C">
      <w:start w:val="6"/>
      <w:numFmt w:val="decimal"/>
      <w:lvlText w:val="%1.5.1.16"/>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4">
    <w:nsid w:val="787A30E6"/>
    <w:multiLevelType w:val="hybridMultilevel"/>
    <w:tmpl w:val="5E9626C6"/>
    <w:lvl w:ilvl="0" w:tplc="1EC24124">
      <w:start w:val="6"/>
      <w:numFmt w:val="decimal"/>
      <w:lvlText w:val="%1.3.9"/>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5">
    <w:nsid w:val="7B4007C7"/>
    <w:multiLevelType w:val="hybridMultilevel"/>
    <w:tmpl w:val="B7A0FA34"/>
    <w:lvl w:ilvl="0" w:tplc="1CB0EA5E">
      <w:start w:val="6"/>
      <w:numFmt w:val="decimal"/>
      <w:lvlText w:val="%1.3.8.5.2"/>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6">
    <w:nsid w:val="7B414F5E"/>
    <w:multiLevelType w:val="hybridMultilevel"/>
    <w:tmpl w:val="5C9AFFB6"/>
    <w:lvl w:ilvl="0" w:tplc="BC08FF80">
      <w:start w:val="6"/>
      <w:numFmt w:val="decimal"/>
      <w:lvlText w:val="%1.5.1.12.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7">
    <w:nsid w:val="7CAE79E8"/>
    <w:multiLevelType w:val="hybridMultilevel"/>
    <w:tmpl w:val="2AEABF4E"/>
    <w:lvl w:ilvl="0" w:tplc="3B70933E">
      <w:start w:val="6"/>
      <w:numFmt w:val="decimal"/>
      <w:lvlText w:val="%1.4.2"/>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8">
    <w:nsid w:val="7D033CCE"/>
    <w:multiLevelType w:val="hybridMultilevel"/>
    <w:tmpl w:val="B024DA00"/>
    <w:lvl w:ilvl="0" w:tplc="DC4AB080">
      <w:start w:val="6"/>
      <w:numFmt w:val="decimal"/>
      <w:lvlText w:val="%1.3.8.5.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9">
    <w:nsid w:val="7D7301AD"/>
    <w:multiLevelType w:val="hybridMultilevel"/>
    <w:tmpl w:val="624EC6A2"/>
    <w:lvl w:ilvl="0" w:tplc="5AC83F48">
      <w:start w:val="6"/>
      <w:numFmt w:val="decimal"/>
      <w:lvlText w:val="%1.4.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0">
    <w:nsid w:val="7E445DC1"/>
    <w:multiLevelType w:val="hybridMultilevel"/>
    <w:tmpl w:val="3EC479C6"/>
    <w:lvl w:ilvl="0" w:tplc="617A1D9C">
      <w:start w:val="6"/>
      <w:numFmt w:val="decimal"/>
      <w:lvlText w:val="%1.5.1.15"/>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1">
    <w:nsid w:val="7FCC155D"/>
    <w:multiLevelType w:val="hybridMultilevel"/>
    <w:tmpl w:val="964A2E32"/>
    <w:lvl w:ilvl="0" w:tplc="A1D62F08">
      <w:start w:val="6"/>
      <w:numFmt w:val="decimal"/>
      <w:lvlText w:val="%1.3.5.2"/>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85"/>
  </w:num>
  <w:num w:numId="2">
    <w:abstractNumId w:val="67"/>
  </w:num>
  <w:num w:numId="3">
    <w:abstractNumId w:val="89"/>
  </w:num>
  <w:num w:numId="4">
    <w:abstractNumId w:val="75"/>
  </w:num>
  <w:num w:numId="5">
    <w:abstractNumId w:val="80"/>
  </w:num>
  <w:num w:numId="6">
    <w:abstractNumId w:val="35"/>
  </w:num>
  <w:num w:numId="7">
    <w:abstractNumId w:val="27"/>
  </w:num>
  <w:num w:numId="8">
    <w:abstractNumId w:val="42"/>
  </w:num>
  <w:num w:numId="9">
    <w:abstractNumId w:val="16"/>
  </w:num>
  <w:num w:numId="10">
    <w:abstractNumId w:val="37"/>
  </w:num>
  <w:num w:numId="11">
    <w:abstractNumId w:val="94"/>
  </w:num>
  <w:num w:numId="12">
    <w:abstractNumId w:val="1"/>
  </w:num>
  <w:num w:numId="13">
    <w:abstractNumId w:val="50"/>
  </w:num>
  <w:num w:numId="14">
    <w:abstractNumId w:val="88"/>
  </w:num>
  <w:num w:numId="15">
    <w:abstractNumId w:val="2"/>
  </w:num>
  <w:num w:numId="16">
    <w:abstractNumId w:val="99"/>
  </w:num>
  <w:num w:numId="17">
    <w:abstractNumId w:val="97"/>
  </w:num>
  <w:num w:numId="18">
    <w:abstractNumId w:val="72"/>
  </w:num>
  <w:num w:numId="19">
    <w:abstractNumId w:val="48"/>
  </w:num>
  <w:num w:numId="20">
    <w:abstractNumId w:val="81"/>
  </w:num>
  <w:num w:numId="21">
    <w:abstractNumId w:val="92"/>
  </w:num>
  <w:num w:numId="22">
    <w:abstractNumId w:val="46"/>
  </w:num>
  <w:num w:numId="23">
    <w:abstractNumId w:val="78"/>
  </w:num>
  <w:num w:numId="24">
    <w:abstractNumId w:val="0"/>
  </w:num>
  <w:num w:numId="25">
    <w:abstractNumId w:val="15"/>
  </w:num>
  <w:num w:numId="26">
    <w:abstractNumId w:val="87"/>
  </w:num>
  <w:num w:numId="27">
    <w:abstractNumId w:val="76"/>
  </w:num>
  <w:num w:numId="28">
    <w:abstractNumId w:val="8"/>
  </w:num>
  <w:num w:numId="29">
    <w:abstractNumId w:val="68"/>
  </w:num>
  <w:num w:numId="30">
    <w:abstractNumId w:val="90"/>
  </w:num>
  <w:num w:numId="31">
    <w:abstractNumId w:val="23"/>
  </w:num>
  <w:num w:numId="32">
    <w:abstractNumId w:val="52"/>
  </w:num>
  <w:num w:numId="33">
    <w:abstractNumId w:val="55"/>
  </w:num>
  <w:num w:numId="34">
    <w:abstractNumId w:val="49"/>
  </w:num>
  <w:num w:numId="35">
    <w:abstractNumId w:val="32"/>
  </w:num>
  <w:num w:numId="36">
    <w:abstractNumId w:val="40"/>
  </w:num>
  <w:num w:numId="37">
    <w:abstractNumId w:val="4"/>
  </w:num>
  <w:num w:numId="38">
    <w:abstractNumId w:val="10"/>
  </w:num>
  <w:num w:numId="39">
    <w:abstractNumId w:val="26"/>
  </w:num>
  <w:num w:numId="40">
    <w:abstractNumId w:val="29"/>
  </w:num>
  <w:num w:numId="41">
    <w:abstractNumId w:val="51"/>
  </w:num>
  <w:num w:numId="42">
    <w:abstractNumId w:val="73"/>
  </w:num>
  <w:num w:numId="43">
    <w:abstractNumId w:val="101"/>
  </w:num>
  <w:num w:numId="44">
    <w:abstractNumId w:val="45"/>
  </w:num>
  <w:num w:numId="45">
    <w:abstractNumId w:val="6"/>
  </w:num>
  <w:num w:numId="46">
    <w:abstractNumId w:val="24"/>
  </w:num>
  <w:num w:numId="47">
    <w:abstractNumId w:val="69"/>
  </w:num>
  <w:num w:numId="48">
    <w:abstractNumId w:val="34"/>
  </w:num>
  <w:num w:numId="49">
    <w:abstractNumId w:val="84"/>
  </w:num>
  <w:num w:numId="50">
    <w:abstractNumId w:val="12"/>
  </w:num>
  <w:num w:numId="51">
    <w:abstractNumId w:val="22"/>
  </w:num>
  <w:num w:numId="52">
    <w:abstractNumId w:val="58"/>
  </w:num>
  <w:num w:numId="53">
    <w:abstractNumId w:val="31"/>
  </w:num>
  <w:num w:numId="54">
    <w:abstractNumId w:val="74"/>
  </w:num>
  <w:num w:numId="55">
    <w:abstractNumId w:val="43"/>
  </w:num>
  <w:num w:numId="56">
    <w:abstractNumId w:val="11"/>
  </w:num>
  <w:num w:numId="57">
    <w:abstractNumId w:val="25"/>
  </w:num>
  <w:num w:numId="58">
    <w:abstractNumId w:val="60"/>
  </w:num>
  <w:num w:numId="59">
    <w:abstractNumId w:val="56"/>
  </w:num>
  <w:num w:numId="60">
    <w:abstractNumId w:val="98"/>
  </w:num>
  <w:num w:numId="61">
    <w:abstractNumId w:val="95"/>
  </w:num>
  <w:num w:numId="62">
    <w:abstractNumId w:val="5"/>
  </w:num>
  <w:num w:numId="63">
    <w:abstractNumId w:val="17"/>
  </w:num>
  <w:num w:numId="64">
    <w:abstractNumId w:val="82"/>
  </w:num>
  <w:num w:numId="65">
    <w:abstractNumId w:val="77"/>
  </w:num>
  <w:num w:numId="66">
    <w:abstractNumId w:val="13"/>
  </w:num>
  <w:num w:numId="67">
    <w:abstractNumId w:val="39"/>
  </w:num>
  <w:num w:numId="68">
    <w:abstractNumId w:val="71"/>
  </w:num>
  <w:num w:numId="69">
    <w:abstractNumId w:val="47"/>
  </w:num>
  <w:num w:numId="70">
    <w:abstractNumId w:val="14"/>
  </w:num>
  <w:num w:numId="71">
    <w:abstractNumId w:val="38"/>
  </w:num>
  <w:num w:numId="72">
    <w:abstractNumId w:val="41"/>
  </w:num>
  <w:num w:numId="73">
    <w:abstractNumId w:val="44"/>
  </w:num>
  <w:num w:numId="74">
    <w:abstractNumId w:val="18"/>
  </w:num>
  <w:num w:numId="75">
    <w:abstractNumId w:val="30"/>
  </w:num>
  <w:num w:numId="76">
    <w:abstractNumId w:val="21"/>
  </w:num>
  <w:num w:numId="77">
    <w:abstractNumId w:val="83"/>
  </w:num>
  <w:num w:numId="78">
    <w:abstractNumId w:val="33"/>
  </w:num>
  <w:num w:numId="79">
    <w:abstractNumId w:val="79"/>
  </w:num>
  <w:num w:numId="80">
    <w:abstractNumId w:val="53"/>
  </w:num>
  <w:num w:numId="81">
    <w:abstractNumId w:val="19"/>
  </w:num>
  <w:num w:numId="82">
    <w:abstractNumId w:val="36"/>
  </w:num>
  <w:num w:numId="83">
    <w:abstractNumId w:val="63"/>
  </w:num>
  <w:num w:numId="84">
    <w:abstractNumId w:val="100"/>
  </w:num>
  <w:num w:numId="85">
    <w:abstractNumId w:val="93"/>
  </w:num>
  <w:num w:numId="86">
    <w:abstractNumId w:val="62"/>
  </w:num>
  <w:num w:numId="87">
    <w:abstractNumId w:val="64"/>
  </w:num>
  <w:num w:numId="88">
    <w:abstractNumId w:val="9"/>
  </w:num>
  <w:num w:numId="89">
    <w:abstractNumId w:val="86"/>
  </w:num>
  <w:num w:numId="90">
    <w:abstractNumId w:val="7"/>
  </w:num>
  <w:num w:numId="91">
    <w:abstractNumId w:val="65"/>
  </w:num>
  <w:num w:numId="92">
    <w:abstractNumId w:val="28"/>
  </w:num>
  <w:num w:numId="93">
    <w:abstractNumId w:val="3"/>
  </w:num>
  <w:num w:numId="94">
    <w:abstractNumId w:val="96"/>
  </w:num>
  <w:num w:numId="95">
    <w:abstractNumId w:val="59"/>
  </w:num>
  <w:num w:numId="96">
    <w:abstractNumId w:val="61"/>
  </w:num>
  <w:num w:numId="97">
    <w:abstractNumId w:val="70"/>
  </w:num>
  <w:num w:numId="98">
    <w:abstractNumId w:val="66"/>
  </w:num>
  <w:num w:numId="99">
    <w:abstractNumId w:val="54"/>
  </w:num>
  <w:num w:numId="100">
    <w:abstractNumId w:val="91"/>
  </w:num>
  <w:num w:numId="101">
    <w:abstractNumId w:val="57"/>
  </w:num>
  <w:num w:numId="102">
    <w:abstractNumId w:val="2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oNotTrackMoves/>
  <w:defaultTabStop w:val="1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7812D1"/>
    <w:rsid w:val="00020B86"/>
    <w:rsid w:val="00020D16"/>
    <w:rsid w:val="0004148B"/>
    <w:rsid w:val="0004618D"/>
    <w:rsid w:val="000622FB"/>
    <w:rsid w:val="00067B66"/>
    <w:rsid w:val="000737C4"/>
    <w:rsid w:val="000C6669"/>
    <w:rsid w:val="000D5044"/>
    <w:rsid w:val="000D5138"/>
    <w:rsid w:val="00117085"/>
    <w:rsid w:val="001A4E55"/>
    <w:rsid w:val="002042AA"/>
    <w:rsid w:val="002178F5"/>
    <w:rsid w:val="0022625A"/>
    <w:rsid w:val="00237E98"/>
    <w:rsid w:val="00243372"/>
    <w:rsid w:val="00245B4D"/>
    <w:rsid w:val="00253813"/>
    <w:rsid w:val="002612F6"/>
    <w:rsid w:val="00262182"/>
    <w:rsid w:val="002A45B4"/>
    <w:rsid w:val="002A68EC"/>
    <w:rsid w:val="002B6065"/>
    <w:rsid w:val="002C7309"/>
    <w:rsid w:val="00302673"/>
    <w:rsid w:val="00315335"/>
    <w:rsid w:val="003204D1"/>
    <w:rsid w:val="003309A6"/>
    <w:rsid w:val="00333372"/>
    <w:rsid w:val="00334D50"/>
    <w:rsid w:val="00337D24"/>
    <w:rsid w:val="003672D1"/>
    <w:rsid w:val="003702D2"/>
    <w:rsid w:val="00384E9E"/>
    <w:rsid w:val="003924B1"/>
    <w:rsid w:val="003A5ADC"/>
    <w:rsid w:val="003B6DE1"/>
    <w:rsid w:val="003B74F9"/>
    <w:rsid w:val="003F2E10"/>
    <w:rsid w:val="003F33CC"/>
    <w:rsid w:val="00434E3C"/>
    <w:rsid w:val="00444B84"/>
    <w:rsid w:val="004460A3"/>
    <w:rsid w:val="0046643E"/>
    <w:rsid w:val="00466B19"/>
    <w:rsid w:val="0047464D"/>
    <w:rsid w:val="00480E5B"/>
    <w:rsid w:val="00482C75"/>
    <w:rsid w:val="004D66E6"/>
    <w:rsid w:val="004E3BD2"/>
    <w:rsid w:val="004F6EA8"/>
    <w:rsid w:val="005568AA"/>
    <w:rsid w:val="00562CA7"/>
    <w:rsid w:val="00574695"/>
    <w:rsid w:val="00580C0C"/>
    <w:rsid w:val="005D6DA5"/>
    <w:rsid w:val="005F4BCE"/>
    <w:rsid w:val="00623384"/>
    <w:rsid w:val="00651A13"/>
    <w:rsid w:val="0068282F"/>
    <w:rsid w:val="006C6E68"/>
    <w:rsid w:val="006D1375"/>
    <w:rsid w:val="00712539"/>
    <w:rsid w:val="00716EA3"/>
    <w:rsid w:val="00726416"/>
    <w:rsid w:val="00762E3B"/>
    <w:rsid w:val="007756AC"/>
    <w:rsid w:val="007812D1"/>
    <w:rsid w:val="007B451D"/>
    <w:rsid w:val="007D47BA"/>
    <w:rsid w:val="007E555E"/>
    <w:rsid w:val="007F2425"/>
    <w:rsid w:val="00800904"/>
    <w:rsid w:val="00811F26"/>
    <w:rsid w:val="008330B9"/>
    <w:rsid w:val="00850C67"/>
    <w:rsid w:val="0089477E"/>
    <w:rsid w:val="008A002D"/>
    <w:rsid w:val="008B1C7E"/>
    <w:rsid w:val="008C1FAE"/>
    <w:rsid w:val="008D3D38"/>
    <w:rsid w:val="008F089D"/>
    <w:rsid w:val="00902CEF"/>
    <w:rsid w:val="009107CC"/>
    <w:rsid w:val="00963CFC"/>
    <w:rsid w:val="00987479"/>
    <w:rsid w:val="009B5117"/>
    <w:rsid w:val="009C480F"/>
    <w:rsid w:val="009E1E48"/>
    <w:rsid w:val="00A87816"/>
    <w:rsid w:val="00A97E89"/>
    <w:rsid w:val="00AF0035"/>
    <w:rsid w:val="00B06540"/>
    <w:rsid w:val="00B51053"/>
    <w:rsid w:val="00B64D5B"/>
    <w:rsid w:val="00B71350"/>
    <w:rsid w:val="00BC4516"/>
    <w:rsid w:val="00BC502C"/>
    <w:rsid w:val="00BD4E76"/>
    <w:rsid w:val="00BF4B64"/>
    <w:rsid w:val="00C12B21"/>
    <w:rsid w:val="00C34054"/>
    <w:rsid w:val="00C52504"/>
    <w:rsid w:val="00C7566A"/>
    <w:rsid w:val="00C87939"/>
    <w:rsid w:val="00C96FED"/>
    <w:rsid w:val="00C97686"/>
    <w:rsid w:val="00CA204E"/>
    <w:rsid w:val="00CF26A3"/>
    <w:rsid w:val="00CF53FB"/>
    <w:rsid w:val="00CF7F76"/>
    <w:rsid w:val="00D03C6C"/>
    <w:rsid w:val="00D24F37"/>
    <w:rsid w:val="00D4162E"/>
    <w:rsid w:val="00D70329"/>
    <w:rsid w:val="00DA3338"/>
    <w:rsid w:val="00DA3368"/>
    <w:rsid w:val="00DA5090"/>
    <w:rsid w:val="00DA7B8C"/>
    <w:rsid w:val="00DC1D32"/>
    <w:rsid w:val="00DD2AFD"/>
    <w:rsid w:val="00DE3D4D"/>
    <w:rsid w:val="00E07EA8"/>
    <w:rsid w:val="00E32D82"/>
    <w:rsid w:val="00E45DBC"/>
    <w:rsid w:val="00E56375"/>
    <w:rsid w:val="00EC7EFE"/>
    <w:rsid w:val="00F158F7"/>
    <w:rsid w:val="00FB7537"/>
  </w:rsids>
  <m:mathPr>
    <m:mathFont m:val="Cambria Math"/>
    <m:brkBin m:val="before"/>
    <m:brkBinSub m:val="--"/>
    <m:smallFrac m:val="0"/>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 w:eastAsia="en-US" w:bidi="ar-SA"/>
      </w:rPr>
    </w:rPrDefault>
    <w:pPrDefault>
      <w:pPr>
        <w:spacing w:after="200"/>
      </w:pPr>
    </w:pPrDefault>
  </w:docDefaults>
  <w:latentStyles w:defLockedState="0" w:defUIPriority="0" w:defSemiHidden="1" w:defUnhideWhenUsed="0" w:defQFormat="0" w:count="267">
    <w:lsdException w:name="Normal" w:semiHidden="0"/>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uiPriority="99"/>
    <w:lsdException w:name="FollowedHyperlink" w:semiHidden="0"/>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iPriority="39" w:unhideWhenUsed="1" w:qFormat="1"/>
  </w:latentStyles>
  <w:style w:type="paragraph" w:default="1" w:styleId="a">
    <w:name w:val="Normal"/>
    <w:qFormat/>
    <w:rsid w:val="00315335"/>
    <w:rPr>
      <w:rFonts w:ascii="Times New Roman" w:hAnsi="Times New Roman"/>
    </w:rPr>
  </w:style>
  <w:style w:type="paragraph" w:styleId="1">
    <w:name w:val="heading 1"/>
    <w:basedOn w:val="a"/>
    <w:next w:val="a0"/>
    <w:uiPriority w:val="9"/>
    <w:qFormat/>
    <w:rsid w:val="00A87816"/>
    <w:pPr>
      <w:keepNext/>
      <w:keepLines/>
      <w:numPr>
        <w:numId w:val="1"/>
      </w:numPr>
      <w:spacing w:before="480" w:after="0"/>
      <w:outlineLvl w:val="0"/>
    </w:pPr>
    <w:rPr>
      <w:rFonts w:eastAsia="Times New Roman" w:cstheme="majorBidi"/>
      <w:b/>
      <w:bCs/>
      <w:color w:val="000000" w:themeColor="text1"/>
      <w:sz w:val="44"/>
      <w:szCs w:val="32"/>
    </w:rPr>
  </w:style>
  <w:style w:type="paragraph" w:styleId="2">
    <w:name w:val="heading 2"/>
    <w:basedOn w:val="a"/>
    <w:next w:val="a0"/>
    <w:uiPriority w:val="9"/>
    <w:unhideWhenUsed/>
    <w:qFormat/>
    <w:rsid w:val="00315335"/>
    <w:pPr>
      <w:keepNext/>
      <w:keepLines/>
      <w:numPr>
        <w:ilvl w:val="1"/>
        <w:numId w:val="34"/>
      </w:numPr>
      <w:spacing w:before="200" w:after="0"/>
      <w:outlineLvl w:val="1"/>
    </w:pPr>
    <w:rPr>
      <w:rFonts w:eastAsiaTheme="majorEastAsia" w:cstheme="majorBidi"/>
      <w:b/>
      <w:bCs/>
      <w:color w:val="000000" w:themeColor="text1"/>
      <w:sz w:val="28"/>
      <w:szCs w:val="28"/>
    </w:rPr>
  </w:style>
  <w:style w:type="paragraph" w:styleId="3">
    <w:name w:val="heading 3"/>
    <w:basedOn w:val="a"/>
    <w:next w:val="a0"/>
    <w:uiPriority w:val="9"/>
    <w:unhideWhenUsed/>
    <w:qFormat/>
    <w:rsid w:val="00315335"/>
    <w:pPr>
      <w:keepNext/>
      <w:keepLines/>
      <w:spacing w:before="200" w:after="0"/>
      <w:outlineLvl w:val="2"/>
    </w:pPr>
    <w:rPr>
      <w:rFonts w:eastAsiaTheme="majorEastAsia" w:cstheme="majorBidi"/>
      <w:b/>
      <w:bCs/>
      <w:sz w:val="28"/>
    </w:rPr>
  </w:style>
  <w:style w:type="paragraph" w:styleId="4">
    <w:name w:val="heading 4"/>
    <w:basedOn w:val="a"/>
    <w:next w:val="a0"/>
    <w:uiPriority w:val="9"/>
    <w:unhideWhenUsed/>
    <w:qFormat/>
    <w:rsid w:val="00315335"/>
    <w:pPr>
      <w:keepNext/>
      <w:keepLines/>
      <w:spacing w:before="200" w:after="0"/>
      <w:outlineLvl w:val="3"/>
    </w:pPr>
    <w:rPr>
      <w:rFonts w:eastAsiaTheme="majorEastAsia" w:cstheme="majorBidi"/>
      <w:b/>
      <w:bCs/>
      <w:color w:val="000000" w:themeColor="text1"/>
    </w:rPr>
  </w:style>
  <w:style w:type="paragraph" w:styleId="5">
    <w:name w:val="heading 5"/>
    <w:basedOn w:val="a"/>
    <w:next w:val="a0"/>
    <w:uiPriority w:val="9"/>
    <w:unhideWhenUsed/>
    <w:qFormat/>
    <w:rsid w:val="00315335"/>
    <w:pPr>
      <w:keepNext/>
      <w:keepLines/>
      <w:spacing w:before="200" w:after="0"/>
      <w:outlineLvl w:val="4"/>
    </w:pPr>
    <w:rPr>
      <w:rFonts w:eastAsiaTheme="majorEastAsia" w:cstheme="majorBidi"/>
      <w:b/>
      <w:iCs/>
      <w:color w:val="000000" w:themeColor="text1"/>
    </w:rPr>
  </w:style>
  <w:style w:type="paragraph" w:styleId="6">
    <w:name w:val="heading 6"/>
    <w:basedOn w:val="a"/>
    <w:next w:val="a0"/>
    <w:uiPriority w:val="9"/>
    <w:unhideWhenUsed/>
    <w:qFormat/>
    <w:rsid w:val="00CA204E"/>
    <w:pPr>
      <w:keepNext/>
      <w:keepLines/>
      <w:spacing w:before="200" w:after="0"/>
      <w:outlineLvl w:val="5"/>
    </w:pPr>
    <w:rPr>
      <w:rFonts w:eastAsiaTheme="majorEastAsia" w:cstheme="majorBidi"/>
      <w:b/>
    </w:rPr>
  </w:style>
  <w:style w:type="paragraph" w:styleId="7">
    <w:name w:val="heading 7"/>
    <w:basedOn w:val="a"/>
    <w:next w:val="a0"/>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8">
    <w:name w:val="heading 8"/>
    <w:basedOn w:val="a"/>
    <w:next w:val="a0"/>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9">
    <w:name w:val="heading 9"/>
    <w:basedOn w:val="a"/>
    <w:next w:val="a0"/>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before="180" w:after="180"/>
    </w:pPr>
  </w:style>
  <w:style w:type="paragraph" w:customStyle="1" w:styleId="FirstParagraph">
    <w:name w:val="First Paragraph"/>
    <w:basedOn w:val="a0"/>
    <w:next w:val="a0"/>
    <w:qFormat/>
  </w:style>
  <w:style w:type="paragraph" w:customStyle="1" w:styleId="Compact">
    <w:name w:val="Compact"/>
    <w:basedOn w:val="a0"/>
    <w:qFormat/>
    <w:pPr>
      <w:spacing w:before="36" w:after="36"/>
    </w:pPr>
  </w:style>
  <w:style w:type="paragraph" w:styleId="a4">
    <w:name w:val="Title"/>
    <w:basedOn w:val="a"/>
    <w:next w:val="a0"/>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a5">
    <w:name w:val="Subtitle"/>
    <w:basedOn w:val="a4"/>
    <w:next w:val="a0"/>
    <w:qFormat/>
    <w:pPr>
      <w:spacing w:before="240"/>
    </w:pPr>
    <w:rPr>
      <w:sz w:val="30"/>
      <w:szCs w:val="30"/>
    </w:rPr>
  </w:style>
  <w:style w:type="paragraph" w:customStyle="1" w:styleId="Author">
    <w:name w:val="Author"/>
    <w:next w:val="a0"/>
    <w:qFormat/>
    <w:pPr>
      <w:keepNext/>
      <w:keepLines/>
      <w:jc w:val="center"/>
    </w:pPr>
  </w:style>
  <w:style w:type="paragraph" w:styleId="a6">
    <w:name w:val="Date"/>
    <w:next w:val="a0"/>
    <w:qFormat/>
    <w:pPr>
      <w:keepNext/>
      <w:keepLines/>
      <w:jc w:val="center"/>
    </w:pPr>
  </w:style>
  <w:style w:type="paragraph" w:customStyle="1" w:styleId="AbstractTitle">
    <w:name w:val="Abstract Title"/>
    <w:basedOn w:val="a"/>
    <w:next w:val="Abstract"/>
    <w:qFormat/>
    <w:pPr>
      <w:keepNext/>
      <w:keepLines/>
      <w:spacing w:before="300" w:after="0"/>
      <w:jc w:val="center"/>
    </w:pPr>
    <w:rPr>
      <w:b/>
      <w:color w:val="345A8A"/>
      <w:sz w:val="20"/>
      <w:szCs w:val="20"/>
    </w:rPr>
  </w:style>
  <w:style w:type="paragraph" w:customStyle="1" w:styleId="Abstract">
    <w:name w:val="Abstract"/>
    <w:basedOn w:val="a"/>
    <w:next w:val="a0"/>
    <w:qFormat/>
    <w:pPr>
      <w:keepNext/>
      <w:keepLines/>
      <w:spacing w:before="100" w:after="300"/>
    </w:pPr>
    <w:rPr>
      <w:sz w:val="20"/>
      <w:szCs w:val="20"/>
    </w:rPr>
  </w:style>
  <w:style w:type="paragraph" w:styleId="a7">
    <w:name w:val="Bibliography"/>
    <w:basedOn w:val="a"/>
    <w:qFormat/>
  </w:style>
  <w:style w:type="paragraph" w:styleId="a8">
    <w:name w:val="Block Text"/>
    <w:basedOn w:val="a0"/>
    <w:next w:val="a0"/>
    <w:uiPriority w:val="9"/>
    <w:unhideWhenUsed/>
    <w:qFormat/>
    <w:pPr>
      <w:spacing w:before="100" w:after="100"/>
      <w:ind w:left="480" w:right="480"/>
    </w:pPr>
  </w:style>
  <w:style w:type="paragraph" w:styleId="a9">
    <w:name w:val="footnote text"/>
    <w:basedOn w:val="a"/>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a"/>
    <w:next w:val="Definition"/>
    <w:pPr>
      <w:keepNext/>
      <w:keepLines/>
      <w:spacing w:after="0"/>
    </w:pPr>
    <w:rPr>
      <w:b/>
    </w:rPr>
  </w:style>
  <w:style w:type="paragraph" w:customStyle="1" w:styleId="Definition">
    <w:name w:val="Definition"/>
    <w:basedOn w:val="a"/>
  </w:style>
  <w:style w:type="paragraph" w:styleId="aa">
    <w:name w:val="caption"/>
    <w:basedOn w:val="a"/>
    <w:link w:val="Char"/>
    <w:pPr>
      <w:spacing w:after="120"/>
    </w:pPr>
    <w:rPr>
      <w:i/>
    </w:rPr>
  </w:style>
  <w:style w:type="paragraph" w:customStyle="1" w:styleId="TableCaption">
    <w:name w:val="Table Caption"/>
    <w:basedOn w:val="aa"/>
    <w:pPr>
      <w:keepNext/>
    </w:pPr>
  </w:style>
  <w:style w:type="paragraph" w:customStyle="1" w:styleId="ImageCaption">
    <w:name w:val="Image Caption"/>
    <w:basedOn w:val="aa"/>
  </w:style>
  <w:style w:type="paragraph" w:customStyle="1" w:styleId="Figure">
    <w:name w:val="Figure"/>
    <w:basedOn w:val="a"/>
  </w:style>
  <w:style w:type="paragraph" w:customStyle="1" w:styleId="CaptionedFigure">
    <w:name w:val="Captioned Figure"/>
    <w:basedOn w:val="Figure"/>
    <w:pPr>
      <w:keepNext/>
    </w:pPr>
  </w:style>
  <w:style w:type="character" w:customStyle="1" w:styleId="Char">
    <w:name w:val="题注 Char"/>
    <w:basedOn w:val="a1"/>
    <w:link w:val="aa"/>
  </w:style>
  <w:style w:type="character" w:customStyle="1" w:styleId="VerbatimChar">
    <w:name w:val="Verbatim Char"/>
    <w:basedOn w:val="Char"/>
    <w:link w:val="SourceCode"/>
    <w:rPr>
      <w:rFonts w:ascii="Consolas" w:hAnsi="Consolas"/>
      <w:sz w:val="22"/>
    </w:rPr>
  </w:style>
  <w:style w:type="character" w:customStyle="1" w:styleId="SectionNumber">
    <w:name w:val="Section Number"/>
    <w:basedOn w:val="Char"/>
  </w:style>
  <w:style w:type="character" w:styleId="ab">
    <w:name w:val="footnote reference"/>
    <w:basedOn w:val="Char"/>
    <w:rPr>
      <w:vertAlign w:val="superscript"/>
    </w:rPr>
  </w:style>
  <w:style w:type="character" w:styleId="ac">
    <w:name w:val="Hyperlink"/>
    <w:basedOn w:val="Char"/>
    <w:uiPriority w:val="99"/>
    <w:rPr>
      <w:color w:val="4F81BD" w:themeColor="accent1"/>
    </w:rPr>
  </w:style>
  <w:style w:type="paragraph" w:styleId="TOC">
    <w:name w:val="TOC Heading"/>
    <w:basedOn w:val="1"/>
    <w:next w:val="a0"/>
    <w:uiPriority w:val="39"/>
    <w:unhideWhenUsed/>
    <w:qFormat/>
    <w:pPr>
      <w:spacing w:before="240" w:line="259" w:lineRule="auto"/>
      <w:outlineLvl w:val="9"/>
    </w:pPr>
    <w:rPr>
      <w:rFonts w:asciiTheme="majorHAnsi" w:eastAsiaTheme="majorEastAsia" w:hAnsiTheme="majorHAnsi"/>
      <w:b w:val="0"/>
      <w:bCs w:val="0"/>
      <w:color w:val="365F91" w:themeColor="accent1" w:themeShade="BF"/>
    </w:rPr>
  </w:style>
  <w:style w:type="paragraph" w:customStyle="1" w:styleId="SourceCode">
    <w:name w:val="Source Code"/>
    <w:basedOn w:val="a"/>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b/>
      <w:color w:val="008000"/>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color w:val="008000"/>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paragraph" w:styleId="ad">
    <w:name w:val="header"/>
    <w:basedOn w:val="a"/>
    <w:link w:val="Char0"/>
    <w:unhideWhenUsed/>
    <w:rsid w:val="003309A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d"/>
    <w:rsid w:val="003309A6"/>
    <w:rPr>
      <w:sz w:val="18"/>
      <w:szCs w:val="18"/>
    </w:rPr>
  </w:style>
  <w:style w:type="paragraph" w:styleId="ae">
    <w:name w:val="footer"/>
    <w:basedOn w:val="a"/>
    <w:link w:val="Char1"/>
    <w:unhideWhenUsed/>
    <w:rsid w:val="003309A6"/>
    <w:pPr>
      <w:tabs>
        <w:tab w:val="center" w:pos="4153"/>
        <w:tab w:val="right" w:pos="8306"/>
      </w:tabs>
      <w:snapToGrid w:val="0"/>
    </w:pPr>
    <w:rPr>
      <w:sz w:val="18"/>
      <w:szCs w:val="18"/>
    </w:rPr>
  </w:style>
  <w:style w:type="character" w:customStyle="1" w:styleId="Char1">
    <w:name w:val="页脚 Char"/>
    <w:basedOn w:val="a1"/>
    <w:link w:val="ae"/>
    <w:rsid w:val="003309A6"/>
    <w:rPr>
      <w:sz w:val="18"/>
      <w:szCs w:val="18"/>
    </w:rPr>
  </w:style>
  <w:style w:type="paragraph" w:styleId="10">
    <w:name w:val="toc 1"/>
    <w:basedOn w:val="a"/>
    <w:next w:val="a"/>
    <w:autoRedefine/>
    <w:uiPriority w:val="39"/>
    <w:unhideWhenUsed/>
    <w:rsid w:val="007F2425"/>
  </w:style>
  <w:style w:type="paragraph" w:styleId="20">
    <w:name w:val="toc 2"/>
    <w:basedOn w:val="a"/>
    <w:next w:val="a"/>
    <w:autoRedefine/>
    <w:uiPriority w:val="39"/>
    <w:unhideWhenUsed/>
    <w:rsid w:val="007F2425"/>
    <w:pPr>
      <w:ind w:leftChars="200" w:left="420"/>
    </w:pPr>
  </w:style>
  <w:style w:type="paragraph" w:styleId="30">
    <w:name w:val="toc 3"/>
    <w:basedOn w:val="a"/>
    <w:next w:val="a"/>
    <w:autoRedefine/>
    <w:uiPriority w:val="39"/>
    <w:unhideWhenUsed/>
    <w:rsid w:val="007F2425"/>
    <w:pPr>
      <w:ind w:leftChars="400" w:left="840"/>
    </w:pPr>
  </w:style>
  <w:style w:type="paragraph" w:styleId="af">
    <w:name w:val="Balloon Text"/>
    <w:basedOn w:val="a"/>
    <w:link w:val="Char2"/>
    <w:semiHidden/>
    <w:unhideWhenUsed/>
    <w:rsid w:val="00850C67"/>
    <w:pPr>
      <w:spacing w:after="0"/>
    </w:pPr>
    <w:rPr>
      <w:sz w:val="18"/>
      <w:szCs w:val="18"/>
    </w:rPr>
  </w:style>
  <w:style w:type="character" w:customStyle="1" w:styleId="Char2">
    <w:name w:val="批注框文本 Char"/>
    <w:basedOn w:val="a1"/>
    <w:link w:val="af"/>
    <w:semiHidden/>
    <w:rsid w:val="00850C67"/>
    <w:rPr>
      <w:rFonts w:ascii="Times New Roman" w:hAnsi="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636454">
      <w:bodyDiv w:val="1"/>
      <w:marLeft w:val="0"/>
      <w:marRight w:val="0"/>
      <w:marTop w:val="0"/>
      <w:marBottom w:val="0"/>
      <w:divBdr>
        <w:top w:val="none" w:sz="0" w:space="0" w:color="auto"/>
        <w:left w:val="none" w:sz="0" w:space="0" w:color="auto"/>
        <w:bottom w:val="none" w:sz="0" w:space="0" w:color="auto"/>
        <w:right w:val="none" w:sz="0" w:space="0" w:color="auto"/>
      </w:divBdr>
    </w:div>
    <w:div w:id="1059323921">
      <w:bodyDiv w:val="1"/>
      <w:marLeft w:val="0"/>
      <w:marRight w:val="0"/>
      <w:marTop w:val="0"/>
      <w:marBottom w:val="0"/>
      <w:divBdr>
        <w:top w:val="none" w:sz="0" w:space="0" w:color="auto"/>
        <w:left w:val="none" w:sz="0" w:space="0" w:color="auto"/>
        <w:bottom w:val="none" w:sz="0" w:space="0" w:color="auto"/>
        <w:right w:val="none" w:sz="0" w:space="0" w:color="auto"/>
      </w:divBdr>
    </w:div>
    <w:div w:id="1378236141">
      <w:bodyDiv w:val="1"/>
      <w:marLeft w:val="0"/>
      <w:marRight w:val="0"/>
      <w:marTop w:val="0"/>
      <w:marBottom w:val="0"/>
      <w:divBdr>
        <w:top w:val="none" w:sz="0" w:space="0" w:color="auto"/>
        <w:left w:val="none" w:sz="0" w:space="0" w:color="auto"/>
        <w:bottom w:val="none" w:sz="0" w:space="0" w:color="auto"/>
        <w:right w:val="none" w:sz="0" w:space="0" w:color="auto"/>
      </w:divBdr>
    </w:div>
    <w:div w:id="17898580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CB5E5F-8D66-47C9-ADD3-91D3FD052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1172</TotalTime>
  <Pages>113</Pages>
  <Words>16829</Words>
  <Characters>95926</Characters>
  <Application>Microsoft Office Word</Application>
  <DocSecurity>0</DocSecurity>
  <Lines>799</Lines>
  <Paragraphs>225</Paragraphs>
  <ScaleCrop>false</ScaleCrop>
  <Company>Microsoft</Company>
  <LinksUpToDate>false</LinksUpToDate>
  <CharactersWithSpaces>112530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陈定敏</cp:lastModifiedBy>
  <cp:revision>63</cp:revision>
  <dcterms:created xsi:type="dcterms:W3CDTF">2023-12-11T03:41:00Z</dcterms:created>
  <dcterms:modified xsi:type="dcterms:W3CDTF">2023-12-21T09:09:00Z</dcterms:modified>
</cp:coreProperties>
</file>